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49C95" w14:textId="278B8A2F" w:rsidR="00B0710C" w:rsidRPr="00561F3C" w:rsidRDefault="00CE5554" w:rsidP="00226E32">
      <w:pPr>
        <w:ind w:firstLine="0"/>
        <w:rPr>
          <w:rFonts w:ascii="Calibri" w:hAnsi="Calibri" w:cs="Calibri"/>
          <w:b/>
          <w:bCs/>
          <w:sz w:val="32"/>
          <w:szCs w:val="32"/>
        </w:rPr>
      </w:pPr>
      <w:r>
        <w:rPr>
          <w:rFonts w:ascii="Calibri" w:hAnsi="Calibri" w:cs="Calibri"/>
          <w:b/>
          <w:bCs/>
          <w:sz w:val="32"/>
          <w:szCs w:val="32"/>
        </w:rPr>
        <w:t>Příloha č. 2 – Technická specifikace</w:t>
      </w:r>
      <w:r w:rsidR="009C04FA" w:rsidRPr="00561F3C">
        <w:rPr>
          <w:rFonts w:ascii="Calibri" w:hAnsi="Calibri" w:cs="Calibri"/>
          <w:b/>
          <w:bCs/>
          <w:sz w:val="32"/>
          <w:szCs w:val="32"/>
        </w:rPr>
        <w:t xml:space="preserve"> </w:t>
      </w:r>
    </w:p>
    <w:p w14:paraId="1C165DB9" w14:textId="77777777" w:rsidR="00D57843" w:rsidRDefault="00D57843" w:rsidP="002F4E5F">
      <w:pPr>
        <w:rPr>
          <w:rFonts w:cs="Calibri"/>
        </w:rPr>
      </w:pPr>
    </w:p>
    <w:p w14:paraId="69549F9C" w14:textId="2E48F1D3" w:rsidR="00477F0F" w:rsidRPr="00561F3C" w:rsidRDefault="00477F0F" w:rsidP="00EC2BD4">
      <w:pPr>
        <w:pStyle w:val="Nadpis2"/>
      </w:pPr>
      <w:bookmarkStart w:id="0" w:name="_Toc143755701"/>
      <w:r w:rsidRPr="00561F3C">
        <w:t>Katalogové listy služeb</w:t>
      </w:r>
      <w:bookmarkEnd w:id="0"/>
    </w:p>
    <w:p w14:paraId="28CFD8B3" w14:textId="6EADF004" w:rsidR="00D57843" w:rsidRDefault="00567555" w:rsidP="002F4E5F">
      <w:pPr>
        <w:rPr>
          <w:rFonts w:cs="Calibri"/>
          <w:b/>
        </w:rPr>
      </w:pPr>
      <w:r>
        <w:rPr>
          <w:rFonts w:cs="Calibri"/>
          <w:b/>
        </w:rPr>
        <w:t>zkratky</w:t>
      </w:r>
      <w:r w:rsidR="004725DF">
        <w:rPr>
          <w:rFonts w:cs="Calibri"/>
          <w:b/>
        </w:rPr>
        <w:t xml:space="preserve"> a pojmy</w:t>
      </w:r>
      <w:r>
        <w:rPr>
          <w:rFonts w:cs="Calibri"/>
          <w:b/>
        </w:rPr>
        <w:t>:</w:t>
      </w:r>
    </w:p>
    <w:p w14:paraId="2072603F" w14:textId="2486966E" w:rsidR="00567555" w:rsidRDefault="00567555" w:rsidP="002F4E5F">
      <w:pPr>
        <w:rPr>
          <w:rFonts w:cs="Calibri"/>
          <w:bCs/>
        </w:rPr>
      </w:pPr>
      <w:r w:rsidRPr="00054754">
        <w:rPr>
          <w:rFonts w:cs="Calibri"/>
          <w:bCs/>
        </w:rPr>
        <w:t>MD = Ministerstvo dopravy</w:t>
      </w:r>
    </w:p>
    <w:p w14:paraId="47EAC1D1" w14:textId="420F29BF" w:rsidR="004725DF" w:rsidRDefault="004725DF" w:rsidP="002F4E5F">
      <w:pPr>
        <w:rPr>
          <w:rFonts w:cs="Calibri"/>
          <w:bCs/>
        </w:rPr>
      </w:pPr>
      <w:r>
        <w:rPr>
          <w:rFonts w:cs="Calibri"/>
          <w:bCs/>
        </w:rPr>
        <w:t>Objednatel = Objednatel dle Smlouvy</w:t>
      </w:r>
    </w:p>
    <w:p w14:paraId="33B4DD5A" w14:textId="1812C381" w:rsidR="004725DF" w:rsidRDefault="004725DF" w:rsidP="002F4E5F">
      <w:pPr>
        <w:rPr>
          <w:rFonts w:cs="Calibri"/>
          <w:bCs/>
        </w:rPr>
      </w:pPr>
      <w:r>
        <w:rPr>
          <w:rFonts w:cs="Calibri"/>
          <w:bCs/>
        </w:rPr>
        <w:t>Poskytovatel = Dodavatel dle Smlouvy</w:t>
      </w:r>
    </w:p>
    <w:p w14:paraId="5CC13357" w14:textId="77777777" w:rsidR="00180449" w:rsidRDefault="00180449" w:rsidP="002F4E5F">
      <w:pPr>
        <w:rPr>
          <w:rFonts w:cs="Calibri"/>
          <w:bCs/>
        </w:rPr>
      </w:pPr>
    </w:p>
    <w:p w14:paraId="4E8C8937" w14:textId="77777777" w:rsidR="00180449" w:rsidRPr="00054754" w:rsidRDefault="00180449" w:rsidP="002F4E5F">
      <w:pPr>
        <w:rPr>
          <w:rFonts w:cs="Calibri"/>
          <w:bCs/>
        </w:rPr>
      </w:pPr>
    </w:p>
    <w:p w14:paraId="48B90FBD" w14:textId="77777777" w:rsidR="00477F0F" w:rsidRPr="003B145A" w:rsidRDefault="00477F0F" w:rsidP="00011D2B">
      <w:pPr>
        <w:pStyle w:val="Nadpis3"/>
        <w:numPr>
          <w:ilvl w:val="0"/>
          <w:numId w:val="0"/>
        </w:numPr>
        <w:ind w:left="1080" w:hanging="1080"/>
        <w:rPr>
          <w:bCs/>
        </w:rPr>
      </w:pPr>
      <w:bookmarkStart w:id="1" w:name="_Toc143755702"/>
      <w:r w:rsidRPr="00561F3C">
        <w:rPr>
          <w:b/>
          <w:bCs/>
        </w:rPr>
        <w:t>KL001 - Podpora jádra systému IFS9</w:t>
      </w:r>
      <w:bookmarkEnd w:id="1"/>
    </w:p>
    <w:tbl>
      <w:tblPr>
        <w:tblStyle w:val="Mkatabulky"/>
        <w:tblW w:w="0" w:type="auto"/>
        <w:tblInd w:w="-5" w:type="dxa"/>
        <w:tblLook w:val="04A0" w:firstRow="1" w:lastRow="0" w:firstColumn="1" w:lastColumn="0" w:noHBand="0" w:noVBand="1"/>
      </w:tblPr>
      <w:tblGrid>
        <w:gridCol w:w="2474"/>
        <w:gridCol w:w="2652"/>
        <w:gridCol w:w="4081"/>
      </w:tblGrid>
      <w:tr w:rsidR="00477F0F" w:rsidRPr="007E1965" w14:paraId="7D7BC002" w14:textId="77777777" w:rsidTr="00D57843">
        <w:tc>
          <w:tcPr>
            <w:tcW w:w="9634" w:type="dxa"/>
            <w:gridSpan w:val="3"/>
            <w:shd w:val="clear" w:color="auto" w:fill="FFF2CC" w:themeFill="accent4" w:themeFillTint="33"/>
          </w:tcPr>
          <w:p w14:paraId="7E9D8EC9" w14:textId="77777777" w:rsidR="00477F0F" w:rsidRPr="007E1965" w:rsidRDefault="00477F0F" w:rsidP="00D57843">
            <w:pPr>
              <w:rPr>
                <w:rFonts w:asciiTheme="minorHAnsi" w:hAnsiTheme="minorHAnsi" w:cstheme="minorHAnsi"/>
                <w:b/>
                <w:sz w:val="24"/>
                <w:szCs w:val="24"/>
              </w:rPr>
            </w:pPr>
            <w:bookmarkStart w:id="2" w:name="_Hlk133402030"/>
            <w:r w:rsidRPr="007E1965">
              <w:rPr>
                <w:rFonts w:asciiTheme="minorHAnsi" w:hAnsiTheme="minorHAnsi" w:cstheme="minorHAnsi"/>
                <w:b/>
                <w:sz w:val="24"/>
                <w:szCs w:val="24"/>
              </w:rPr>
              <w:t>Podpora jádra systému IFS</w:t>
            </w:r>
            <w:bookmarkEnd w:id="2"/>
            <w:r w:rsidRPr="007E1965">
              <w:rPr>
                <w:rFonts w:asciiTheme="minorHAnsi" w:hAnsiTheme="minorHAnsi" w:cstheme="minorHAnsi"/>
                <w:b/>
                <w:sz w:val="24"/>
                <w:szCs w:val="24"/>
              </w:rPr>
              <w:t>9</w:t>
            </w:r>
          </w:p>
        </w:tc>
      </w:tr>
      <w:tr w:rsidR="00477F0F" w:rsidRPr="000F24E5" w14:paraId="425DB4AC" w14:textId="77777777" w:rsidTr="00D57843">
        <w:tc>
          <w:tcPr>
            <w:tcW w:w="2552" w:type="dxa"/>
          </w:tcPr>
          <w:p w14:paraId="0F820AD6" w14:textId="77777777" w:rsidR="00477F0F" w:rsidRPr="003A77F6" w:rsidRDefault="00477F0F" w:rsidP="00D57843">
            <w:pPr>
              <w:rPr>
                <w:rFonts w:asciiTheme="minorHAnsi" w:hAnsiTheme="minorHAnsi" w:cstheme="minorHAnsi"/>
              </w:rPr>
            </w:pPr>
            <w:r w:rsidRPr="003A77F6">
              <w:rPr>
                <w:rFonts w:asciiTheme="minorHAnsi" w:hAnsiTheme="minorHAnsi" w:cstheme="minorHAnsi"/>
              </w:rPr>
              <w:t>Kód služby</w:t>
            </w:r>
          </w:p>
        </w:tc>
        <w:tc>
          <w:tcPr>
            <w:tcW w:w="7082" w:type="dxa"/>
            <w:gridSpan w:val="2"/>
          </w:tcPr>
          <w:p w14:paraId="0AE65BD5" w14:textId="77777777" w:rsidR="00477F0F" w:rsidRPr="003A77F6" w:rsidRDefault="00477F0F" w:rsidP="00D57843">
            <w:pPr>
              <w:rPr>
                <w:rFonts w:asciiTheme="minorHAnsi" w:hAnsiTheme="minorHAnsi" w:cstheme="minorHAnsi"/>
                <w:b/>
              </w:rPr>
            </w:pPr>
            <w:r w:rsidRPr="003A77F6">
              <w:rPr>
                <w:rFonts w:asciiTheme="minorHAnsi" w:hAnsiTheme="minorHAnsi" w:cstheme="minorHAnsi"/>
                <w:b/>
              </w:rPr>
              <w:t>KL001</w:t>
            </w:r>
          </w:p>
        </w:tc>
      </w:tr>
      <w:tr w:rsidR="00477F0F" w:rsidRPr="000F24E5" w14:paraId="54CE92C2" w14:textId="77777777" w:rsidTr="00D57843">
        <w:tc>
          <w:tcPr>
            <w:tcW w:w="2552" w:type="dxa"/>
          </w:tcPr>
          <w:p w14:paraId="1FE91077" w14:textId="77777777" w:rsidR="00477F0F" w:rsidRPr="003A77F6" w:rsidRDefault="00477F0F" w:rsidP="00D57843">
            <w:pPr>
              <w:rPr>
                <w:rFonts w:asciiTheme="minorHAnsi" w:hAnsiTheme="minorHAnsi" w:cstheme="minorHAnsi"/>
              </w:rPr>
            </w:pPr>
            <w:r w:rsidRPr="003A77F6">
              <w:rPr>
                <w:rFonts w:asciiTheme="minorHAnsi" w:hAnsiTheme="minorHAnsi" w:cstheme="minorHAnsi"/>
              </w:rPr>
              <w:t>Popis služby</w:t>
            </w:r>
          </w:p>
        </w:tc>
        <w:tc>
          <w:tcPr>
            <w:tcW w:w="7082" w:type="dxa"/>
            <w:gridSpan w:val="2"/>
          </w:tcPr>
          <w:p w14:paraId="4B2960DF" w14:textId="77777777" w:rsidR="00477F0F" w:rsidRPr="003A77F6" w:rsidRDefault="00477F0F" w:rsidP="00D57843">
            <w:pPr>
              <w:rPr>
                <w:rFonts w:asciiTheme="minorHAnsi" w:hAnsiTheme="minorHAnsi" w:cstheme="minorHAnsi"/>
              </w:rPr>
            </w:pPr>
            <w:r w:rsidRPr="003A77F6">
              <w:rPr>
                <w:rFonts w:asciiTheme="minorHAnsi" w:hAnsiTheme="minorHAnsi" w:cstheme="minorHAnsi"/>
              </w:rPr>
              <w:t>Tato služba obsahuje následující činnosti:</w:t>
            </w:r>
          </w:p>
          <w:p w14:paraId="0D763B55" w14:textId="39CFC929" w:rsidR="00477F0F" w:rsidRPr="003A77F6" w:rsidRDefault="00477F0F" w:rsidP="00A40360">
            <w:pPr>
              <w:pStyle w:val="Odstavecseseznamem"/>
              <w:numPr>
                <w:ilvl w:val="0"/>
                <w:numId w:val="4"/>
              </w:numPr>
              <w:rPr>
                <w:rFonts w:asciiTheme="minorHAnsi" w:hAnsiTheme="minorHAnsi" w:cstheme="minorHAnsi"/>
                <w:sz w:val="22"/>
              </w:rPr>
            </w:pPr>
            <w:r w:rsidRPr="003A77F6">
              <w:rPr>
                <w:rFonts w:asciiTheme="minorHAnsi" w:hAnsiTheme="minorHAnsi" w:cstheme="minorHAnsi"/>
                <w:sz w:val="22"/>
              </w:rPr>
              <w:t xml:space="preserve">aktualizace </w:t>
            </w:r>
            <w:proofErr w:type="spellStart"/>
            <w:r w:rsidRPr="003A77F6">
              <w:rPr>
                <w:rFonts w:asciiTheme="minorHAnsi" w:hAnsiTheme="minorHAnsi" w:cstheme="minorHAnsi"/>
                <w:sz w:val="22"/>
              </w:rPr>
              <w:t>core</w:t>
            </w:r>
            <w:proofErr w:type="spellEnd"/>
            <w:r w:rsidRPr="003A77F6">
              <w:rPr>
                <w:rFonts w:asciiTheme="minorHAnsi" w:hAnsiTheme="minorHAnsi" w:cstheme="minorHAnsi"/>
                <w:sz w:val="22"/>
              </w:rPr>
              <w:t xml:space="preserve"> verze IFS </w:t>
            </w:r>
            <w:proofErr w:type="spellStart"/>
            <w:r w:rsidRPr="003A77F6">
              <w:rPr>
                <w:rFonts w:asciiTheme="minorHAnsi" w:hAnsiTheme="minorHAnsi" w:cstheme="minorHAnsi"/>
                <w:sz w:val="22"/>
              </w:rPr>
              <w:t>Applications</w:t>
            </w:r>
            <w:proofErr w:type="spellEnd"/>
            <w:r w:rsidRPr="003A77F6">
              <w:rPr>
                <w:rFonts w:asciiTheme="minorHAnsi" w:hAnsiTheme="minorHAnsi" w:cstheme="minorHAnsi"/>
                <w:sz w:val="22"/>
              </w:rPr>
              <w:t xml:space="preserve"> (dále též </w:t>
            </w:r>
            <w:r w:rsidR="00E17D98" w:rsidRPr="003A77F6">
              <w:rPr>
                <w:rFonts w:asciiTheme="minorHAnsi" w:hAnsiTheme="minorHAnsi" w:cstheme="minorHAnsi"/>
                <w:sz w:val="22"/>
              </w:rPr>
              <w:t xml:space="preserve">„IFS9“ nebo </w:t>
            </w:r>
            <w:r w:rsidRPr="003A77F6">
              <w:rPr>
                <w:rFonts w:asciiTheme="minorHAnsi" w:hAnsiTheme="minorHAnsi" w:cstheme="minorHAnsi"/>
                <w:sz w:val="22"/>
              </w:rPr>
              <w:t xml:space="preserve">„IFS“ nebo „systém IFS“ nebo „aplikace IFS“ nebo „Aplikace IFS“ nebo „Aplikace“ nebo „aplikace“) </w:t>
            </w:r>
            <w:del w:id="3" w:author="Autor">
              <w:r w:rsidRPr="003A77F6" w:rsidDel="00CA6972">
                <w:rPr>
                  <w:rFonts w:asciiTheme="minorHAnsi" w:hAnsiTheme="minorHAnsi" w:cstheme="minorHAnsi"/>
                  <w:sz w:val="22"/>
                </w:rPr>
                <w:delText>po dobu její podpory výrobcem</w:delText>
              </w:r>
            </w:del>
            <w:ins w:id="4" w:author="Autor">
              <w:r w:rsidR="00CA6972">
                <w:rPr>
                  <w:rFonts w:asciiTheme="minorHAnsi" w:hAnsiTheme="minorHAnsi" w:cstheme="minorHAnsi"/>
                  <w:sz w:val="22"/>
                </w:rPr>
                <w:t xml:space="preserve">bude provádět </w:t>
              </w:r>
              <w:r w:rsidR="00944129">
                <w:rPr>
                  <w:rFonts w:asciiTheme="minorHAnsi" w:hAnsiTheme="minorHAnsi" w:cstheme="minorHAnsi"/>
                  <w:sz w:val="22"/>
                </w:rPr>
                <w:t xml:space="preserve">Poskytovatel </w:t>
              </w:r>
            </w:ins>
          </w:p>
          <w:p w14:paraId="0BCEEA13" w14:textId="71F810AD" w:rsidR="00E17D98" w:rsidRPr="003A77F6" w:rsidRDefault="00E17D98" w:rsidP="00A40360">
            <w:pPr>
              <w:pStyle w:val="Odstavecseseznamem"/>
              <w:numPr>
                <w:ilvl w:val="0"/>
                <w:numId w:val="4"/>
              </w:numPr>
              <w:rPr>
                <w:rFonts w:asciiTheme="minorHAnsi" w:hAnsiTheme="minorHAnsi" w:cstheme="minorHAnsi"/>
                <w:sz w:val="22"/>
              </w:rPr>
            </w:pPr>
            <w:r w:rsidRPr="003A77F6">
              <w:rPr>
                <w:rFonts w:asciiTheme="minorHAnsi" w:hAnsiTheme="minorHAnsi" w:cstheme="minorHAnsi"/>
                <w:sz w:val="22"/>
              </w:rPr>
              <w:t xml:space="preserve">Zajištění podpory </w:t>
            </w:r>
            <w:proofErr w:type="spellStart"/>
            <w:r w:rsidRPr="003A77F6">
              <w:rPr>
                <w:rFonts w:asciiTheme="minorHAnsi" w:hAnsiTheme="minorHAnsi" w:cstheme="minorHAnsi"/>
                <w:sz w:val="22"/>
              </w:rPr>
              <w:t>core</w:t>
            </w:r>
            <w:proofErr w:type="spellEnd"/>
            <w:r w:rsidRPr="003A77F6">
              <w:rPr>
                <w:rFonts w:asciiTheme="minorHAnsi" w:hAnsiTheme="minorHAnsi" w:cstheme="minorHAnsi"/>
                <w:sz w:val="22"/>
              </w:rPr>
              <w:t xml:space="preserve"> verze </w:t>
            </w:r>
            <w:r w:rsidR="00FA670E" w:rsidRPr="003A77F6">
              <w:rPr>
                <w:rFonts w:asciiTheme="minorHAnsi" w:hAnsiTheme="minorHAnsi" w:cstheme="minorHAnsi"/>
                <w:sz w:val="22"/>
              </w:rPr>
              <w:t xml:space="preserve">IFS </w:t>
            </w:r>
            <w:proofErr w:type="spellStart"/>
            <w:r w:rsidR="00FA670E" w:rsidRPr="003A77F6">
              <w:rPr>
                <w:rFonts w:asciiTheme="minorHAnsi" w:hAnsiTheme="minorHAnsi" w:cstheme="minorHAnsi"/>
                <w:sz w:val="22"/>
              </w:rPr>
              <w:t>Applications</w:t>
            </w:r>
            <w:proofErr w:type="spellEnd"/>
            <w:r w:rsidR="00FA670E" w:rsidRPr="003A77F6">
              <w:rPr>
                <w:rFonts w:asciiTheme="minorHAnsi" w:hAnsiTheme="minorHAnsi" w:cstheme="minorHAnsi"/>
                <w:sz w:val="22"/>
              </w:rPr>
              <w:t xml:space="preserve"> </w:t>
            </w:r>
            <w:r w:rsidRPr="003A77F6">
              <w:rPr>
                <w:rFonts w:asciiTheme="minorHAnsi" w:hAnsiTheme="minorHAnsi" w:cstheme="minorHAnsi"/>
                <w:sz w:val="22"/>
              </w:rPr>
              <w:t xml:space="preserve">a jádra aplikace i po skončení její podpory výrobcem </w:t>
            </w:r>
          </w:p>
          <w:p w14:paraId="63587D5F" w14:textId="390D77EF" w:rsidR="00477F0F" w:rsidRPr="003A77F6" w:rsidRDefault="00477F0F" w:rsidP="00A40360">
            <w:pPr>
              <w:pStyle w:val="Odstavecseseznamem"/>
              <w:numPr>
                <w:ilvl w:val="0"/>
                <w:numId w:val="4"/>
              </w:numPr>
              <w:rPr>
                <w:rFonts w:asciiTheme="minorHAnsi" w:hAnsiTheme="minorHAnsi" w:cstheme="minorHAnsi"/>
                <w:sz w:val="22"/>
              </w:rPr>
            </w:pPr>
            <w:r w:rsidRPr="00355B5C">
              <w:rPr>
                <w:rFonts w:asciiTheme="minorHAnsi" w:hAnsiTheme="minorHAnsi" w:cstheme="minorHAnsi"/>
                <w:sz w:val="22"/>
              </w:rPr>
              <w:t xml:space="preserve">monitoring, evidence a odstraňování chyb </w:t>
            </w:r>
            <w:proofErr w:type="spellStart"/>
            <w:r w:rsidR="00FA670E" w:rsidRPr="003A77F6">
              <w:rPr>
                <w:rFonts w:asciiTheme="minorHAnsi" w:hAnsiTheme="minorHAnsi" w:cstheme="minorHAnsi"/>
                <w:sz w:val="22"/>
              </w:rPr>
              <w:t>core</w:t>
            </w:r>
            <w:proofErr w:type="spellEnd"/>
            <w:r w:rsidR="00FA670E" w:rsidRPr="003A77F6">
              <w:rPr>
                <w:rFonts w:asciiTheme="minorHAnsi" w:hAnsiTheme="minorHAnsi" w:cstheme="minorHAnsi"/>
                <w:sz w:val="22"/>
              </w:rPr>
              <w:t xml:space="preserve"> verze IFS </w:t>
            </w:r>
            <w:proofErr w:type="spellStart"/>
            <w:r w:rsidR="00FA670E" w:rsidRPr="003A77F6">
              <w:rPr>
                <w:rFonts w:asciiTheme="minorHAnsi" w:hAnsiTheme="minorHAnsi" w:cstheme="minorHAnsi"/>
                <w:sz w:val="22"/>
              </w:rPr>
              <w:t>Applications</w:t>
            </w:r>
            <w:proofErr w:type="spellEnd"/>
            <w:r w:rsidR="00FA670E" w:rsidRPr="003A77F6">
              <w:rPr>
                <w:rFonts w:asciiTheme="minorHAnsi" w:hAnsiTheme="minorHAnsi" w:cstheme="minorHAnsi"/>
                <w:sz w:val="22"/>
              </w:rPr>
              <w:t xml:space="preserve"> </w:t>
            </w:r>
            <w:r w:rsidR="00FA670E">
              <w:rPr>
                <w:rFonts w:asciiTheme="minorHAnsi" w:hAnsiTheme="minorHAnsi" w:cstheme="minorHAnsi"/>
                <w:sz w:val="22"/>
              </w:rPr>
              <w:t xml:space="preserve">a </w:t>
            </w:r>
            <w:r w:rsidRPr="00355B5C">
              <w:rPr>
                <w:rFonts w:asciiTheme="minorHAnsi" w:hAnsiTheme="minorHAnsi" w:cstheme="minorHAnsi"/>
                <w:sz w:val="22"/>
              </w:rPr>
              <w:t xml:space="preserve">jádra </w:t>
            </w:r>
            <w:r w:rsidR="00E17D98" w:rsidRPr="00355B5C">
              <w:rPr>
                <w:rFonts w:asciiTheme="minorHAnsi" w:hAnsiTheme="minorHAnsi" w:cstheme="minorHAnsi"/>
                <w:sz w:val="22"/>
              </w:rPr>
              <w:t>aplikace</w:t>
            </w:r>
            <w:r w:rsidRPr="00355B5C">
              <w:rPr>
                <w:rFonts w:asciiTheme="minorHAnsi" w:hAnsiTheme="minorHAnsi" w:cstheme="minorHAnsi"/>
                <w:sz w:val="22"/>
              </w:rPr>
              <w:t>.</w:t>
            </w:r>
          </w:p>
        </w:tc>
      </w:tr>
      <w:tr w:rsidR="00477F0F" w:rsidRPr="000F24E5" w14:paraId="57172CE0" w14:textId="77777777" w:rsidTr="00D57843">
        <w:tc>
          <w:tcPr>
            <w:tcW w:w="2552" w:type="dxa"/>
          </w:tcPr>
          <w:p w14:paraId="13E0EFE0" w14:textId="77777777" w:rsidR="00477F0F" w:rsidRPr="003A77F6" w:rsidRDefault="00477F0F" w:rsidP="00D57843">
            <w:pPr>
              <w:rPr>
                <w:rFonts w:asciiTheme="minorHAnsi" w:hAnsiTheme="minorHAnsi" w:cstheme="minorHAnsi"/>
              </w:rPr>
            </w:pPr>
            <w:r w:rsidRPr="003A77F6">
              <w:rPr>
                <w:rFonts w:asciiTheme="minorHAnsi" w:hAnsiTheme="minorHAnsi" w:cstheme="minorHAnsi"/>
              </w:rPr>
              <w:t>Akceptace služby</w:t>
            </w:r>
          </w:p>
        </w:tc>
        <w:tc>
          <w:tcPr>
            <w:tcW w:w="7082" w:type="dxa"/>
            <w:gridSpan w:val="2"/>
          </w:tcPr>
          <w:p w14:paraId="375F1E38" w14:textId="77777777" w:rsidR="00477F0F" w:rsidRPr="006D52B1" w:rsidRDefault="00477F0F" w:rsidP="002F4E5F">
            <w:pPr>
              <w:ind w:firstLine="0"/>
              <w:rPr>
                <w:rFonts w:asciiTheme="minorHAnsi" w:hAnsiTheme="minorHAnsi" w:cstheme="minorHAnsi"/>
              </w:rPr>
            </w:pPr>
            <w:r w:rsidRPr="006D52B1">
              <w:rPr>
                <w:rFonts w:asciiTheme="minorHAnsi" w:hAnsiTheme="minorHAnsi" w:cstheme="minorHAnsi"/>
              </w:rPr>
              <w:t>Služby budou poskytovány průběžně a předávány na základě měsíčního protokolu předkládaným Poskytovatelem Objednateli stanovenou vzájemně odsouhlasenou formou. Akceptační procedura je řešena monitorováním a reportováním sjednaných parametrů (SLA).</w:t>
            </w:r>
          </w:p>
        </w:tc>
      </w:tr>
      <w:tr w:rsidR="00477F0F" w:rsidRPr="000F24E5" w14:paraId="2337000B" w14:textId="77777777" w:rsidTr="00D57843">
        <w:tc>
          <w:tcPr>
            <w:tcW w:w="2552" w:type="dxa"/>
          </w:tcPr>
          <w:p w14:paraId="2F2161BF" w14:textId="77777777" w:rsidR="00477F0F" w:rsidRPr="003A77F6" w:rsidRDefault="00477F0F" w:rsidP="00D57843">
            <w:pPr>
              <w:rPr>
                <w:rFonts w:asciiTheme="minorHAnsi" w:hAnsiTheme="minorHAnsi" w:cstheme="minorHAnsi"/>
              </w:rPr>
            </w:pPr>
            <w:r w:rsidRPr="003A77F6">
              <w:rPr>
                <w:rFonts w:asciiTheme="minorHAnsi" w:hAnsiTheme="minorHAnsi" w:cstheme="minorHAnsi"/>
              </w:rPr>
              <w:t>Sledované období</w:t>
            </w:r>
          </w:p>
        </w:tc>
        <w:tc>
          <w:tcPr>
            <w:tcW w:w="7082" w:type="dxa"/>
            <w:gridSpan w:val="2"/>
          </w:tcPr>
          <w:p w14:paraId="2EAFA418" w14:textId="77777777" w:rsidR="00477F0F" w:rsidRPr="003A77F6" w:rsidRDefault="00477F0F" w:rsidP="00D57843">
            <w:pPr>
              <w:rPr>
                <w:rFonts w:asciiTheme="minorHAnsi" w:hAnsiTheme="minorHAnsi" w:cstheme="minorHAnsi"/>
              </w:rPr>
            </w:pPr>
            <w:r w:rsidRPr="003A77F6">
              <w:rPr>
                <w:rFonts w:asciiTheme="minorHAnsi" w:hAnsiTheme="minorHAnsi" w:cstheme="minorHAnsi"/>
              </w:rPr>
              <w:t>Kalendářní měsíc</w:t>
            </w:r>
          </w:p>
        </w:tc>
      </w:tr>
      <w:tr w:rsidR="00477F0F" w:rsidRPr="000F24E5" w14:paraId="51A349AA" w14:textId="77777777" w:rsidTr="00D57843">
        <w:tc>
          <w:tcPr>
            <w:tcW w:w="9634" w:type="dxa"/>
            <w:gridSpan w:val="3"/>
            <w:shd w:val="clear" w:color="auto" w:fill="FFF2CC" w:themeFill="accent4" w:themeFillTint="33"/>
          </w:tcPr>
          <w:p w14:paraId="100958E0" w14:textId="77777777" w:rsidR="00477F0F" w:rsidRPr="003A77F6" w:rsidRDefault="00477F0F" w:rsidP="00D57843">
            <w:pPr>
              <w:rPr>
                <w:rFonts w:asciiTheme="minorHAnsi" w:hAnsiTheme="minorHAnsi" w:cstheme="minorHAnsi"/>
              </w:rPr>
            </w:pPr>
            <w:r w:rsidRPr="003A77F6">
              <w:rPr>
                <w:rFonts w:asciiTheme="minorHAnsi" w:hAnsiTheme="minorHAnsi" w:cstheme="minorHAnsi"/>
              </w:rPr>
              <w:t>SLA parametry služby KL001</w:t>
            </w:r>
          </w:p>
        </w:tc>
      </w:tr>
      <w:tr w:rsidR="00477F0F" w:rsidRPr="00380F05" w14:paraId="59C49D28" w14:textId="77777777" w:rsidTr="00D57843">
        <w:tc>
          <w:tcPr>
            <w:tcW w:w="2552" w:type="dxa"/>
            <w:shd w:val="clear" w:color="auto" w:fill="E7E6E6" w:themeFill="background2"/>
          </w:tcPr>
          <w:p w14:paraId="004DD2C2" w14:textId="77777777" w:rsidR="00477F0F" w:rsidRPr="00380F05" w:rsidRDefault="00477F0F" w:rsidP="00380F05">
            <w:pPr>
              <w:jc w:val="center"/>
              <w:rPr>
                <w:rFonts w:asciiTheme="minorHAnsi" w:hAnsiTheme="minorHAnsi" w:cstheme="minorHAnsi"/>
                <w:sz w:val="20"/>
                <w:szCs w:val="20"/>
              </w:rPr>
            </w:pPr>
            <w:r w:rsidRPr="00380F05">
              <w:rPr>
                <w:rFonts w:asciiTheme="minorHAnsi" w:hAnsiTheme="minorHAnsi" w:cstheme="minorHAnsi"/>
                <w:sz w:val="20"/>
                <w:szCs w:val="20"/>
              </w:rPr>
              <w:t>Služba</w:t>
            </w:r>
          </w:p>
        </w:tc>
        <w:tc>
          <w:tcPr>
            <w:tcW w:w="2749" w:type="dxa"/>
            <w:shd w:val="clear" w:color="auto" w:fill="E7E6E6" w:themeFill="background2"/>
          </w:tcPr>
          <w:p w14:paraId="449B0157" w14:textId="77777777" w:rsidR="00477F0F" w:rsidRPr="00380F05" w:rsidRDefault="00477F0F" w:rsidP="00380F05">
            <w:pPr>
              <w:jc w:val="center"/>
              <w:rPr>
                <w:rFonts w:asciiTheme="minorHAnsi" w:hAnsiTheme="minorHAnsi" w:cstheme="minorHAnsi"/>
                <w:sz w:val="20"/>
                <w:szCs w:val="20"/>
              </w:rPr>
            </w:pPr>
            <w:r w:rsidRPr="00380F05">
              <w:rPr>
                <w:rFonts w:asciiTheme="minorHAnsi" w:hAnsiTheme="minorHAnsi" w:cstheme="minorHAnsi"/>
                <w:sz w:val="20"/>
                <w:szCs w:val="20"/>
              </w:rPr>
              <w:t>Garantovaná dostupnost služby ve sledovaném období (%)</w:t>
            </w:r>
          </w:p>
        </w:tc>
        <w:tc>
          <w:tcPr>
            <w:tcW w:w="4333" w:type="dxa"/>
            <w:shd w:val="clear" w:color="auto" w:fill="E7E6E6" w:themeFill="background2"/>
          </w:tcPr>
          <w:p w14:paraId="098F4E89" w14:textId="77777777" w:rsidR="00477F0F" w:rsidRPr="00380F05" w:rsidRDefault="00477F0F" w:rsidP="00380F05">
            <w:pPr>
              <w:jc w:val="center"/>
              <w:rPr>
                <w:rFonts w:asciiTheme="minorHAnsi" w:hAnsiTheme="minorHAnsi" w:cstheme="minorHAnsi"/>
                <w:sz w:val="20"/>
                <w:szCs w:val="20"/>
              </w:rPr>
            </w:pPr>
            <w:r w:rsidRPr="00380F05">
              <w:rPr>
                <w:rFonts w:asciiTheme="minorHAnsi" w:hAnsiTheme="minorHAnsi" w:cstheme="minorHAnsi"/>
                <w:sz w:val="20"/>
                <w:szCs w:val="20"/>
              </w:rPr>
              <w:t>Rozsah zaručeného provozu služby</w:t>
            </w:r>
          </w:p>
        </w:tc>
      </w:tr>
      <w:tr w:rsidR="00477F0F" w:rsidRPr="000F24E5" w14:paraId="4D84FFCD" w14:textId="77777777" w:rsidTr="00D57843">
        <w:tc>
          <w:tcPr>
            <w:tcW w:w="2552" w:type="dxa"/>
          </w:tcPr>
          <w:p w14:paraId="66CDFAFE" w14:textId="77777777" w:rsidR="00477F0F" w:rsidRPr="003A77F6" w:rsidRDefault="00477F0F" w:rsidP="00D57843">
            <w:pPr>
              <w:jc w:val="center"/>
              <w:rPr>
                <w:rFonts w:asciiTheme="minorHAnsi" w:hAnsiTheme="minorHAnsi" w:cstheme="minorHAnsi"/>
              </w:rPr>
            </w:pPr>
            <w:r w:rsidRPr="003A77F6">
              <w:rPr>
                <w:rFonts w:asciiTheme="minorHAnsi" w:hAnsiTheme="minorHAnsi" w:cstheme="minorHAnsi"/>
              </w:rPr>
              <w:t xml:space="preserve">Dostupnost </w:t>
            </w:r>
            <w:proofErr w:type="spellStart"/>
            <w:r w:rsidRPr="003A77F6">
              <w:rPr>
                <w:rFonts w:asciiTheme="minorHAnsi" w:hAnsiTheme="minorHAnsi" w:cstheme="minorHAnsi"/>
              </w:rPr>
              <w:t>core</w:t>
            </w:r>
            <w:proofErr w:type="spellEnd"/>
            <w:r w:rsidRPr="003A77F6">
              <w:rPr>
                <w:rFonts w:asciiTheme="minorHAnsi" w:hAnsiTheme="minorHAnsi" w:cstheme="minorHAnsi"/>
              </w:rPr>
              <w:t xml:space="preserve"> verze IFS </w:t>
            </w:r>
          </w:p>
        </w:tc>
        <w:tc>
          <w:tcPr>
            <w:tcW w:w="2749" w:type="dxa"/>
            <w:vAlign w:val="center"/>
          </w:tcPr>
          <w:p w14:paraId="0722DEF5" w14:textId="77777777" w:rsidR="00477F0F" w:rsidRPr="003A77F6" w:rsidRDefault="00477F0F" w:rsidP="00D57843">
            <w:pPr>
              <w:jc w:val="center"/>
              <w:rPr>
                <w:rFonts w:asciiTheme="minorHAnsi" w:hAnsiTheme="minorHAnsi" w:cstheme="minorHAnsi"/>
              </w:rPr>
            </w:pPr>
            <w:r w:rsidRPr="003A77F6">
              <w:rPr>
                <w:rFonts w:asciiTheme="minorHAnsi" w:hAnsiTheme="minorHAnsi" w:cstheme="minorHAnsi"/>
              </w:rPr>
              <w:t>90,00</w:t>
            </w:r>
          </w:p>
        </w:tc>
        <w:tc>
          <w:tcPr>
            <w:tcW w:w="4333" w:type="dxa"/>
            <w:vAlign w:val="center"/>
          </w:tcPr>
          <w:p w14:paraId="5FD01A12" w14:textId="53B6EB52" w:rsidR="00477F0F" w:rsidRPr="003A77F6" w:rsidRDefault="00477F0F" w:rsidP="00D57843">
            <w:pPr>
              <w:jc w:val="center"/>
              <w:rPr>
                <w:rFonts w:asciiTheme="minorHAnsi" w:hAnsiTheme="minorHAnsi" w:cstheme="minorHAnsi"/>
              </w:rPr>
            </w:pPr>
            <w:r w:rsidRPr="003A77F6">
              <w:rPr>
                <w:rFonts w:asciiTheme="minorHAnsi" w:hAnsiTheme="minorHAnsi" w:cstheme="minorHAnsi"/>
              </w:rPr>
              <w:t xml:space="preserve">Po – Pá </w:t>
            </w:r>
            <w:r w:rsidR="00544F15" w:rsidRPr="006B7935">
              <w:rPr>
                <w:rFonts w:asciiTheme="minorHAnsi" w:hAnsiTheme="minorHAnsi" w:cstheme="minorHAnsi"/>
              </w:rPr>
              <w:t>8:00 až 16:00</w:t>
            </w:r>
          </w:p>
        </w:tc>
      </w:tr>
      <w:tr w:rsidR="00477F0F" w:rsidRPr="000F24E5" w14:paraId="28044A0C" w14:textId="77777777" w:rsidTr="00D57843">
        <w:tc>
          <w:tcPr>
            <w:tcW w:w="9634" w:type="dxa"/>
            <w:gridSpan w:val="3"/>
          </w:tcPr>
          <w:p w14:paraId="02563E75" w14:textId="77777777" w:rsidR="00477F0F" w:rsidRPr="00380F05" w:rsidRDefault="00477F0F" w:rsidP="00D57843">
            <w:pPr>
              <w:rPr>
                <w:rFonts w:asciiTheme="minorHAnsi" w:hAnsiTheme="minorHAnsi" w:cstheme="minorHAnsi"/>
              </w:rPr>
            </w:pPr>
            <w:r w:rsidRPr="00380F05">
              <w:rPr>
                <w:rFonts w:asciiTheme="minorHAnsi" w:hAnsiTheme="minorHAnsi" w:cstheme="minorHAnsi"/>
              </w:rPr>
              <w:t>Dostupnost služby:</w:t>
            </w:r>
          </w:p>
          <w:p w14:paraId="41A6BFF5" w14:textId="77777777" w:rsidR="00477F0F" w:rsidRPr="00380F05" w:rsidRDefault="00477F0F" w:rsidP="00A40360">
            <w:pPr>
              <w:pStyle w:val="Odstavecseseznamem"/>
              <w:numPr>
                <w:ilvl w:val="0"/>
                <w:numId w:val="5"/>
              </w:numPr>
              <w:rPr>
                <w:rFonts w:asciiTheme="minorHAnsi" w:hAnsiTheme="minorHAnsi" w:cstheme="minorHAnsi"/>
                <w:sz w:val="22"/>
              </w:rPr>
            </w:pPr>
            <w:r w:rsidRPr="00380F05">
              <w:rPr>
                <w:rFonts w:asciiTheme="minorHAnsi" w:hAnsiTheme="minorHAnsi" w:cstheme="minorHAnsi"/>
                <w:sz w:val="22"/>
              </w:rPr>
              <w:t>znamená, že Poskytovatel zajistí v termínu do 30 dní opravu nahlášené chyby v </w:t>
            </w:r>
            <w:proofErr w:type="spellStart"/>
            <w:r w:rsidRPr="00380F05">
              <w:rPr>
                <w:rFonts w:asciiTheme="minorHAnsi" w:hAnsiTheme="minorHAnsi" w:cstheme="minorHAnsi"/>
                <w:sz w:val="22"/>
              </w:rPr>
              <w:t>core</w:t>
            </w:r>
            <w:proofErr w:type="spellEnd"/>
            <w:r w:rsidRPr="00380F05">
              <w:rPr>
                <w:rFonts w:asciiTheme="minorHAnsi" w:hAnsiTheme="minorHAnsi" w:cstheme="minorHAnsi"/>
                <w:sz w:val="22"/>
              </w:rPr>
              <w:t xml:space="preserve"> verzi IFS</w:t>
            </w:r>
          </w:p>
          <w:p w14:paraId="351EEF5A" w14:textId="77777777" w:rsidR="00477F0F" w:rsidRPr="00380F05" w:rsidRDefault="00477F0F" w:rsidP="00A40360">
            <w:pPr>
              <w:pStyle w:val="Odstavecseseznamem"/>
              <w:numPr>
                <w:ilvl w:val="0"/>
                <w:numId w:val="5"/>
              </w:numPr>
              <w:rPr>
                <w:rFonts w:asciiTheme="minorHAnsi" w:hAnsiTheme="minorHAnsi" w:cstheme="minorHAnsi"/>
                <w:sz w:val="22"/>
              </w:rPr>
            </w:pPr>
            <w:r w:rsidRPr="00380F05">
              <w:rPr>
                <w:rFonts w:asciiTheme="minorHAnsi" w:hAnsiTheme="minorHAnsi" w:cstheme="minorHAnsi"/>
                <w:sz w:val="22"/>
              </w:rPr>
              <w:t>se vypočítává pouze z období vymezeného pojmem „Rozsah zaručeného provozu služby“. Do nedostupnosti se rovněž započítávají plánované odstávky, pokud se uskutečnily v období zaručeného provozu služby</w:t>
            </w:r>
          </w:p>
          <w:p w14:paraId="7ED115E6" w14:textId="77777777" w:rsidR="00477F0F" w:rsidRPr="00380F05" w:rsidRDefault="00477F0F" w:rsidP="00A40360">
            <w:pPr>
              <w:pStyle w:val="Odstavecseseznamem"/>
              <w:numPr>
                <w:ilvl w:val="0"/>
                <w:numId w:val="5"/>
              </w:numPr>
              <w:rPr>
                <w:rFonts w:asciiTheme="minorHAnsi" w:hAnsiTheme="minorHAnsi" w:cstheme="minorHAnsi"/>
                <w:sz w:val="22"/>
              </w:rPr>
            </w:pPr>
            <w:r w:rsidRPr="00380F05">
              <w:rPr>
                <w:rFonts w:asciiTheme="minorHAnsi" w:hAnsiTheme="minorHAnsi" w:cstheme="minorHAnsi"/>
                <w:sz w:val="22"/>
              </w:rPr>
              <w:t>do neplnění dostupnosti služby se nezapočítává doba, po kterou byla služba nedostupná z prokazatelných důvodů mimo působnost Poskytovatele služby, nebo doba, po kterou Poskytovatel čekal na součinnost Objednatele</w:t>
            </w:r>
          </w:p>
          <w:p w14:paraId="36422053" w14:textId="77777777" w:rsidR="00477F0F" w:rsidRPr="00380F05" w:rsidRDefault="00477F0F" w:rsidP="00A40360">
            <w:pPr>
              <w:pStyle w:val="Odstavecseseznamem"/>
              <w:numPr>
                <w:ilvl w:val="0"/>
                <w:numId w:val="5"/>
              </w:numPr>
              <w:rPr>
                <w:rFonts w:asciiTheme="minorHAnsi" w:hAnsiTheme="minorHAnsi" w:cstheme="minorHAnsi"/>
                <w:sz w:val="22"/>
              </w:rPr>
            </w:pPr>
            <w:r w:rsidRPr="00380F05">
              <w:rPr>
                <w:rFonts w:asciiTheme="minorHAnsi" w:hAnsiTheme="minorHAnsi" w:cstheme="minorHAnsi"/>
                <w:sz w:val="22"/>
              </w:rPr>
              <w:t>se ve sledovaném období dvanácti po sobě jdoucích měsíců vypočítá jako:</w:t>
            </w:r>
          </w:p>
          <w:p w14:paraId="21DEEF17" w14:textId="77777777" w:rsidR="00477F0F" w:rsidRPr="00B57D46" w:rsidRDefault="00477F0F" w:rsidP="00D57843">
            <w:pPr>
              <w:pStyle w:val="Odstavecseseznamem"/>
              <w:ind w:left="0"/>
              <w:rPr>
                <w:rFonts w:asciiTheme="minorHAnsi" w:hAnsiTheme="minorHAnsi" w:cstheme="minorHAnsi"/>
                <w:sz w:val="22"/>
              </w:rPr>
            </w:pPr>
            <m:oMathPara>
              <m:oMath>
                <m:r>
                  <w:rPr>
                    <w:rFonts w:ascii="Cambria Math" w:hAnsi="Cambria Math" w:cstheme="minorHAnsi"/>
                    <w:sz w:val="18"/>
                    <w:szCs w:val="18"/>
                  </w:rPr>
                  <m:t xml:space="preserve">Dostupnost </m:t>
                </m:r>
                <m:d>
                  <m:dPr>
                    <m:ctrlPr>
                      <w:rPr>
                        <w:rFonts w:ascii="Cambria Math" w:hAnsi="Cambria Math" w:cstheme="minorHAnsi"/>
                        <w:i/>
                        <w:sz w:val="18"/>
                        <w:szCs w:val="18"/>
                      </w:rPr>
                    </m:ctrlPr>
                  </m:dPr>
                  <m:e>
                    <m:r>
                      <w:rPr>
                        <w:rFonts w:ascii="Cambria Math" w:hAnsi="Cambria Math" w:cstheme="minorHAnsi"/>
                        <w:sz w:val="18"/>
                        <w:szCs w:val="18"/>
                      </w:rPr>
                      <m:t>v %</m:t>
                    </m:r>
                  </m:e>
                </m:d>
                <m:r>
                  <w:rPr>
                    <w:rFonts w:ascii="Cambria Math" w:hAnsi="Cambria Math" w:cstheme="minorHAnsi"/>
                    <w:sz w:val="18"/>
                    <w:szCs w:val="18"/>
                  </w:rPr>
                  <m:t xml:space="preserve">= </m:t>
                </m:r>
                <m:f>
                  <m:fPr>
                    <m:ctrlPr>
                      <w:rPr>
                        <w:rFonts w:ascii="Cambria Math" w:hAnsi="Cambria Math" w:cstheme="minorHAnsi"/>
                        <w:i/>
                        <w:sz w:val="18"/>
                        <w:szCs w:val="18"/>
                      </w:rPr>
                    </m:ctrlPr>
                  </m:fPr>
                  <m:num>
                    <m:r>
                      <w:rPr>
                        <w:rFonts w:ascii="Cambria Math" w:hAnsi="Cambria Math" w:cstheme="minorHAnsi"/>
                        <w:sz w:val="18"/>
                        <w:szCs w:val="18"/>
                      </w:rPr>
                      <m:t>počet minut výpadku ve sledovaném odbobí</m:t>
                    </m:r>
                  </m:num>
                  <m:den>
                    <m:r>
                      <w:rPr>
                        <w:rFonts w:ascii="Cambria Math" w:hAnsi="Cambria Math" w:cstheme="minorHAnsi"/>
                        <w:sz w:val="18"/>
                        <w:szCs w:val="18"/>
                      </w:rPr>
                      <m:t>počet pracovních dní ve sledovaném odbobí*60*8</m:t>
                    </m:r>
                  </m:den>
                </m:f>
                <m:r>
                  <w:rPr>
                    <w:rFonts w:ascii="Cambria Math" w:hAnsi="Cambria Math" w:cstheme="minorHAnsi"/>
                    <w:sz w:val="18"/>
                    <w:szCs w:val="18"/>
                  </w:rPr>
                  <m:t>*100</m:t>
                </m:r>
                <m:r>
                  <m:rPr>
                    <m:sty m:val="p"/>
                  </m:rPr>
                  <w:rPr>
                    <w:rFonts w:ascii="Cambria Math" w:hAnsi="Cambria Math" w:cstheme="minorHAnsi"/>
                    <w:sz w:val="18"/>
                    <w:szCs w:val="18"/>
                  </w:rPr>
                  <w:br/>
                </m:r>
              </m:oMath>
            </m:oMathPara>
            <w:r w:rsidRPr="00B57D46">
              <w:rPr>
                <w:rFonts w:asciiTheme="minorHAnsi" w:hAnsiTheme="minorHAnsi" w:cstheme="minorHAnsi"/>
                <w:sz w:val="22"/>
              </w:rPr>
              <w:t>Nedostupnost služby:</w:t>
            </w:r>
          </w:p>
          <w:p w14:paraId="5307E587" w14:textId="77777777" w:rsidR="00477F0F" w:rsidRPr="00B57D46" w:rsidRDefault="00477F0F" w:rsidP="00A40360">
            <w:pPr>
              <w:pStyle w:val="Odstavecseseznamem"/>
              <w:numPr>
                <w:ilvl w:val="0"/>
                <w:numId w:val="6"/>
              </w:numPr>
              <w:rPr>
                <w:rFonts w:asciiTheme="minorHAnsi" w:hAnsiTheme="minorHAnsi" w:cstheme="minorHAnsi"/>
                <w:sz w:val="22"/>
              </w:rPr>
            </w:pPr>
            <w:r w:rsidRPr="00B57D46">
              <w:rPr>
                <w:rFonts w:asciiTheme="minorHAnsi" w:hAnsiTheme="minorHAnsi" w:cstheme="minorHAnsi"/>
                <w:sz w:val="22"/>
              </w:rPr>
              <w:t>se měří a prokazuje výhradně stavovým průběhem dle evidenčního čísla tiketu v </w:t>
            </w:r>
            <w:proofErr w:type="spellStart"/>
            <w:r w:rsidRPr="00B57D46">
              <w:rPr>
                <w:rFonts w:asciiTheme="minorHAnsi" w:hAnsiTheme="minorHAnsi" w:cstheme="minorHAnsi"/>
                <w:sz w:val="22"/>
              </w:rPr>
              <w:t>Tiketovacím</w:t>
            </w:r>
            <w:proofErr w:type="spellEnd"/>
            <w:r w:rsidRPr="00B57D46">
              <w:rPr>
                <w:rFonts w:asciiTheme="minorHAnsi" w:hAnsiTheme="minorHAnsi" w:cstheme="minorHAnsi"/>
                <w:sz w:val="22"/>
              </w:rPr>
              <w:t xml:space="preserve"> Systému provozovaném ze strany </w:t>
            </w:r>
            <w:r w:rsidR="00FF3A5A" w:rsidRPr="00B57D46">
              <w:rPr>
                <w:rFonts w:asciiTheme="minorHAnsi" w:hAnsiTheme="minorHAnsi" w:cstheme="minorHAnsi"/>
                <w:sz w:val="22"/>
              </w:rPr>
              <w:t>Poskytovatele</w:t>
            </w:r>
            <w:r w:rsidRPr="00B57D46">
              <w:rPr>
                <w:rFonts w:asciiTheme="minorHAnsi" w:hAnsiTheme="minorHAnsi" w:cstheme="minorHAnsi"/>
                <w:sz w:val="22"/>
              </w:rPr>
              <w:t xml:space="preserve"> (dále jen „TS“), kterým </w:t>
            </w:r>
            <w:r w:rsidRPr="00B57D46">
              <w:rPr>
                <w:rFonts w:asciiTheme="minorHAnsi" w:hAnsiTheme="minorHAnsi" w:cstheme="minorHAnsi"/>
                <w:sz w:val="22"/>
              </w:rPr>
              <w:lastRenderedPageBreak/>
              <w:t>byla nedostupnost služby nahlášena Objednatelem, nebo v případě nedostupnosti TS písemnou korespondencí k nedostupnosti služby</w:t>
            </w:r>
          </w:p>
          <w:p w14:paraId="70FD5E28" w14:textId="5891798F" w:rsidR="00477F0F" w:rsidRPr="00B57D46" w:rsidRDefault="00477F0F" w:rsidP="004424C6">
            <w:pPr>
              <w:ind w:firstLine="0"/>
              <w:rPr>
                <w:rFonts w:asciiTheme="minorHAnsi" w:hAnsiTheme="minorHAnsi" w:cstheme="minorHAnsi"/>
              </w:rPr>
            </w:pPr>
            <w:r w:rsidRPr="00B57D46">
              <w:rPr>
                <w:rFonts w:asciiTheme="minorHAnsi" w:hAnsiTheme="minorHAnsi" w:cstheme="minorHAnsi"/>
              </w:rPr>
              <w:t xml:space="preserve">Za neplnění garantované dostupnosti za sledované období </w:t>
            </w:r>
            <w:proofErr w:type="gramStart"/>
            <w:r w:rsidRPr="00B57D46">
              <w:rPr>
                <w:rFonts w:asciiTheme="minorHAnsi" w:hAnsiTheme="minorHAnsi" w:cstheme="minorHAnsi"/>
              </w:rPr>
              <w:t>o</w:t>
            </w:r>
            <w:proofErr w:type="gramEnd"/>
            <w:r w:rsidRPr="00B57D46">
              <w:rPr>
                <w:rFonts w:asciiTheme="minorHAnsi" w:hAnsiTheme="minorHAnsi" w:cstheme="minorHAnsi"/>
              </w:rPr>
              <w:t xml:space="preserve"> byť i načaté 1% bude uplatněna sleva ve výši 1% z částky </w:t>
            </w:r>
            <w:r w:rsidR="006808C4" w:rsidRPr="00B57D46">
              <w:rPr>
                <w:rFonts w:asciiTheme="minorHAnsi" w:hAnsiTheme="minorHAnsi" w:cstheme="minorHAnsi"/>
              </w:rPr>
              <w:t>KL001</w:t>
            </w:r>
            <w:r w:rsidRPr="00B57D46">
              <w:rPr>
                <w:rFonts w:asciiTheme="minorHAnsi" w:hAnsiTheme="minorHAnsi" w:cstheme="minorHAnsi"/>
              </w:rPr>
              <w:t xml:space="preserve"> maximálně do výše </w:t>
            </w:r>
            <w:r w:rsidR="00D724D6">
              <w:rPr>
                <w:rFonts w:asciiTheme="minorHAnsi" w:hAnsiTheme="minorHAnsi" w:cstheme="minorHAnsi"/>
              </w:rPr>
              <w:t>50</w:t>
            </w:r>
            <w:r w:rsidRPr="00B57D46">
              <w:rPr>
                <w:rFonts w:asciiTheme="minorHAnsi" w:hAnsiTheme="minorHAnsi" w:cstheme="minorHAnsi"/>
              </w:rPr>
              <w:t>% ceny služby za sledované období.</w:t>
            </w:r>
          </w:p>
        </w:tc>
      </w:tr>
      <w:tr w:rsidR="00477F0F" w:rsidRPr="000F24E5" w14:paraId="6395B18A" w14:textId="77777777" w:rsidTr="00D57843">
        <w:tc>
          <w:tcPr>
            <w:tcW w:w="9634" w:type="dxa"/>
            <w:gridSpan w:val="3"/>
            <w:shd w:val="clear" w:color="auto" w:fill="FFF2CC" w:themeFill="accent4" w:themeFillTint="33"/>
          </w:tcPr>
          <w:p w14:paraId="47996A74" w14:textId="77777777" w:rsidR="00477F0F" w:rsidRPr="00B57D46" w:rsidRDefault="00477F0F" w:rsidP="00D57843">
            <w:pPr>
              <w:rPr>
                <w:rFonts w:asciiTheme="minorHAnsi" w:hAnsiTheme="minorHAnsi" w:cstheme="minorHAnsi"/>
              </w:rPr>
            </w:pPr>
            <w:r w:rsidRPr="00B57D46">
              <w:rPr>
                <w:rFonts w:asciiTheme="minorHAnsi" w:hAnsiTheme="minorHAnsi" w:cstheme="minorHAnsi"/>
              </w:rPr>
              <w:lastRenderedPageBreak/>
              <w:t>Vymezující podmínky</w:t>
            </w:r>
          </w:p>
        </w:tc>
      </w:tr>
      <w:tr w:rsidR="00477F0F" w:rsidRPr="000F24E5" w14:paraId="7AEB07D7" w14:textId="77777777" w:rsidTr="00D57843">
        <w:tc>
          <w:tcPr>
            <w:tcW w:w="2552" w:type="dxa"/>
            <w:shd w:val="clear" w:color="auto" w:fill="E7E6E6" w:themeFill="background2"/>
          </w:tcPr>
          <w:p w14:paraId="00C8ED54" w14:textId="77777777" w:rsidR="00477F0F" w:rsidRPr="00B57D46" w:rsidRDefault="00477F0F" w:rsidP="00D57843">
            <w:pPr>
              <w:jc w:val="center"/>
              <w:rPr>
                <w:rFonts w:asciiTheme="minorHAnsi" w:hAnsiTheme="minorHAnsi" w:cstheme="minorHAnsi"/>
              </w:rPr>
            </w:pPr>
            <w:r w:rsidRPr="00B57D46">
              <w:rPr>
                <w:rFonts w:asciiTheme="minorHAnsi" w:hAnsiTheme="minorHAnsi" w:cstheme="minorHAnsi"/>
              </w:rPr>
              <w:t>Počet uživatelů současně pracujících</w:t>
            </w:r>
          </w:p>
        </w:tc>
        <w:tc>
          <w:tcPr>
            <w:tcW w:w="7082" w:type="dxa"/>
            <w:gridSpan w:val="2"/>
            <w:shd w:val="clear" w:color="auto" w:fill="E7E6E6" w:themeFill="background2"/>
            <w:vAlign w:val="center"/>
          </w:tcPr>
          <w:p w14:paraId="37455C19" w14:textId="77777777" w:rsidR="00477F0F" w:rsidRPr="00B57D46" w:rsidRDefault="00477F0F" w:rsidP="00D57843">
            <w:pPr>
              <w:rPr>
                <w:rFonts w:asciiTheme="minorHAnsi" w:hAnsiTheme="minorHAnsi" w:cstheme="minorHAnsi"/>
              </w:rPr>
            </w:pPr>
            <w:r w:rsidRPr="00B57D46">
              <w:rPr>
                <w:rFonts w:asciiTheme="minorHAnsi" w:hAnsiTheme="minorHAnsi" w:cstheme="minorHAnsi"/>
              </w:rPr>
              <w:t>Skupina uživatelů</w:t>
            </w:r>
          </w:p>
        </w:tc>
      </w:tr>
      <w:tr w:rsidR="00477F0F" w:rsidRPr="000F24E5" w14:paraId="5FDBF521" w14:textId="77777777" w:rsidTr="00D57843">
        <w:tc>
          <w:tcPr>
            <w:tcW w:w="2552" w:type="dxa"/>
          </w:tcPr>
          <w:p w14:paraId="2598C9D4" w14:textId="77777777" w:rsidR="00477F0F" w:rsidRPr="00B57D46" w:rsidRDefault="00477F0F" w:rsidP="00D57843">
            <w:pPr>
              <w:jc w:val="center"/>
              <w:rPr>
                <w:rFonts w:asciiTheme="minorHAnsi" w:hAnsiTheme="minorHAnsi" w:cstheme="minorHAnsi"/>
              </w:rPr>
            </w:pPr>
            <w:r w:rsidRPr="00B57D46">
              <w:rPr>
                <w:rFonts w:asciiTheme="minorHAnsi" w:hAnsiTheme="minorHAnsi" w:cstheme="minorHAnsi"/>
              </w:rPr>
              <w:t>100</w:t>
            </w:r>
          </w:p>
        </w:tc>
        <w:tc>
          <w:tcPr>
            <w:tcW w:w="7082" w:type="dxa"/>
            <w:gridSpan w:val="2"/>
          </w:tcPr>
          <w:p w14:paraId="71839444" w14:textId="77777777" w:rsidR="00477F0F" w:rsidRPr="00B57D46" w:rsidRDefault="00477F0F" w:rsidP="00123232">
            <w:pPr>
              <w:ind w:firstLine="0"/>
              <w:rPr>
                <w:rFonts w:asciiTheme="minorHAnsi" w:hAnsiTheme="minorHAnsi" w:cstheme="minorHAnsi"/>
              </w:rPr>
            </w:pPr>
            <w:r w:rsidRPr="00B57D46">
              <w:rPr>
                <w:rFonts w:asciiTheme="minorHAnsi" w:hAnsiTheme="minorHAnsi" w:cstheme="minorHAnsi"/>
              </w:rPr>
              <w:t>Uživatelé systému IFS na MD a jeho OSS a PO pracující se systémem IFS aktivně (vkládání a editace dat)</w:t>
            </w:r>
          </w:p>
        </w:tc>
      </w:tr>
      <w:tr w:rsidR="00477F0F" w:rsidRPr="000F24E5" w14:paraId="2E780886" w14:textId="77777777" w:rsidTr="00D57843">
        <w:tc>
          <w:tcPr>
            <w:tcW w:w="2552" w:type="dxa"/>
          </w:tcPr>
          <w:p w14:paraId="1457D9B8" w14:textId="77777777" w:rsidR="00477F0F" w:rsidRPr="00B57D46" w:rsidRDefault="00477F0F" w:rsidP="00D57843">
            <w:pPr>
              <w:jc w:val="center"/>
              <w:rPr>
                <w:rFonts w:asciiTheme="minorHAnsi" w:hAnsiTheme="minorHAnsi" w:cstheme="minorHAnsi"/>
              </w:rPr>
            </w:pPr>
            <w:r w:rsidRPr="00B57D46">
              <w:rPr>
                <w:rFonts w:asciiTheme="minorHAnsi" w:hAnsiTheme="minorHAnsi" w:cstheme="minorHAnsi"/>
              </w:rPr>
              <w:t>300</w:t>
            </w:r>
          </w:p>
        </w:tc>
        <w:tc>
          <w:tcPr>
            <w:tcW w:w="7082" w:type="dxa"/>
            <w:gridSpan w:val="2"/>
          </w:tcPr>
          <w:p w14:paraId="09481C72" w14:textId="77777777" w:rsidR="00477F0F" w:rsidRPr="00B57D46" w:rsidRDefault="00477F0F" w:rsidP="00123232">
            <w:pPr>
              <w:ind w:firstLine="0"/>
              <w:rPr>
                <w:rFonts w:asciiTheme="minorHAnsi" w:hAnsiTheme="minorHAnsi" w:cstheme="minorHAnsi"/>
              </w:rPr>
            </w:pPr>
            <w:r w:rsidRPr="00B57D46">
              <w:rPr>
                <w:rFonts w:asciiTheme="minorHAnsi" w:hAnsiTheme="minorHAnsi" w:cstheme="minorHAnsi"/>
              </w:rPr>
              <w:t>Uživatelé systému IFS na MD a jeho OSS a PO využívající systém IFS pouze pro nahlížení, případně reporting</w:t>
            </w:r>
          </w:p>
        </w:tc>
      </w:tr>
    </w:tbl>
    <w:p w14:paraId="4DEBBE9E" w14:textId="3C4DF376" w:rsidR="00C12609" w:rsidRDefault="00C12609" w:rsidP="00477F0F">
      <w:pPr>
        <w:spacing w:after="160" w:line="259" w:lineRule="auto"/>
      </w:pPr>
    </w:p>
    <w:p w14:paraId="1581D1BB" w14:textId="77777777" w:rsidR="00C12609" w:rsidRDefault="00C12609">
      <w:pPr>
        <w:spacing w:before="0"/>
        <w:ind w:firstLine="0"/>
        <w:jc w:val="left"/>
      </w:pPr>
      <w:r>
        <w:br w:type="page"/>
      </w:r>
    </w:p>
    <w:p w14:paraId="67FC873E" w14:textId="77777777" w:rsidR="00477F0F" w:rsidRPr="003B145A" w:rsidRDefault="00477F0F" w:rsidP="00011D2B">
      <w:pPr>
        <w:pStyle w:val="Nadpis3"/>
        <w:numPr>
          <w:ilvl w:val="0"/>
          <w:numId w:val="0"/>
        </w:numPr>
        <w:ind w:left="1080" w:hanging="1080"/>
        <w:rPr>
          <w:bCs/>
        </w:rPr>
      </w:pPr>
      <w:bookmarkStart w:id="5" w:name="_Toc143755703"/>
      <w:r w:rsidRPr="00561F3C">
        <w:rPr>
          <w:b/>
          <w:bCs/>
        </w:rPr>
        <w:lastRenderedPageBreak/>
        <w:t>KL002 - Legislativní údržba a podpora systému IFS9</w:t>
      </w:r>
      <w:bookmarkEnd w:id="5"/>
    </w:p>
    <w:tbl>
      <w:tblPr>
        <w:tblStyle w:val="Mkatabulky"/>
        <w:tblW w:w="0" w:type="auto"/>
        <w:tblInd w:w="-5" w:type="dxa"/>
        <w:tblLook w:val="04A0" w:firstRow="1" w:lastRow="0" w:firstColumn="1" w:lastColumn="0" w:noHBand="0" w:noVBand="1"/>
      </w:tblPr>
      <w:tblGrid>
        <w:gridCol w:w="2321"/>
        <w:gridCol w:w="2818"/>
        <w:gridCol w:w="4068"/>
      </w:tblGrid>
      <w:tr w:rsidR="00477F0F" w:rsidRPr="00BD66E8" w14:paraId="0AE76385" w14:textId="77777777" w:rsidTr="00D57843">
        <w:tc>
          <w:tcPr>
            <w:tcW w:w="9634" w:type="dxa"/>
            <w:gridSpan w:val="3"/>
            <w:shd w:val="clear" w:color="auto" w:fill="FFF2CC" w:themeFill="accent4" w:themeFillTint="33"/>
          </w:tcPr>
          <w:p w14:paraId="5DDD392D" w14:textId="77777777" w:rsidR="00477F0F" w:rsidRPr="003402FA" w:rsidRDefault="00477F0F" w:rsidP="00D57843">
            <w:pPr>
              <w:rPr>
                <w:rFonts w:asciiTheme="minorHAnsi" w:hAnsiTheme="minorHAnsi" w:cstheme="minorHAnsi"/>
                <w:sz w:val="24"/>
                <w:szCs w:val="24"/>
              </w:rPr>
            </w:pPr>
            <w:r w:rsidRPr="003402FA">
              <w:rPr>
                <w:rFonts w:asciiTheme="minorHAnsi" w:hAnsiTheme="minorHAnsi" w:cstheme="minorHAnsi"/>
                <w:sz w:val="24"/>
                <w:szCs w:val="24"/>
              </w:rPr>
              <w:br w:type="page"/>
            </w:r>
            <w:r w:rsidRPr="003402FA">
              <w:rPr>
                <w:rFonts w:asciiTheme="minorHAnsi" w:hAnsiTheme="minorHAnsi" w:cstheme="minorHAnsi"/>
                <w:b/>
                <w:sz w:val="24"/>
                <w:szCs w:val="24"/>
              </w:rPr>
              <w:t>Legislativní údržba a podpora systému IFS</w:t>
            </w:r>
          </w:p>
        </w:tc>
      </w:tr>
      <w:tr w:rsidR="00477F0F" w:rsidRPr="00BD66E8" w14:paraId="766499F6" w14:textId="77777777" w:rsidTr="00D57843">
        <w:tc>
          <w:tcPr>
            <w:tcW w:w="2410" w:type="dxa"/>
          </w:tcPr>
          <w:p w14:paraId="69E19591" w14:textId="77777777" w:rsidR="00477F0F" w:rsidRPr="00BD66E8" w:rsidRDefault="00477F0F" w:rsidP="00D57843">
            <w:pPr>
              <w:rPr>
                <w:rFonts w:asciiTheme="minorHAnsi" w:hAnsiTheme="minorHAnsi" w:cstheme="minorHAnsi"/>
              </w:rPr>
            </w:pPr>
            <w:r w:rsidRPr="00BD66E8">
              <w:rPr>
                <w:rFonts w:asciiTheme="minorHAnsi" w:hAnsiTheme="minorHAnsi" w:cstheme="minorHAnsi"/>
              </w:rPr>
              <w:t>Kód služby</w:t>
            </w:r>
          </w:p>
        </w:tc>
        <w:tc>
          <w:tcPr>
            <w:tcW w:w="7224" w:type="dxa"/>
            <w:gridSpan w:val="2"/>
          </w:tcPr>
          <w:p w14:paraId="0E33DAFB" w14:textId="77777777" w:rsidR="00477F0F" w:rsidRPr="006B7935" w:rsidRDefault="00477F0F" w:rsidP="00D57843">
            <w:pPr>
              <w:rPr>
                <w:rFonts w:asciiTheme="minorHAnsi" w:hAnsiTheme="minorHAnsi" w:cstheme="minorHAnsi"/>
                <w:b/>
              </w:rPr>
            </w:pPr>
            <w:r w:rsidRPr="006B7935">
              <w:rPr>
                <w:rFonts w:asciiTheme="minorHAnsi" w:hAnsiTheme="minorHAnsi" w:cstheme="minorHAnsi"/>
                <w:b/>
              </w:rPr>
              <w:t>KL002</w:t>
            </w:r>
          </w:p>
        </w:tc>
      </w:tr>
      <w:tr w:rsidR="00477F0F" w:rsidRPr="006B7935" w14:paraId="18A1BF04" w14:textId="77777777" w:rsidTr="00D57843">
        <w:tc>
          <w:tcPr>
            <w:tcW w:w="2410" w:type="dxa"/>
          </w:tcPr>
          <w:p w14:paraId="0C7356D9" w14:textId="77777777" w:rsidR="00477F0F" w:rsidRPr="00BD66E8" w:rsidRDefault="00477F0F" w:rsidP="00D57843">
            <w:pPr>
              <w:rPr>
                <w:rFonts w:asciiTheme="minorHAnsi" w:hAnsiTheme="minorHAnsi" w:cstheme="minorHAnsi"/>
              </w:rPr>
            </w:pPr>
            <w:r w:rsidRPr="00BD66E8">
              <w:rPr>
                <w:rFonts w:asciiTheme="minorHAnsi" w:hAnsiTheme="minorHAnsi" w:cstheme="minorHAnsi"/>
              </w:rPr>
              <w:t>Popis služby</w:t>
            </w:r>
          </w:p>
        </w:tc>
        <w:tc>
          <w:tcPr>
            <w:tcW w:w="7224" w:type="dxa"/>
            <w:gridSpan w:val="2"/>
          </w:tcPr>
          <w:p w14:paraId="3FD78CA3" w14:textId="77777777" w:rsidR="00477F0F" w:rsidRPr="00BD66E8" w:rsidRDefault="00477F0F" w:rsidP="00123232">
            <w:pPr>
              <w:ind w:firstLine="0"/>
              <w:rPr>
                <w:rFonts w:asciiTheme="minorHAnsi" w:hAnsiTheme="minorHAnsi" w:cstheme="minorHAnsi"/>
              </w:rPr>
            </w:pPr>
            <w:r w:rsidRPr="00BD66E8">
              <w:rPr>
                <w:rFonts w:asciiTheme="minorHAnsi" w:hAnsiTheme="minorHAnsi" w:cstheme="minorHAnsi"/>
              </w:rPr>
              <w:t>Tato služba obsahuje následující činnosti:</w:t>
            </w:r>
          </w:p>
          <w:p w14:paraId="4B3B1FD5" w14:textId="77777777" w:rsidR="00477F0F" w:rsidRPr="00BD66E8" w:rsidRDefault="00477F0F" w:rsidP="00A40360">
            <w:pPr>
              <w:pStyle w:val="Odstavecseseznamem"/>
              <w:numPr>
                <w:ilvl w:val="0"/>
                <w:numId w:val="6"/>
              </w:numPr>
              <w:rPr>
                <w:rFonts w:asciiTheme="minorHAnsi" w:hAnsiTheme="minorHAnsi" w:cstheme="minorHAnsi"/>
                <w:sz w:val="22"/>
              </w:rPr>
            </w:pPr>
            <w:r w:rsidRPr="00BD66E8">
              <w:rPr>
                <w:rFonts w:asciiTheme="minorHAnsi" w:hAnsiTheme="minorHAnsi" w:cstheme="minorHAnsi"/>
                <w:sz w:val="22"/>
              </w:rPr>
              <w:t>Sledování legislativních, metodických, technických a procesních změn vč. vyhodnocování jejich důsledků do zákaznického řešení IFS na MD (dále též „legislativní změny“)</w:t>
            </w:r>
          </w:p>
          <w:p w14:paraId="36410752" w14:textId="77777777" w:rsidR="00477F0F" w:rsidRPr="00BD66E8" w:rsidRDefault="00477F0F" w:rsidP="00A40360">
            <w:pPr>
              <w:pStyle w:val="Odstavecseseznamem"/>
              <w:numPr>
                <w:ilvl w:val="1"/>
                <w:numId w:val="6"/>
              </w:numPr>
              <w:rPr>
                <w:rFonts w:asciiTheme="minorHAnsi" w:hAnsiTheme="minorHAnsi" w:cstheme="minorHAnsi"/>
                <w:sz w:val="22"/>
              </w:rPr>
            </w:pPr>
            <w:r w:rsidRPr="00BD66E8">
              <w:rPr>
                <w:rFonts w:asciiTheme="minorHAnsi" w:hAnsiTheme="minorHAnsi" w:cstheme="minorHAnsi"/>
                <w:sz w:val="22"/>
              </w:rPr>
              <w:t>Za legislativní změnu se považuje zejména zavedení, změna nebo zrušení:</w:t>
            </w:r>
          </w:p>
          <w:p w14:paraId="77C29F90" w14:textId="77777777" w:rsidR="00477F0F" w:rsidRPr="00BD66E8" w:rsidRDefault="00477F0F" w:rsidP="00A40360">
            <w:pPr>
              <w:pStyle w:val="Odstavecseseznamem"/>
              <w:numPr>
                <w:ilvl w:val="2"/>
                <w:numId w:val="6"/>
              </w:numPr>
              <w:rPr>
                <w:rFonts w:asciiTheme="minorHAnsi" w:hAnsiTheme="minorHAnsi" w:cstheme="minorHAnsi"/>
                <w:sz w:val="22"/>
              </w:rPr>
            </w:pPr>
            <w:r w:rsidRPr="00BD66E8">
              <w:rPr>
                <w:rFonts w:asciiTheme="minorHAnsi" w:hAnsiTheme="minorHAnsi" w:cstheme="minorHAnsi"/>
                <w:sz w:val="22"/>
              </w:rPr>
              <w:t>právního předpisu platného a účinného na území ČR,</w:t>
            </w:r>
          </w:p>
          <w:p w14:paraId="00706229" w14:textId="77777777" w:rsidR="00477F0F" w:rsidRPr="00BD66E8" w:rsidRDefault="00477F0F" w:rsidP="00A40360">
            <w:pPr>
              <w:pStyle w:val="Odstavecseseznamem"/>
              <w:numPr>
                <w:ilvl w:val="2"/>
                <w:numId w:val="6"/>
              </w:numPr>
              <w:rPr>
                <w:rFonts w:asciiTheme="minorHAnsi" w:hAnsiTheme="minorHAnsi" w:cstheme="minorHAnsi"/>
                <w:sz w:val="22"/>
              </w:rPr>
            </w:pPr>
            <w:r w:rsidRPr="00BD66E8">
              <w:rPr>
                <w:rFonts w:asciiTheme="minorHAnsi" w:hAnsiTheme="minorHAnsi" w:cstheme="minorHAnsi"/>
                <w:sz w:val="22"/>
              </w:rPr>
              <w:t>usnesení vlády ČR,</w:t>
            </w:r>
          </w:p>
          <w:p w14:paraId="72726255" w14:textId="77777777" w:rsidR="00477F0F" w:rsidRPr="00BD66E8" w:rsidRDefault="00477F0F" w:rsidP="00A40360">
            <w:pPr>
              <w:pStyle w:val="Odstavecseseznamem"/>
              <w:numPr>
                <w:ilvl w:val="2"/>
                <w:numId w:val="6"/>
              </w:numPr>
              <w:rPr>
                <w:rFonts w:asciiTheme="minorHAnsi" w:hAnsiTheme="minorHAnsi" w:cstheme="minorHAnsi"/>
                <w:sz w:val="22"/>
              </w:rPr>
            </w:pPr>
            <w:r w:rsidRPr="00BD66E8">
              <w:rPr>
                <w:rFonts w:asciiTheme="minorHAnsi" w:hAnsiTheme="minorHAnsi" w:cstheme="minorHAnsi"/>
                <w:sz w:val="22"/>
              </w:rPr>
              <w:t>sdělení a metodických pokynů MF zveřejněných na webových stránkách MF nebo ve Finančním zpravodaji,</w:t>
            </w:r>
          </w:p>
          <w:p w14:paraId="293353DD" w14:textId="77777777" w:rsidR="00477F0F" w:rsidRPr="00BD66E8" w:rsidRDefault="00477F0F" w:rsidP="00A40360">
            <w:pPr>
              <w:pStyle w:val="Odstavecseseznamem"/>
              <w:numPr>
                <w:ilvl w:val="2"/>
                <w:numId w:val="6"/>
              </w:numPr>
              <w:rPr>
                <w:rFonts w:asciiTheme="minorHAnsi" w:hAnsiTheme="minorHAnsi" w:cstheme="minorHAnsi"/>
                <w:sz w:val="22"/>
              </w:rPr>
            </w:pPr>
            <w:r w:rsidRPr="00BD66E8">
              <w:rPr>
                <w:rFonts w:asciiTheme="minorHAnsi" w:hAnsiTheme="minorHAnsi" w:cstheme="minorHAnsi"/>
                <w:sz w:val="22"/>
              </w:rPr>
              <w:t>sdělení ČNB zveřejněných na webových stránkách ČNB,</w:t>
            </w:r>
          </w:p>
          <w:p w14:paraId="31250367" w14:textId="77777777" w:rsidR="00477F0F" w:rsidRPr="00BD66E8" w:rsidRDefault="00477F0F" w:rsidP="00A40360">
            <w:pPr>
              <w:pStyle w:val="Odstavecseseznamem"/>
              <w:numPr>
                <w:ilvl w:val="2"/>
                <w:numId w:val="6"/>
              </w:numPr>
              <w:rPr>
                <w:rFonts w:asciiTheme="minorHAnsi" w:hAnsiTheme="minorHAnsi" w:cstheme="minorHAnsi"/>
                <w:sz w:val="22"/>
              </w:rPr>
            </w:pPr>
            <w:r w:rsidRPr="00BD66E8">
              <w:rPr>
                <w:rFonts w:asciiTheme="minorHAnsi" w:hAnsiTheme="minorHAnsi" w:cstheme="minorHAnsi"/>
                <w:sz w:val="22"/>
              </w:rPr>
              <w:t>sdělení, metodický pokyn nebo rozhodnutí MF nebo ČNB či jiného orgánu veřejné moci, které Objednatel předal poskytovateli,</w:t>
            </w:r>
          </w:p>
          <w:p w14:paraId="74005025" w14:textId="77777777" w:rsidR="00477F0F" w:rsidRPr="00BD66E8" w:rsidRDefault="00477F0F" w:rsidP="00D57843">
            <w:pPr>
              <w:pStyle w:val="Odstavecseseznamem"/>
              <w:ind w:left="1440"/>
              <w:jc w:val="both"/>
              <w:rPr>
                <w:rFonts w:asciiTheme="minorHAnsi" w:hAnsiTheme="minorHAnsi" w:cstheme="minorHAnsi"/>
                <w:sz w:val="22"/>
              </w:rPr>
            </w:pPr>
            <w:r w:rsidRPr="00BD66E8">
              <w:rPr>
                <w:rFonts w:asciiTheme="minorHAnsi" w:hAnsiTheme="minorHAnsi" w:cstheme="minorHAnsi"/>
                <w:sz w:val="22"/>
              </w:rPr>
              <w:t>a to zejména v oblasti státního rozpočtu, daní, finanční kontroly, správy příjmů a výdajů, platebního styku, účetnictví, výkaznictví, statistiky a majetku, nákupu a veřejných zakázek.</w:t>
            </w:r>
          </w:p>
          <w:p w14:paraId="4B0F9174" w14:textId="77777777" w:rsidR="00477F0F" w:rsidRPr="00BD66E8" w:rsidRDefault="00477F0F" w:rsidP="00D57843">
            <w:pPr>
              <w:pStyle w:val="Odstavecseseznamem"/>
              <w:ind w:left="1440"/>
              <w:jc w:val="both"/>
              <w:rPr>
                <w:rFonts w:asciiTheme="minorHAnsi" w:hAnsiTheme="minorHAnsi" w:cstheme="minorHAnsi"/>
                <w:sz w:val="22"/>
              </w:rPr>
            </w:pPr>
          </w:p>
          <w:p w14:paraId="2F4BEC47" w14:textId="77777777" w:rsidR="00477F0F" w:rsidRPr="00BD66E8" w:rsidRDefault="00477F0F" w:rsidP="00A40360">
            <w:pPr>
              <w:pStyle w:val="Odstavecseseznamem"/>
              <w:numPr>
                <w:ilvl w:val="1"/>
                <w:numId w:val="6"/>
              </w:numPr>
              <w:jc w:val="both"/>
              <w:rPr>
                <w:rFonts w:asciiTheme="minorHAnsi" w:hAnsiTheme="minorHAnsi" w:cstheme="minorHAnsi"/>
                <w:sz w:val="22"/>
              </w:rPr>
            </w:pPr>
            <w:r w:rsidRPr="00BD66E8">
              <w:rPr>
                <w:rFonts w:asciiTheme="minorHAnsi" w:hAnsiTheme="minorHAnsi" w:cstheme="minorHAnsi"/>
                <w:sz w:val="22"/>
              </w:rPr>
              <w:t>Sledování všech technických a procesních změn a důsledků do zákaznického řešení IFS9 pro MD, které se týkají Integrovaného informačního systému Státní pokladny (dále též „IISSP“) nebo zajištění komunikace mezi IISSP a IFS9 na MD nebo zajištění komunikace s dalšími návaznými systémy (např. EDS/SMVS, MONIT /MS2014+/, IS Námořní plavba) tak, aby vždy IFS9 na MD plně a bezchybně pracovalo s IISSP a dalšími návaznými systémy.</w:t>
            </w:r>
          </w:p>
          <w:p w14:paraId="0EB4312B" w14:textId="77777777" w:rsidR="00477F0F" w:rsidRPr="00BD66E8" w:rsidRDefault="00477F0F" w:rsidP="00D57843">
            <w:pPr>
              <w:pStyle w:val="Odstavecseseznamem"/>
              <w:ind w:left="1440"/>
              <w:jc w:val="both"/>
              <w:rPr>
                <w:rFonts w:asciiTheme="minorHAnsi" w:hAnsiTheme="minorHAnsi" w:cstheme="minorHAnsi"/>
                <w:sz w:val="22"/>
              </w:rPr>
            </w:pPr>
          </w:p>
          <w:p w14:paraId="31CEFC23" w14:textId="77777777" w:rsidR="00477F0F" w:rsidRPr="00BD66E8" w:rsidRDefault="00477F0F" w:rsidP="00A40360">
            <w:pPr>
              <w:pStyle w:val="Odstavecseseznamem"/>
              <w:numPr>
                <w:ilvl w:val="1"/>
                <w:numId w:val="6"/>
              </w:numPr>
              <w:jc w:val="both"/>
              <w:rPr>
                <w:rFonts w:asciiTheme="minorHAnsi" w:hAnsiTheme="minorHAnsi" w:cstheme="minorHAnsi"/>
                <w:sz w:val="22"/>
              </w:rPr>
            </w:pPr>
            <w:r w:rsidRPr="00BD66E8">
              <w:rPr>
                <w:rFonts w:asciiTheme="minorHAnsi" w:hAnsiTheme="minorHAnsi" w:cstheme="minorHAnsi"/>
                <w:sz w:val="22"/>
              </w:rPr>
              <w:t>Poskytovatel vede dokument „Evidence očekávaných legislativních změn“, který obsahuje zejména výše uvedené legislativní, metodické, technické a procesní změny. Poskytovatel zasílá „Evidenci očekávaných legislativních změn“ vždy k poslednímu pracovnímu dni měsíci nebo na vyžádání Objednatele.</w:t>
            </w:r>
          </w:p>
          <w:p w14:paraId="6CABA96C" w14:textId="77777777" w:rsidR="00477F0F" w:rsidRPr="00BD66E8" w:rsidRDefault="00477F0F" w:rsidP="00D57843">
            <w:pPr>
              <w:pStyle w:val="Odstavecseseznamem"/>
              <w:ind w:left="1440"/>
              <w:jc w:val="both"/>
              <w:rPr>
                <w:rFonts w:asciiTheme="minorHAnsi" w:hAnsiTheme="minorHAnsi" w:cstheme="minorHAnsi"/>
                <w:sz w:val="22"/>
              </w:rPr>
            </w:pPr>
          </w:p>
          <w:p w14:paraId="108F84DB" w14:textId="77777777" w:rsidR="00477F0F" w:rsidRPr="00BD66E8" w:rsidRDefault="00477F0F" w:rsidP="00A40360">
            <w:pPr>
              <w:pStyle w:val="Odstavecseseznamem"/>
              <w:numPr>
                <w:ilvl w:val="1"/>
                <w:numId w:val="6"/>
              </w:numPr>
              <w:jc w:val="both"/>
              <w:rPr>
                <w:rFonts w:asciiTheme="minorHAnsi" w:hAnsiTheme="minorHAnsi" w:cstheme="minorHAnsi"/>
                <w:sz w:val="22"/>
              </w:rPr>
            </w:pPr>
            <w:r w:rsidRPr="00BD66E8">
              <w:rPr>
                <w:rFonts w:asciiTheme="minorHAnsi" w:hAnsiTheme="minorHAnsi" w:cstheme="minorHAnsi"/>
                <w:sz w:val="22"/>
              </w:rPr>
              <w:t>Sledování všech technických a procesních změn a důsledků do zákaznického řešení IFS9 pro MD, na základě změn dle dokumentu „Evidence očekávaných legislativních změn“.</w:t>
            </w:r>
          </w:p>
          <w:p w14:paraId="6CE87955" w14:textId="77777777" w:rsidR="00477F0F" w:rsidRPr="00BD66E8" w:rsidRDefault="00477F0F" w:rsidP="00D57843">
            <w:pPr>
              <w:pStyle w:val="Odstavecseseznamem"/>
              <w:jc w:val="both"/>
              <w:rPr>
                <w:rFonts w:asciiTheme="minorHAnsi" w:hAnsiTheme="minorHAnsi" w:cstheme="minorHAnsi"/>
                <w:sz w:val="22"/>
              </w:rPr>
            </w:pPr>
          </w:p>
          <w:p w14:paraId="2D839F6D" w14:textId="77777777" w:rsidR="00477F0F" w:rsidRPr="00BD66E8" w:rsidRDefault="00477F0F" w:rsidP="00A40360">
            <w:pPr>
              <w:pStyle w:val="Odstavecseseznamem"/>
              <w:numPr>
                <w:ilvl w:val="0"/>
                <w:numId w:val="6"/>
              </w:numPr>
              <w:rPr>
                <w:rFonts w:asciiTheme="minorHAnsi" w:hAnsiTheme="minorHAnsi" w:cstheme="minorHAnsi"/>
                <w:sz w:val="22"/>
              </w:rPr>
            </w:pPr>
            <w:r w:rsidRPr="00BD66E8">
              <w:rPr>
                <w:rFonts w:asciiTheme="minorHAnsi" w:hAnsiTheme="minorHAnsi" w:cstheme="minorHAnsi"/>
                <w:sz w:val="22"/>
              </w:rPr>
              <w:t>Realizace legislativních změn do zákaznického řešení IFS pro MD (dále též „legislativní údržba“)</w:t>
            </w:r>
          </w:p>
          <w:p w14:paraId="2D87E1A7" w14:textId="77777777" w:rsidR="00477F0F" w:rsidRPr="00BD66E8" w:rsidRDefault="00477F0F" w:rsidP="00A40360">
            <w:pPr>
              <w:pStyle w:val="Odstavecseseznamem"/>
              <w:numPr>
                <w:ilvl w:val="1"/>
                <w:numId w:val="6"/>
              </w:numPr>
              <w:rPr>
                <w:rFonts w:asciiTheme="minorHAnsi" w:hAnsiTheme="minorHAnsi" w:cstheme="minorHAnsi"/>
                <w:sz w:val="22"/>
              </w:rPr>
            </w:pPr>
            <w:r w:rsidRPr="00BD66E8">
              <w:rPr>
                <w:rFonts w:asciiTheme="minorHAnsi" w:hAnsiTheme="minorHAnsi" w:cstheme="minorHAnsi"/>
                <w:sz w:val="22"/>
              </w:rPr>
              <w:t xml:space="preserve">Na základě zjištěných legislativních změn v kontextu „Evidence očekávaných legislativních změn“ nebo </w:t>
            </w:r>
            <w:r w:rsidRPr="00BD66E8">
              <w:rPr>
                <w:rFonts w:asciiTheme="minorHAnsi" w:hAnsiTheme="minorHAnsi" w:cstheme="minorHAnsi"/>
                <w:sz w:val="22"/>
              </w:rPr>
              <w:lastRenderedPageBreak/>
              <w:t>legislativních změn oznámených Objednatelem navrhnout řešení.</w:t>
            </w:r>
          </w:p>
          <w:p w14:paraId="50E8A154" w14:textId="77777777" w:rsidR="00477F0F" w:rsidRPr="006B7935" w:rsidRDefault="00477F0F" w:rsidP="00A40360">
            <w:pPr>
              <w:pStyle w:val="Odstavecseseznamem"/>
              <w:numPr>
                <w:ilvl w:val="1"/>
                <w:numId w:val="6"/>
              </w:numPr>
              <w:rPr>
                <w:rFonts w:asciiTheme="minorHAnsi" w:hAnsiTheme="minorHAnsi" w:cstheme="minorHAnsi"/>
                <w:sz w:val="22"/>
              </w:rPr>
            </w:pPr>
            <w:r w:rsidRPr="00BD66E8">
              <w:rPr>
                <w:rFonts w:asciiTheme="minorHAnsi" w:hAnsiTheme="minorHAnsi" w:cstheme="minorHAnsi"/>
                <w:sz w:val="22"/>
              </w:rPr>
              <w:t>Realizace legislativních změn a jejich včasná implementace do zákaznického řešení IFS pro MD, a to po odsouhlasení řešení ze strany Objednatele v přiměřené lhůtě zohledňující dobu plánované realizace podle návrhu poskytovatele. Poskytovatel je povinen do návrhu řešení zohlednit připomínky Objednatele.</w:t>
            </w:r>
            <w:r w:rsidRPr="006B7935">
              <w:rPr>
                <w:rFonts w:asciiTheme="minorHAnsi" w:hAnsiTheme="minorHAnsi" w:cstheme="minorHAnsi"/>
                <w:sz w:val="22"/>
              </w:rPr>
              <w:t xml:space="preserve"> </w:t>
            </w:r>
          </w:p>
          <w:p w14:paraId="0781EF4E" w14:textId="77777777" w:rsidR="00477F0F" w:rsidRPr="006B7935" w:rsidRDefault="00477F0F" w:rsidP="00D57843">
            <w:pPr>
              <w:pStyle w:val="Odstavecseseznamem"/>
              <w:ind w:left="1440"/>
              <w:rPr>
                <w:rFonts w:asciiTheme="minorHAnsi" w:hAnsiTheme="minorHAnsi" w:cstheme="minorHAnsi"/>
                <w:sz w:val="22"/>
              </w:rPr>
            </w:pPr>
          </w:p>
          <w:p w14:paraId="1EC64A5F" w14:textId="77777777" w:rsidR="00477F0F" w:rsidRPr="006B7935" w:rsidRDefault="00477F0F" w:rsidP="00A40360">
            <w:pPr>
              <w:pStyle w:val="Odstavecseseznamem"/>
              <w:numPr>
                <w:ilvl w:val="0"/>
                <w:numId w:val="6"/>
              </w:numPr>
              <w:rPr>
                <w:rFonts w:asciiTheme="minorHAnsi" w:hAnsiTheme="minorHAnsi" w:cstheme="minorHAnsi"/>
                <w:sz w:val="22"/>
              </w:rPr>
            </w:pPr>
            <w:r w:rsidRPr="006B7935">
              <w:rPr>
                <w:rFonts w:asciiTheme="minorHAnsi" w:hAnsiTheme="minorHAnsi" w:cstheme="minorHAnsi"/>
                <w:sz w:val="22"/>
              </w:rPr>
              <w:t>Údržba úprav ve vazbě na legislativní změny</w:t>
            </w:r>
          </w:p>
          <w:p w14:paraId="381FD97B" w14:textId="77777777" w:rsidR="00477F0F" w:rsidRPr="006B7935" w:rsidRDefault="00477F0F" w:rsidP="00A40360">
            <w:pPr>
              <w:pStyle w:val="Odstavecseseznamem"/>
              <w:numPr>
                <w:ilvl w:val="1"/>
                <w:numId w:val="6"/>
              </w:numPr>
              <w:rPr>
                <w:rFonts w:asciiTheme="minorHAnsi" w:hAnsiTheme="minorHAnsi" w:cstheme="minorHAnsi"/>
                <w:sz w:val="22"/>
              </w:rPr>
            </w:pPr>
            <w:r w:rsidRPr="006B7935">
              <w:rPr>
                <w:rFonts w:asciiTheme="minorHAnsi" w:hAnsiTheme="minorHAnsi" w:cstheme="minorHAnsi"/>
                <w:sz w:val="22"/>
              </w:rPr>
              <w:t xml:space="preserve">Změny v IFS </w:t>
            </w:r>
            <w:proofErr w:type="spellStart"/>
            <w:r w:rsidRPr="006B7935">
              <w:rPr>
                <w:rFonts w:asciiTheme="minorHAnsi" w:hAnsiTheme="minorHAnsi" w:cstheme="minorHAnsi"/>
                <w:sz w:val="22"/>
              </w:rPr>
              <w:t>Applications</w:t>
            </w:r>
            <w:proofErr w:type="spellEnd"/>
            <w:r w:rsidRPr="006B7935">
              <w:rPr>
                <w:rFonts w:asciiTheme="minorHAnsi" w:hAnsiTheme="minorHAnsi" w:cstheme="minorHAnsi"/>
                <w:sz w:val="22"/>
              </w:rPr>
              <w:t xml:space="preserve"> vyvolané legislativními změnami nebo změnami v IISSP a navázaných systémech (např. EDS/SMVS, MONIT /MS2014+/, IS Námořní plavba).</w:t>
            </w:r>
          </w:p>
          <w:p w14:paraId="38E71BA6" w14:textId="77777777" w:rsidR="00477F0F" w:rsidRPr="006B7935" w:rsidRDefault="00477F0F" w:rsidP="00D57843">
            <w:pPr>
              <w:pStyle w:val="Odstavecseseznamem"/>
              <w:ind w:left="1440"/>
              <w:rPr>
                <w:rFonts w:asciiTheme="minorHAnsi" w:hAnsiTheme="minorHAnsi" w:cstheme="minorHAnsi"/>
                <w:sz w:val="22"/>
              </w:rPr>
            </w:pPr>
          </w:p>
          <w:p w14:paraId="151C9296" w14:textId="7D4DB368" w:rsidR="00477F0F" w:rsidRPr="006B7935" w:rsidRDefault="00477F0F" w:rsidP="00A40360">
            <w:pPr>
              <w:pStyle w:val="Odstavecseseznamem"/>
              <w:numPr>
                <w:ilvl w:val="0"/>
                <w:numId w:val="6"/>
              </w:numPr>
              <w:rPr>
                <w:rFonts w:asciiTheme="minorHAnsi" w:hAnsiTheme="minorHAnsi" w:cstheme="minorHAnsi"/>
                <w:sz w:val="22"/>
              </w:rPr>
            </w:pPr>
            <w:r w:rsidRPr="006B7935">
              <w:rPr>
                <w:rFonts w:asciiTheme="minorHAnsi" w:hAnsiTheme="minorHAnsi" w:cstheme="minorHAnsi"/>
                <w:sz w:val="22"/>
              </w:rPr>
              <w:t>Konzultace poskytované vzdálenou formou, které přímo souvisí s realizací legislativních změn do zákaznického řešení IFS pro MD, a jsou nezbytné pro úspěšně nasazení změn do cílového prostředí IFS PROD MD.</w:t>
            </w:r>
            <w:r w:rsidR="007A4B5F">
              <w:rPr>
                <w:rFonts w:asciiTheme="minorHAnsi" w:hAnsiTheme="minorHAnsi" w:cstheme="minorHAnsi"/>
                <w:sz w:val="22"/>
              </w:rPr>
              <w:t xml:space="preserve"> Jedná se o k</w:t>
            </w:r>
            <w:r w:rsidR="007A4B5F" w:rsidRPr="007A4B5F">
              <w:rPr>
                <w:rFonts w:asciiTheme="minorHAnsi" w:hAnsiTheme="minorHAnsi" w:cstheme="minorHAnsi"/>
                <w:sz w:val="22"/>
              </w:rPr>
              <w:t>onzultac</w:t>
            </w:r>
            <w:r w:rsidR="007A4B5F">
              <w:rPr>
                <w:rFonts w:asciiTheme="minorHAnsi" w:hAnsiTheme="minorHAnsi" w:cstheme="minorHAnsi"/>
                <w:sz w:val="22"/>
              </w:rPr>
              <w:t>e</w:t>
            </w:r>
            <w:r w:rsidR="007A4B5F" w:rsidRPr="007A4B5F">
              <w:rPr>
                <w:rFonts w:asciiTheme="minorHAnsi" w:hAnsiTheme="minorHAnsi" w:cstheme="minorHAnsi"/>
                <w:sz w:val="22"/>
              </w:rPr>
              <w:t xml:space="preserve"> a vývoje související s řešením legislativní údržby, opravou realizovaných úprav zákaznického řešení IFS pro MD a opravou vad dle KL001 nebo podporou při řešení incidentů nebo náhradních řešení dle KL002-KL005</w:t>
            </w:r>
            <w:r w:rsidR="00D03DB1">
              <w:rPr>
                <w:rFonts w:asciiTheme="minorHAnsi" w:hAnsiTheme="minorHAnsi" w:cstheme="minorHAnsi"/>
                <w:sz w:val="22"/>
              </w:rPr>
              <w:t>.</w:t>
            </w:r>
            <w:r w:rsidRPr="006B7935">
              <w:rPr>
                <w:rFonts w:asciiTheme="minorHAnsi" w:hAnsiTheme="minorHAnsi" w:cstheme="minorHAnsi"/>
                <w:sz w:val="22"/>
              </w:rPr>
              <w:br/>
            </w:r>
          </w:p>
          <w:p w14:paraId="043051D2" w14:textId="77777777" w:rsidR="00477F0F" w:rsidRPr="006B7935" w:rsidRDefault="00477F0F" w:rsidP="00A40360">
            <w:pPr>
              <w:pStyle w:val="Odstavecseseznamem"/>
              <w:numPr>
                <w:ilvl w:val="0"/>
                <w:numId w:val="6"/>
              </w:numPr>
              <w:rPr>
                <w:rFonts w:asciiTheme="minorHAnsi" w:hAnsiTheme="minorHAnsi" w:cstheme="minorHAnsi"/>
                <w:sz w:val="22"/>
              </w:rPr>
            </w:pPr>
            <w:r w:rsidRPr="006B7935">
              <w:rPr>
                <w:rFonts w:asciiTheme="minorHAnsi" w:hAnsiTheme="minorHAnsi" w:cstheme="minorHAnsi"/>
                <w:sz w:val="22"/>
              </w:rPr>
              <w:t xml:space="preserve">Konzultace na místě dle požadavků Objednatele, nevyvolaných vadou IFS, zadaných </w:t>
            </w:r>
            <w:r w:rsidR="00362012" w:rsidRPr="006B7935">
              <w:rPr>
                <w:rFonts w:asciiTheme="minorHAnsi" w:hAnsiTheme="minorHAnsi" w:cstheme="minorHAnsi"/>
                <w:sz w:val="22"/>
              </w:rPr>
              <w:t>v</w:t>
            </w:r>
            <w:r w:rsidRPr="006B7935">
              <w:rPr>
                <w:rFonts w:asciiTheme="minorHAnsi" w:hAnsiTheme="minorHAnsi" w:cstheme="minorHAnsi"/>
                <w:sz w:val="22"/>
              </w:rPr>
              <w:t xml:space="preserve"> TS, k podpoře zejména v oblasti skladů, majetku, účetních závěrek a nastavení aplikace na přelomu roku v rozsahu max. 21 </w:t>
            </w:r>
            <w:proofErr w:type="spellStart"/>
            <w:r w:rsidRPr="006B7935">
              <w:rPr>
                <w:rFonts w:asciiTheme="minorHAnsi" w:hAnsiTheme="minorHAnsi" w:cstheme="minorHAnsi"/>
                <w:sz w:val="22"/>
              </w:rPr>
              <w:t>čld</w:t>
            </w:r>
            <w:proofErr w:type="spellEnd"/>
            <w:r w:rsidRPr="006B7935">
              <w:rPr>
                <w:rFonts w:asciiTheme="minorHAnsi" w:hAnsiTheme="minorHAnsi" w:cstheme="minorHAnsi"/>
                <w:sz w:val="22"/>
              </w:rPr>
              <w:t>/rok. Poskytovatel je povinen zajistit konzultace do pěti pracovních dnů od odeslání požadavku, pokud nepožaduje Objednatel termín pozdější nebo pokud se nedohodne Objednatel s Poskytovatelem jinak.</w:t>
            </w:r>
          </w:p>
          <w:p w14:paraId="6FEF4ADE" w14:textId="77777777" w:rsidR="00477F0F" w:rsidRPr="006B7935" w:rsidRDefault="00477F0F" w:rsidP="00D57843">
            <w:pPr>
              <w:pStyle w:val="Odstavecseseznamem"/>
              <w:rPr>
                <w:rFonts w:asciiTheme="minorHAnsi" w:hAnsiTheme="minorHAnsi" w:cstheme="minorHAnsi"/>
                <w:sz w:val="22"/>
              </w:rPr>
            </w:pPr>
          </w:p>
          <w:p w14:paraId="4A182966" w14:textId="77777777" w:rsidR="00477F0F" w:rsidRPr="006B7935" w:rsidRDefault="00477F0F" w:rsidP="00A40360">
            <w:pPr>
              <w:pStyle w:val="Odstavecseseznamem"/>
              <w:numPr>
                <w:ilvl w:val="0"/>
                <w:numId w:val="6"/>
              </w:numPr>
              <w:rPr>
                <w:rFonts w:asciiTheme="minorHAnsi" w:hAnsiTheme="minorHAnsi" w:cstheme="minorHAnsi"/>
                <w:sz w:val="22"/>
              </w:rPr>
            </w:pPr>
            <w:r w:rsidRPr="006B7935">
              <w:rPr>
                <w:rFonts w:asciiTheme="minorHAnsi" w:hAnsiTheme="minorHAnsi" w:cstheme="minorHAnsi"/>
                <w:sz w:val="22"/>
              </w:rPr>
              <w:t>Nastavení verzí rozpočtu a nahrání rozpočtu roku a počátečních stavu nároků do IFS ze souboru ve formátu .XLS nebo ve formátu .XLSB nebo ve formátu obdobného typu zaslaného Objednatelem, a to do sedmi pracovních dnů od odeslání dotčeného souboru Poskytovateli, pokud se nedohodne Objednatel s Poskytovatelem jinak.</w:t>
            </w:r>
          </w:p>
          <w:p w14:paraId="1BF9068C" w14:textId="77777777" w:rsidR="00477F0F" w:rsidRPr="006B7935" w:rsidRDefault="00477F0F" w:rsidP="00D57843">
            <w:pPr>
              <w:pStyle w:val="Odstavecseseznamem"/>
              <w:rPr>
                <w:rFonts w:asciiTheme="minorHAnsi" w:hAnsiTheme="minorHAnsi" w:cstheme="minorHAnsi"/>
                <w:sz w:val="22"/>
              </w:rPr>
            </w:pPr>
          </w:p>
          <w:p w14:paraId="3B7CF031" w14:textId="77777777" w:rsidR="00477F0F" w:rsidRPr="006B7935" w:rsidRDefault="00477F0F" w:rsidP="00A40360">
            <w:pPr>
              <w:pStyle w:val="Odstavecseseznamem"/>
              <w:numPr>
                <w:ilvl w:val="0"/>
                <w:numId w:val="6"/>
              </w:numPr>
              <w:rPr>
                <w:rFonts w:asciiTheme="minorHAnsi" w:hAnsiTheme="minorHAnsi" w:cstheme="minorHAnsi"/>
                <w:sz w:val="22"/>
              </w:rPr>
            </w:pPr>
            <w:r w:rsidRPr="006B7935">
              <w:rPr>
                <w:rFonts w:asciiTheme="minorHAnsi" w:hAnsiTheme="minorHAnsi" w:cstheme="minorHAnsi"/>
                <w:sz w:val="22"/>
              </w:rPr>
              <w:t xml:space="preserve">Provoz, administrace a aktualizace technických prostředí pro vývoj, testování a sestavení </w:t>
            </w:r>
            <w:r w:rsidR="00335351" w:rsidRPr="006B7935">
              <w:rPr>
                <w:rFonts w:asciiTheme="minorHAnsi" w:hAnsiTheme="minorHAnsi" w:cstheme="minorHAnsi"/>
                <w:sz w:val="22"/>
              </w:rPr>
              <w:t xml:space="preserve">„Balíčku </w:t>
            </w:r>
            <w:proofErr w:type="spellStart"/>
            <w:r w:rsidR="00335351" w:rsidRPr="006B7935">
              <w:rPr>
                <w:rFonts w:asciiTheme="minorHAnsi" w:hAnsiTheme="minorHAnsi" w:cstheme="minorHAnsi"/>
                <w:sz w:val="22"/>
              </w:rPr>
              <w:t>release</w:t>
            </w:r>
            <w:proofErr w:type="spellEnd"/>
            <w:r w:rsidR="00335351" w:rsidRPr="006B7935">
              <w:rPr>
                <w:rFonts w:asciiTheme="minorHAnsi" w:hAnsiTheme="minorHAnsi" w:cstheme="minorHAnsi"/>
                <w:sz w:val="22"/>
              </w:rPr>
              <w:t>“</w:t>
            </w:r>
            <w:r w:rsidRPr="006B7935">
              <w:rPr>
                <w:rFonts w:asciiTheme="minorHAnsi" w:hAnsiTheme="minorHAnsi" w:cstheme="minorHAnsi"/>
                <w:sz w:val="22"/>
              </w:rPr>
              <w:t>.</w:t>
            </w:r>
          </w:p>
          <w:p w14:paraId="43175EA5" w14:textId="77777777" w:rsidR="00477F0F" w:rsidRPr="006B7935" w:rsidRDefault="00477F0F" w:rsidP="00D57843">
            <w:pPr>
              <w:pStyle w:val="Odstavecseseznamem"/>
              <w:rPr>
                <w:rFonts w:asciiTheme="minorHAnsi" w:hAnsiTheme="minorHAnsi" w:cstheme="minorHAnsi"/>
                <w:sz w:val="22"/>
              </w:rPr>
            </w:pPr>
          </w:p>
          <w:p w14:paraId="7296A76C" w14:textId="77777777" w:rsidR="00477F0F" w:rsidRPr="006B7935" w:rsidRDefault="00477F0F" w:rsidP="007A3696">
            <w:pPr>
              <w:ind w:firstLine="0"/>
              <w:rPr>
                <w:rFonts w:asciiTheme="minorHAnsi" w:hAnsiTheme="minorHAnsi" w:cstheme="minorHAnsi"/>
              </w:rPr>
            </w:pPr>
            <w:r w:rsidRPr="006B7935">
              <w:rPr>
                <w:rFonts w:asciiTheme="minorHAnsi" w:hAnsiTheme="minorHAnsi" w:cstheme="minorHAnsi"/>
              </w:rPr>
              <w:t xml:space="preserve">Tyto činnosti se řídí principy </w:t>
            </w:r>
            <w:proofErr w:type="spellStart"/>
            <w:r w:rsidRPr="006B7935">
              <w:rPr>
                <w:rFonts w:asciiTheme="minorHAnsi" w:hAnsiTheme="minorHAnsi" w:cstheme="minorHAnsi"/>
              </w:rPr>
              <w:t>Change</w:t>
            </w:r>
            <w:proofErr w:type="spellEnd"/>
            <w:r w:rsidRPr="006B7935">
              <w:rPr>
                <w:rFonts w:asciiTheme="minorHAnsi" w:hAnsiTheme="minorHAnsi" w:cstheme="minorHAnsi"/>
              </w:rPr>
              <w:t xml:space="preserve"> Managementu, Incident Managementu a </w:t>
            </w:r>
            <w:proofErr w:type="spellStart"/>
            <w:r w:rsidRPr="006B7935">
              <w:rPr>
                <w:rFonts w:asciiTheme="minorHAnsi" w:hAnsiTheme="minorHAnsi" w:cstheme="minorHAnsi"/>
              </w:rPr>
              <w:t>Release</w:t>
            </w:r>
            <w:proofErr w:type="spellEnd"/>
            <w:r w:rsidRPr="006B7935">
              <w:rPr>
                <w:rFonts w:asciiTheme="minorHAnsi" w:hAnsiTheme="minorHAnsi" w:cstheme="minorHAnsi"/>
              </w:rPr>
              <w:t xml:space="preserve"> Managementu dle metodiky ITIL.</w:t>
            </w:r>
          </w:p>
        </w:tc>
      </w:tr>
      <w:tr w:rsidR="00477F0F" w:rsidRPr="006B7935" w14:paraId="4579BF77" w14:textId="77777777" w:rsidTr="00D57843">
        <w:tc>
          <w:tcPr>
            <w:tcW w:w="2410" w:type="dxa"/>
          </w:tcPr>
          <w:p w14:paraId="1029BBC5" w14:textId="77777777" w:rsidR="00477F0F" w:rsidRPr="006B7935" w:rsidRDefault="00477F0F" w:rsidP="00D57843">
            <w:pPr>
              <w:rPr>
                <w:rFonts w:asciiTheme="minorHAnsi" w:hAnsiTheme="minorHAnsi" w:cstheme="minorHAnsi"/>
              </w:rPr>
            </w:pPr>
            <w:r w:rsidRPr="006B7935">
              <w:rPr>
                <w:rFonts w:asciiTheme="minorHAnsi" w:hAnsiTheme="minorHAnsi" w:cstheme="minorHAnsi"/>
              </w:rPr>
              <w:lastRenderedPageBreak/>
              <w:t>Akceptace služby</w:t>
            </w:r>
          </w:p>
        </w:tc>
        <w:tc>
          <w:tcPr>
            <w:tcW w:w="7224" w:type="dxa"/>
            <w:gridSpan w:val="2"/>
          </w:tcPr>
          <w:p w14:paraId="2C153AB3" w14:textId="77777777" w:rsidR="00477F0F" w:rsidRPr="006B7935" w:rsidRDefault="00477F0F" w:rsidP="00123232">
            <w:pPr>
              <w:ind w:firstLine="0"/>
              <w:rPr>
                <w:rFonts w:asciiTheme="minorHAnsi" w:hAnsiTheme="minorHAnsi" w:cstheme="minorHAnsi"/>
              </w:rPr>
            </w:pPr>
            <w:r w:rsidRPr="006B7935">
              <w:rPr>
                <w:rFonts w:asciiTheme="minorHAnsi" w:hAnsiTheme="minorHAnsi" w:cstheme="minorHAnsi"/>
              </w:rPr>
              <w:t xml:space="preserve">Služby budou poskytovány průběžně a předávány na základě měsíčního protokolu předkládaným Poskytovatelem Objednateli stanovenou vzájemně odsouhlasenou formou. Akceptační procedura je řešena monitorováním a reportováním sjednaných parametrů (SLA). Součástí měsíčního protokolu je měsíční zpráva. </w:t>
            </w:r>
          </w:p>
        </w:tc>
      </w:tr>
      <w:tr w:rsidR="00477F0F" w:rsidRPr="006B7935" w14:paraId="2207E78F" w14:textId="77777777" w:rsidTr="00D57843">
        <w:tc>
          <w:tcPr>
            <w:tcW w:w="2410" w:type="dxa"/>
          </w:tcPr>
          <w:p w14:paraId="6AB31B49" w14:textId="77777777" w:rsidR="00477F0F" w:rsidRPr="006B7935" w:rsidRDefault="00477F0F" w:rsidP="00D57843">
            <w:pPr>
              <w:rPr>
                <w:rFonts w:asciiTheme="minorHAnsi" w:hAnsiTheme="minorHAnsi" w:cstheme="minorHAnsi"/>
              </w:rPr>
            </w:pPr>
            <w:r w:rsidRPr="006B7935">
              <w:rPr>
                <w:rFonts w:asciiTheme="minorHAnsi" w:hAnsiTheme="minorHAnsi" w:cstheme="minorHAnsi"/>
              </w:rPr>
              <w:t>Sledované období</w:t>
            </w:r>
          </w:p>
        </w:tc>
        <w:tc>
          <w:tcPr>
            <w:tcW w:w="7224" w:type="dxa"/>
            <w:gridSpan w:val="2"/>
          </w:tcPr>
          <w:p w14:paraId="742A9E4D" w14:textId="77777777" w:rsidR="00477F0F" w:rsidRPr="006B7935" w:rsidRDefault="00477F0F" w:rsidP="00123232">
            <w:pPr>
              <w:ind w:firstLine="0"/>
              <w:rPr>
                <w:rFonts w:asciiTheme="minorHAnsi" w:hAnsiTheme="minorHAnsi" w:cstheme="minorHAnsi"/>
              </w:rPr>
            </w:pPr>
            <w:r w:rsidRPr="006B7935">
              <w:rPr>
                <w:rFonts w:asciiTheme="minorHAnsi" w:hAnsiTheme="minorHAnsi" w:cstheme="minorHAnsi"/>
              </w:rPr>
              <w:t>Kalendářní měsíc</w:t>
            </w:r>
          </w:p>
        </w:tc>
      </w:tr>
      <w:tr w:rsidR="00477F0F" w:rsidRPr="006B7935" w14:paraId="7352C7C7" w14:textId="77777777" w:rsidTr="00D57843">
        <w:tc>
          <w:tcPr>
            <w:tcW w:w="9634" w:type="dxa"/>
            <w:gridSpan w:val="3"/>
            <w:shd w:val="clear" w:color="auto" w:fill="FFF2CC" w:themeFill="accent4" w:themeFillTint="33"/>
          </w:tcPr>
          <w:p w14:paraId="244B2EE5" w14:textId="77777777" w:rsidR="00477F0F" w:rsidRPr="00561F3C" w:rsidRDefault="00477F0F" w:rsidP="00D57843">
            <w:pPr>
              <w:rPr>
                <w:rFonts w:asciiTheme="minorHAnsi" w:hAnsiTheme="minorHAnsi" w:cstheme="minorHAnsi"/>
                <w:b/>
                <w:bCs/>
              </w:rPr>
            </w:pPr>
            <w:r w:rsidRPr="00561F3C">
              <w:rPr>
                <w:rFonts w:asciiTheme="minorHAnsi" w:hAnsiTheme="minorHAnsi" w:cstheme="minorHAnsi"/>
                <w:b/>
                <w:bCs/>
              </w:rPr>
              <w:t>SLA parametry služby KL002</w:t>
            </w:r>
          </w:p>
        </w:tc>
      </w:tr>
      <w:tr w:rsidR="00477F0F" w:rsidRPr="006B7935" w14:paraId="391324C5" w14:textId="77777777" w:rsidTr="00D57843">
        <w:tc>
          <w:tcPr>
            <w:tcW w:w="2410" w:type="dxa"/>
            <w:shd w:val="clear" w:color="auto" w:fill="E7E6E6" w:themeFill="background2"/>
          </w:tcPr>
          <w:p w14:paraId="49C70D29" w14:textId="77777777" w:rsidR="00477F0F" w:rsidRPr="006B7935" w:rsidRDefault="00477F0F" w:rsidP="00A25219">
            <w:pPr>
              <w:jc w:val="center"/>
              <w:rPr>
                <w:rFonts w:asciiTheme="minorHAnsi" w:hAnsiTheme="minorHAnsi" w:cstheme="minorHAnsi"/>
              </w:rPr>
            </w:pPr>
            <w:r w:rsidRPr="006B7935">
              <w:rPr>
                <w:rFonts w:asciiTheme="minorHAnsi" w:hAnsiTheme="minorHAnsi" w:cstheme="minorHAnsi"/>
              </w:rPr>
              <w:lastRenderedPageBreak/>
              <w:t>Služba</w:t>
            </w:r>
          </w:p>
        </w:tc>
        <w:tc>
          <w:tcPr>
            <w:tcW w:w="2891" w:type="dxa"/>
            <w:shd w:val="clear" w:color="auto" w:fill="E7E6E6" w:themeFill="background2"/>
          </w:tcPr>
          <w:p w14:paraId="7450BF13" w14:textId="77777777" w:rsidR="00477F0F" w:rsidRPr="006B7935" w:rsidRDefault="00477F0F" w:rsidP="00A25219">
            <w:pPr>
              <w:jc w:val="center"/>
              <w:rPr>
                <w:rFonts w:asciiTheme="minorHAnsi" w:hAnsiTheme="minorHAnsi" w:cstheme="minorHAnsi"/>
              </w:rPr>
            </w:pPr>
            <w:r w:rsidRPr="006B7935">
              <w:rPr>
                <w:rFonts w:asciiTheme="minorHAnsi" w:hAnsiTheme="minorHAnsi" w:cstheme="minorHAnsi"/>
              </w:rPr>
              <w:t>Garantovaná dostupnost služby ve sledovaném období (%)</w:t>
            </w:r>
          </w:p>
        </w:tc>
        <w:tc>
          <w:tcPr>
            <w:tcW w:w="4333" w:type="dxa"/>
            <w:shd w:val="clear" w:color="auto" w:fill="E7E6E6" w:themeFill="background2"/>
          </w:tcPr>
          <w:p w14:paraId="58BF2C4B" w14:textId="77777777" w:rsidR="00477F0F" w:rsidRPr="006B7935" w:rsidRDefault="00477F0F" w:rsidP="00A25219">
            <w:pPr>
              <w:jc w:val="center"/>
              <w:rPr>
                <w:rFonts w:asciiTheme="minorHAnsi" w:hAnsiTheme="minorHAnsi" w:cstheme="minorHAnsi"/>
              </w:rPr>
            </w:pPr>
            <w:r w:rsidRPr="006B7935">
              <w:rPr>
                <w:rFonts w:asciiTheme="minorHAnsi" w:hAnsiTheme="minorHAnsi" w:cstheme="minorHAnsi"/>
              </w:rPr>
              <w:t>Rozsah zaručeného provozu služby</w:t>
            </w:r>
          </w:p>
        </w:tc>
      </w:tr>
      <w:tr w:rsidR="00477F0F" w:rsidRPr="006B7935" w14:paraId="7F9B48BD" w14:textId="77777777" w:rsidTr="00D57843">
        <w:tc>
          <w:tcPr>
            <w:tcW w:w="2410" w:type="dxa"/>
          </w:tcPr>
          <w:p w14:paraId="2E766625" w14:textId="77777777" w:rsidR="00477F0F" w:rsidRPr="006B7935" w:rsidRDefault="00477F0F" w:rsidP="00D57843">
            <w:pPr>
              <w:jc w:val="center"/>
              <w:rPr>
                <w:rFonts w:asciiTheme="minorHAnsi" w:hAnsiTheme="minorHAnsi" w:cstheme="minorHAnsi"/>
              </w:rPr>
            </w:pPr>
            <w:r w:rsidRPr="006B7935">
              <w:rPr>
                <w:rFonts w:asciiTheme="minorHAnsi" w:hAnsiTheme="minorHAnsi" w:cstheme="minorHAnsi"/>
              </w:rPr>
              <w:t xml:space="preserve">Dostupnost legislativní podpory IFS </w:t>
            </w:r>
          </w:p>
        </w:tc>
        <w:tc>
          <w:tcPr>
            <w:tcW w:w="2891" w:type="dxa"/>
            <w:vAlign w:val="center"/>
          </w:tcPr>
          <w:p w14:paraId="0F396559" w14:textId="77777777" w:rsidR="00477F0F" w:rsidRPr="006B7935" w:rsidRDefault="00477F0F" w:rsidP="00D57843">
            <w:pPr>
              <w:jc w:val="center"/>
              <w:rPr>
                <w:rFonts w:asciiTheme="minorHAnsi" w:hAnsiTheme="minorHAnsi" w:cstheme="minorHAnsi"/>
              </w:rPr>
            </w:pPr>
            <w:r w:rsidRPr="006B7935">
              <w:rPr>
                <w:rFonts w:asciiTheme="minorHAnsi" w:hAnsiTheme="minorHAnsi" w:cstheme="minorHAnsi"/>
              </w:rPr>
              <w:t>90,00</w:t>
            </w:r>
          </w:p>
        </w:tc>
        <w:tc>
          <w:tcPr>
            <w:tcW w:w="4333" w:type="dxa"/>
            <w:vAlign w:val="center"/>
          </w:tcPr>
          <w:p w14:paraId="27F1BAE2" w14:textId="77777777" w:rsidR="00477F0F" w:rsidRPr="006B7935" w:rsidRDefault="00477F0F" w:rsidP="00D57843">
            <w:pPr>
              <w:jc w:val="center"/>
              <w:rPr>
                <w:rFonts w:asciiTheme="minorHAnsi" w:hAnsiTheme="minorHAnsi" w:cstheme="minorHAnsi"/>
              </w:rPr>
            </w:pPr>
            <w:r w:rsidRPr="006B7935">
              <w:rPr>
                <w:rFonts w:asciiTheme="minorHAnsi" w:hAnsiTheme="minorHAnsi" w:cstheme="minorHAnsi"/>
              </w:rPr>
              <w:t>Po – Pá 8:00 až 16:00</w:t>
            </w:r>
          </w:p>
        </w:tc>
      </w:tr>
      <w:tr w:rsidR="00477F0F" w:rsidRPr="002F1571" w14:paraId="5538C4F0" w14:textId="77777777" w:rsidTr="00D57843">
        <w:tc>
          <w:tcPr>
            <w:tcW w:w="9634" w:type="dxa"/>
            <w:gridSpan w:val="3"/>
          </w:tcPr>
          <w:p w14:paraId="0342764C" w14:textId="77777777" w:rsidR="00477F0F" w:rsidRPr="006B7935" w:rsidRDefault="00477F0F" w:rsidP="00D57843">
            <w:pPr>
              <w:rPr>
                <w:rFonts w:asciiTheme="minorHAnsi" w:hAnsiTheme="minorHAnsi" w:cstheme="minorHAnsi"/>
              </w:rPr>
            </w:pPr>
            <w:r w:rsidRPr="006B7935">
              <w:rPr>
                <w:rFonts w:asciiTheme="minorHAnsi" w:hAnsiTheme="minorHAnsi" w:cstheme="minorHAnsi"/>
              </w:rPr>
              <w:t>Dostupnost služby:</w:t>
            </w:r>
          </w:p>
          <w:p w14:paraId="27C0E9FF" w14:textId="77777777" w:rsidR="00477F0F" w:rsidRPr="006B7935" w:rsidRDefault="00477F0F" w:rsidP="00A40360">
            <w:pPr>
              <w:pStyle w:val="Odstavecseseznamem"/>
              <w:numPr>
                <w:ilvl w:val="0"/>
                <w:numId w:val="5"/>
              </w:numPr>
              <w:rPr>
                <w:rFonts w:asciiTheme="minorHAnsi" w:hAnsiTheme="minorHAnsi" w:cstheme="minorHAnsi"/>
                <w:sz w:val="22"/>
              </w:rPr>
            </w:pPr>
            <w:r w:rsidRPr="006B7935">
              <w:rPr>
                <w:rFonts w:asciiTheme="minorHAnsi" w:hAnsiTheme="minorHAnsi" w:cstheme="minorHAnsi"/>
                <w:sz w:val="22"/>
              </w:rPr>
              <w:t>znamená zaslání „Evidence očekávaných legislativních změn“ ve stanoveném termínu, jak vyplývá z „Popisu služby“</w:t>
            </w:r>
          </w:p>
          <w:p w14:paraId="2EDDB1CF" w14:textId="77777777" w:rsidR="00477F0F" w:rsidRPr="006B7935" w:rsidRDefault="00477F0F" w:rsidP="00A40360">
            <w:pPr>
              <w:pStyle w:val="Odstavecseseznamem"/>
              <w:numPr>
                <w:ilvl w:val="0"/>
                <w:numId w:val="5"/>
              </w:numPr>
              <w:rPr>
                <w:rFonts w:asciiTheme="minorHAnsi" w:hAnsiTheme="minorHAnsi" w:cstheme="minorHAnsi"/>
                <w:sz w:val="22"/>
              </w:rPr>
            </w:pPr>
            <w:r w:rsidRPr="006B7935">
              <w:rPr>
                <w:rFonts w:asciiTheme="minorHAnsi" w:hAnsiTheme="minorHAnsi" w:cstheme="minorHAnsi"/>
                <w:sz w:val="22"/>
              </w:rPr>
              <w:t>znamená poskytnutí konzultace dle požadavků Objednatele dle stanovených pravidel v „Popisu služby“</w:t>
            </w:r>
          </w:p>
          <w:p w14:paraId="09FB1856" w14:textId="77777777" w:rsidR="00477F0F" w:rsidRPr="006B7935" w:rsidRDefault="00477F0F" w:rsidP="00A40360">
            <w:pPr>
              <w:pStyle w:val="Odstavecseseznamem"/>
              <w:numPr>
                <w:ilvl w:val="0"/>
                <w:numId w:val="5"/>
              </w:numPr>
              <w:rPr>
                <w:rFonts w:asciiTheme="minorHAnsi" w:hAnsiTheme="minorHAnsi" w:cstheme="minorHAnsi"/>
                <w:sz w:val="22"/>
              </w:rPr>
            </w:pPr>
            <w:r w:rsidRPr="006B7935">
              <w:rPr>
                <w:rFonts w:asciiTheme="minorHAnsi" w:hAnsiTheme="minorHAnsi" w:cstheme="minorHAnsi"/>
                <w:sz w:val="22"/>
              </w:rPr>
              <w:t>znamená nastavení verzí rozpočtu a nahrání rozpočtu roku a počátečních stavu nároků dle stanovených pravidel v „Popisu služby“</w:t>
            </w:r>
          </w:p>
          <w:p w14:paraId="00E14F52" w14:textId="77777777" w:rsidR="00477F0F" w:rsidRPr="006B7935" w:rsidRDefault="00477F0F" w:rsidP="00A40360">
            <w:pPr>
              <w:pStyle w:val="Odstavecseseznamem"/>
              <w:numPr>
                <w:ilvl w:val="0"/>
                <w:numId w:val="5"/>
              </w:numPr>
              <w:rPr>
                <w:rFonts w:asciiTheme="minorHAnsi" w:hAnsiTheme="minorHAnsi" w:cstheme="minorHAnsi"/>
                <w:sz w:val="22"/>
              </w:rPr>
            </w:pPr>
            <w:r w:rsidRPr="006B7935">
              <w:rPr>
                <w:rFonts w:asciiTheme="minorHAnsi" w:hAnsiTheme="minorHAnsi" w:cstheme="minorHAnsi"/>
                <w:sz w:val="22"/>
              </w:rPr>
              <w:t>znamená, že Poskytovatel zajistí aplikaci legislativních změn do IFS (IFS PROD) nejpozději od data jejich účinnosti, pokud se nedohodne s Objednatelem jinak</w:t>
            </w:r>
          </w:p>
          <w:p w14:paraId="5EACB97B" w14:textId="77777777" w:rsidR="00477F0F" w:rsidRPr="006B7935" w:rsidRDefault="00477F0F" w:rsidP="00A40360">
            <w:pPr>
              <w:pStyle w:val="Odstavecseseznamem"/>
              <w:numPr>
                <w:ilvl w:val="0"/>
                <w:numId w:val="5"/>
              </w:numPr>
              <w:rPr>
                <w:rFonts w:asciiTheme="minorHAnsi" w:hAnsiTheme="minorHAnsi" w:cstheme="minorHAnsi"/>
                <w:sz w:val="22"/>
              </w:rPr>
            </w:pPr>
            <w:r w:rsidRPr="006B7935">
              <w:rPr>
                <w:rFonts w:asciiTheme="minorHAnsi" w:hAnsiTheme="minorHAnsi" w:cstheme="minorHAnsi"/>
                <w:sz w:val="22"/>
              </w:rPr>
              <w:t>se vypočítává pouze z období vymezeného pojmem „Rozsah zaručeného provozu služby“. Do nedostupnosti se rovněž započítávají plánované odstávky, pokud se uskutečnily v období zaručeného provozu služby</w:t>
            </w:r>
          </w:p>
          <w:p w14:paraId="23548279" w14:textId="77777777" w:rsidR="00477F0F" w:rsidRPr="006B7935" w:rsidRDefault="00477F0F" w:rsidP="00A40360">
            <w:pPr>
              <w:pStyle w:val="Odstavecseseznamem"/>
              <w:numPr>
                <w:ilvl w:val="0"/>
                <w:numId w:val="5"/>
              </w:numPr>
              <w:rPr>
                <w:rFonts w:asciiTheme="minorHAnsi" w:hAnsiTheme="minorHAnsi" w:cstheme="minorHAnsi"/>
                <w:sz w:val="22"/>
              </w:rPr>
            </w:pPr>
            <w:r w:rsidRPr="006B7935">
              <w:rPr>
                <w:rFonts w:asciiTheme="minorHAnsi" w:hAnsiTheme="minorHAnsi" w:cstheme="minorHAnsi"/>
                <w:sz w:val="22"/>
              </w:rPr>
              <w:t>do neplnění dostupnosti služby se nezapočítává doba, po kterou byla služba nedostupná z prokazatelných důvodů mimo působnost Poskytovatele služby, nebo doba, po kterou Poskytovatel čekal na součinnost Objednatele</w:t>
            </w:r>
          </w:p>
          <w:p w14:paraId="7C1E1247" w14:textId="77777777" w:rsidR="00477F0F" w:rsidRPr="006B7935" w:rsidRDefault="00477F0F" w:rsidP="00A40360">
            <w:pPr>
              <w:pStyle w:val="Odstavecseseznamem"/>
              <w:numPr>
                <w:ilvl w:val="0"/>
                <w:numId w:val="5"/>
              </w:numPr>
              <w:rPr>
                <w:rFonts w:asciiTheme="minorHAnsi" w:hAnsiTheme="minorHAnsi" w:cstheme="minorHAnsi"/>
                <w:sz w:val="22"/>
              </w:rPr>
            </w:pPr>
            <w:r w:rsidRPr="006B7935">
              <w:rPr>
                <w:rFonts w:asciiTheme="minorHAnsi" w:hAnsiTheme="minorHAnsi" w:cstheme="minorHAnsi"/>
                <w:sz w:val="22"/>
              </w:rPr>
              <w:t>se ve sledovaném období dvanácti po sobě jdoucích měsíců vypočítá jako:</w:t>
            </w:r>
          </w:p>
          <w:p w14:paraId="28B02215" w14:textId="77777777" w:rsidR="00477F0F" w:rsidRPr="002F1571" w:rsidRDefault="00477F0F" w:rsidP="00D57843">
            <w:pPr>
              <w:pStyle w:val="Odstavecseseznamem"/>
              <w:rPr>
                <w:rFonts w:asciiTheme="minorHAnsi" w:hAnsiTheme="minorHAnsi" w:cstheme="minorHAnsi"/>
                <w:sz w:val="22"/>
              </w:rPr>
            </w:pPr>
            <m:oMathPara>
              <m:oMath>
                <m:r>
                  <w:rPr>
                    <w:rFonts w:ascii="Cambria Math" w:hAnsi="Cambria Math" w:cstheme="minorHAnsi"/>
                    <w:sz w:val="22"/>
                  </w:rPr>
                  <m:t xml:space="preserve">Dostupnost </m:t>
                </m:r>
                <m:d>
                  <m:dPr>
                    <m:ctrlPr>
                      <w:rPr>
                        <w:rFonts w:ascii="Cambria Math" w:hAnsi="Cambria Math" w:cstheme="minorHAnsi"/>
                        <w:i/>
                        <w:sz w:val="22"/>
                      </w:rPr>
                    </m:ctrlPr>
                  </m:dPr>
                  <m:e>
                    <m:r>
                      <w:rPr>
                        <w:rFonts w:ascii="Cambria Math" w:hAnsi="Cambria Math" w:cstheme="minorHAnsi"/>
                        <w:sz w:val="22"/>
                      </w:rPr>
                      <m:t>v %</m:t>
                    </m:r>
                  </m:e>
                </m:d>
                <m:r>
                  <w:rPr>
                    <w:rFonts w:ascii="Cambria Math" w:hAnsi="Cambria Math" w:cstheme="minorHAnsi"/>
                    <w:sz w:val="22"/>
                  </w:rPr>
                  <m:t xml:space="preserve">= </m:t>
                </m:r>
                <m:f>
                  <m:fPr>
                    <m:ctrlPr>
                      <w:rPr>
                        <w:rFonts w:ascii="Cambria Math" w:hAnsi="Cambria Math" w:cstheme="minorHAnsi"/>
                        <w:i/>
                        <w:sz w:val="22"/>
                      </w:rPr>
                    </m:ctrlPr>
                  </m:fPr>
                  <m:num>
                    <m:r>
                      <w:rPr>
                        <w:rFonts w:ascii="Cambria Math" w:hAnsi="Cambria Math" w:cstheme="minorHAnsi"/>
                        <w:sz w:val="22"/>
                      </w:rPr>
                      <m:t>počet minut výpadku ve sledovaném odbobí</m:t>
                    </m:r>
                  </m:num>
                  <m:den>
                    <m:r>
                      <w:rPr>
                        <w:rFonts w:ascii="Cambria Math" w:hAnsi="Cambria Math" w:cstheme="minorHAnsi"/>
                        <w:sz w:val="22"/>
                      </w:rPr>
                      <m:t>počet pracovních dní ve sledovaném odbobí*60*8</m:t>
                    </m:r>
                  </m:den>
                </m:f>
                <m:r>
                  <w:rPr>
                    <w:rFonts w:ascii="Cambria Math" w:hAnsi="Cambria Math" w:cstheme="minorHAnsi"/>
                    <w:sz w:val="22"/>
                  </w:rPr>
                  <m:t>*100</m:t>
                </m:r>
                <m:r>
                  <m:rPr>
                    <m:sty m:val="p"/>
                  </m:rPr>
                  <w:rPr>
                    <w:rFonts w:ascii="Cambria Math" w:hAnsi="Cambria Math" w:cstheme="minorHAnsi"/>
                    <w:sz w:val="22"/>
                  </w:rPr>
                  <w:br/>
                </m:r>
              </m:oMath>
            </m:oMathPara>
          </w:p>
          <w:p w14:paraId="68A0DFC1" w14:textId="77777777" w:rsidR="00477F0F" w:rsidRPr="002F1571" w:rsidRDefault="00477F0F" w:rsidP="00D57843">
            <w:pPr>
              <w:rPr>
                <w:rFonts w:asciiTheme="minorHAnsi" w:hAnsiTheme="minorHAnsi" w:cstheme="minorHAnsi"/>
              </w:rPr>
            </w:pPr>
            <w:r w:rsidRPr="002F1571">
              <w:rPr>
                <w:rFonts w:asciiTheme="minorHAnsi" w:hAnsiTheme="minorHAnsi" w:cstheme="minorHAnsi"/>
              </w:rPr>
              <w:t>Nedostupnost služby:</w:t>
            </w:r>
          </w:p>
          <w:p w14:paraId="7EB4E63F" w14:textId="77777777" w:rsidR="00477F0F" w:rsidRPr="002F1571" w:rsidRDefault="00477F0F" w:rsidP="00A40360">
            <w:pPr>
              <w:pStyle w:val="Odstavecseseznamem"/>
              <w:numPr>
                <w:ilvl w:val="0"/>
                <w:numId w:val="6"/>
              </w:numPr>
              <w:rPr>
                <w:rFonts w:asciiTheme="minorHAnsi" w:hAnsiTheme="minorHAnsi" w:cstheme="minorHAnsi"/>
                <w:sz w:val="22"/>
              </w:rPr>
            </w:pPr>
            <w:r w:rsidRPr="002F1571">
              <w:rPr>
                <w:rFonts w:asciiTheme="minorHAnsi" w:hAnsiTheme="minorHAnsi" w:cstheme="minorHAnsi"/>
                <w:sz w:val="22"/>
              </w:rPr>
              <w:t>se měří a prokazuje výhradně stavovým průběhem dle evidenčního čísla tiketu v TS, kterým byla nedostupnost služby nahlášena Objednatelem, nebo v případě nedostupnosti TS písemnou korespondencí k nedostupnosti služby</w:t>
            </w:r>
          </w:p>
          <w:p w14:paraId="7CF1F7BE" w14:textId="77777777" w:rsidR="00477F0F" w:rsidRPr="002F1571" w:rsidRDefault="00477F0F" w:rsidP="00D57843">
            <w:pPr>
              <w:pStyle w:val="Odstavecseseznamem"/>
              <w:rPr>
                <w:rFonts w:asciiTheme="minorHAnsi" w:hAnsiTheme="minorHAnsi" w:cstheme="minorHAnsi"/>
                <w:sz w:val="22"/>
              </w:rPr>
            </w:pPr>
          </w:p>
          <w:p w14:paraId="69BA33C6" w14:textId="512C2DC4" w:rsidR="00477F0F" w:rsidRPr="002F1571" w:rsidRDefault="00477F0F" w:rsidP="000749BA">
            <w:pPr>
              <w:ind w:firstLine="0"/>
              <w:rPr>
                <w:rFonts w:asciiTheme="minorHAnsi" w:hAnsiTheme="minorHAnsi" w:cstheme="minorHAnsi"/>
              </w:rPr>
            </w:pPr>
            <w:r w:rsidRPr="002F1571">
              <w:rPr>
                <w:rFonts w:asciiTheme="minorHAnsi" w:hAnsiTheme="minorHAnsi" w:cstheme="minorHAnsi"/>
              </w:rPr>
              <w:t xml:space="preserve">Za neplnění garantované dostupnosti za sledované období o 1 % (i načaté) bude uplatněna sleva ve výši 1 % z částky KL002 max. do výše </w:t>
            </w:r>
            <w:r w:rsidR="00D724D6">
              <w:rPr>
                <w:rFonts w:asciiTheme="minorHAnsi" w:hAnsiTheme="minorHAnsi" w:cstheme="minorHAnsi"/>
              </w:rPr>
              <w:t>50</w:t>
            </w:r>
            <w:r w:rsidR="00D724D6" w:rsidRPr="002F1571">
              <w:rPr>
                <w:rFonts w:asciiTheme="minorHAnsi" w:hAnsiTheme="minorHAnsi" w:cstheme="minorHAnsi"/>
              </w:rPr>
              <w:t> </w:t>
            </w:r>
            <w:r w:rsidRPr="002F1571">
              <w:rPr>
                <w:rFonts w:asciiTheme="minorHAnsi" w:hAnsiTheme="minorHAnsi" w:cstheme="minorHAnsi"/>
              </w:rPr>
              <w:t>% ceny služby za sledované období.</w:t>
            </w:r>
          </w:p>
        </w:tc>
      </w:tr>
      <w:tr w:rsidR="00477F0F" w:rsidRPr="002F1571" w14:paraId="4C238C0A" w14:textId="77777777" w:rsidTr="00D57843">
        <w:tc>
          <w:tcPr>
            <w:tcW w:w="9634" w:type="dxa"/>
            <w:gridSpan w:val="3"/>
            <w:shd w:val="clear" w:color="auto" w:fill="FFF2CC" w:themeFill="accent4" w:themeFillTint="33"/>
          </w:tcPr>
          <w:p w14:paraId="7DE81967" w14:textId="77777777" w:rsidR="00477F0F" w:rsidRPr="002F1571" w:rsidRDefault="00477F0F" w:rsidP="00D57843">
            <w:pPr>
              <w:rPr>
                <w:rFonts w:asciiTheme="minorHAnsi" w:hAnsiTheme="minorHAnsi" w:cstheme="minorHAnsi"/>
              </w:rPr>
            </w:pPr>
            <w:r w:rsidRPr="002F1571">
              <w:rPr>
                <w:rFonts w:asciiTheme="minorHAnsi" w:hAnsiTheme="minorHAnsi" w:cstheme="minorHAnsi"/>
              </w:rPr>
              <w:t>Vymezující podmínky</w:t>
            </w:r>
          </w:p>
        </w:tc>
      </w:tr>
      <w:tr w:rsidR="00477F0F" w:rsidRPr="002F1571" w14:paraId="7897E28F" w14:textId="77777777" w:rsidTr="00D57843">
        <w:tc>
          <w:tcPr>
            <w:tcW w:w="2410" w:type="dxa"/>
            <w:shd w:val="clear" w:color="auto" w:fill="E7E6E6" w:themeFill="background2"/>
          </w:tcPr>
          <w:p w14:paraId="0AC02CC9" w14:textId="77777777" w:rsidR="00477F0F" w:rsidRPr="002F1571" w:rsidRDefault="00477F0F" w:rsidP="00D57843">
            <w:pPr>
              <w:jc w:val="center"/>
              <w:rPr>
                <w:rFonts w:asciiTheme="minorHAnsi" w:hAnsiTheme="minorHAnsi" w:cstheme="minorHAnsi"/>
              </w:rPr>
            </w:pPr>
            <w:r w:rsidRPr="002F1571">
              <w:rPr>
                <w:rFonts w:asciiTheme="minorHAnsi" w:hAnsiTheme="minorHAnsi" w:cstheme="minorHAnsi"/>
              </w:rPr>
              <w:t>Počet uživatelů současně pracujících</w:t>
            </w:r>
          </w:p>
        </w:tc>
        <w:tc>
          <w:tcPr>
            <w:tcW w:w="7224" w:type="dxa"/>
            <w:gridSpan w:val="2"/>
            <w:shd w:val="clear" w:color="auto" w:fill="E7E6E6" w:themeFill="background2"/>
            <w:vAlign w:val="center"/>
          </w:tcPr>
          <w:p w14:paraId="0982C3A2" w14:textId="77777777" w:rsidR="00477F0F" w:rsidRPr="002F1571" w:rsidRDefault="00477F0F" w:rsidP="00D57843">
            <w:pPr>
              <w:rPr>
                <w:rFonts w:asciiTheme="minorHAnsi" w:hAnsiTheme="minorHAnsi" w:cstheme="minorHAnsi"/>
              </w:rPr>
            </w:pPr>
            <w:r w:rsidRPr="002F1571">
              <w:rPr>
                <w:rFonts w:asciiTheme="minorHAnsi" w:hAnsiTheme="minorHAnsi" w:cstheme="minorHAnsi"/>
              </w:rPr>
              <w:t>Skupina uživatelů</w:t>
            </w:r>
          </w:p>
        </w:tc>
      </w:tr>
      <w:tr w:rsidR="00477F0F" w:rsidRPr="002F1571" w14:paraId="3B7A00F4" w14:textId="77777777" w:rsidTr="00D57843">
        <w:tc>
          <w:tcPr>
            <w:tcW w:w="2410" w:type="dxa"/>
          </w:tcPr>
          <w:p w14:paraId="75DB7771" w14:textId="77777777" w:rsidR="00477F0F" w:rsidRPr="002F1571" w:rsidRDefault="00477F0F" w:rsidP="00D57843">
            <w:pPr>
              <w:jc w:val="center"/>
              <w:rPr>
                <w:rFonts w:asciiTheme="minorHAnsi" w:hAnsiTheme="minorHAnsi" w:cstheme="minorHAnsi"/>
              </w:rPr>
            </w:pPr>
            <w:r w:rsidRPr="002F1571">
              <w:rPr>
                <w:rFonts w:asciiTheme="minorHAnsi" w:hAnsiTheme="minorHAnsi" w:cstheme="minorHAnsi"/>
              </w:rPr>
              <w:t>100</w:t>
            </w:r>
          </w:p>
        </w:tc>
        <w:tc>
          <w:tcPr>
            <w:tcW w:w="7224" w:type="dxa"/>
            <w:gridSpan w:val="2"/>
          </w:tcPr>
          <w:p w14:paraId="7F820EAD" w14:textId="77777777" w:rsidR="00477F0F" w:rsidRPr="002F1571" w:rsidRDefault="00477F0F" w:rsidP="00123232">
            <w:pPr>
              <w:ind w:firstLine="0"/>
              <w:rPr>
                <w:rFonts w:asciiTheme="minorHAnsi" w:hAnsiTheme="minorHAnsi" w:cstheme="minorHAnsi"/>
              </w:rPr>
            </w:pPr>
            <w:r w:rsidRPr="002F1571">
              <w:rPr>
                <w:rFonts w:asciiTheme="minorHAnsi" w:hAnsiTheme="minorHAnsi" w:cstheme="minorHAnsi"/>
              </w:rPr>
              <w:t>Uživatelé systému IFS na MD a jeho OSS a PO pracující se systémem IFS aktivně (vkládání a editace dat)</w:t>
            </w:r>
          </w:p>
        </w:tc>
      </w:tr>
      <w:tr w:rsidR="00477F0F" w:rsidRPr="002F1571" w14:paraId="03961712" w14:textId="77777777" w:rsidTr="00D57843">
        <w:tc>
          <w:tcPr>
            <w:tcW w:w="2410" w:type="dxa"/>
          </w:tcPr>
          <w:p w14:paraId="52835F17" w14:textId="77777777" w:rsidR="00477F0F" w:rsidRPr="002F1571" w:rsidRDefault="00477F0F" w:rsidP="00D57843">
            <w:pPr>
              <w:jc w:val="center"/>
              <w:rPr>
                <w:rFonts w:asciiTheme="minorHAnsi" w:hAnsiTheme="minorHAnsi" w:cstheme="minorHAnsi"/>
              </w:rPr>
            </w:pPr>
            <w:r w:rsidRPr="002F1571">
              <w:rPr>
                <w:rFonts w:asciiTheme="minorHAnsi" w:hAnsiTheme="minorHAnsi" w:cstheme="minorHAnsi"/>
              </w:rPr>
              <w:t>300</w:t>
            </w:r>
          </w:p>
        </w:tc>
        <w:tc>
          <w:tcPr>
            <w:tcW w:w="7224" w:type="dxa"/>
            <w:gridSpan w:val="2"/>
          </w:tcPr>
          <w:p w14:paraId="14E3D604" w14:textId="77777777" w:rsidR="00477F0F" w:rsidRPr="002F1571" w:rsidRDefault="00477F0F" w:rsidP="00123232">
            <w:pPr>
              <w:ind w:firstLine="0"/>
              <w:rPr>
                <w:rFonts w:asciiTheme="minorHAnsi" w:hAnsiTheme="minorHAnsi" w:cstheme="minorHAnsi"/>
              </w:rPr>
            </w:pPr>
            <w:r w:rsidRPr="002F1571">
              <w:rPr>
                <w:rFonts w:asciiTheme="minorHAnsi" w:hAnsiTheme="minorHAnsi" w:cstheme="minorHAnsi"/>
              </w:rPr>
              <w:t>Uživatelé systému IFS na MD a jeho OSS a PO využívající systém IFS pouze pro nahlížení, případně reporting</w:t>
            </w:r>
          </w:p>
        </w:tc>
      </w:tr>
    </w:tbl>
    <w:p w14:paraId="611A2318" w14:textId="3337279C" w:rsidR="00C12609" w:rsidRDefault="00C12609" w:rsidP="00C43EFA">
      <w:pPr>
        <w:ind w:firstLine="0"/>
      </w:pPr>
    </w:p>
    <w:p w14:paraId="65F76B6E" w14:textId="77777777" w:rsidR="00C12609" w:rsidRDefault="00C12609">
      <w:pPr>
        <w:spacing w:before="0"/>
        <w:ind w:firstLine="0"/>
        <w:jc w:val="left"/>
      </w:pPr>
      <w:r>
        <w:br w:type="page"/>
      </w:r>
    </w:p>
    <w:p w14:paraId="42C146C8" w14:textId="77777777" w:rsidR="00477F0F" w:rsidRPr="003B145A" w:rsidRDefault="00477F0F" w:rsidP="00011D2B">
      <w:pPr>
        <w:pStyle w:val="Nadpis3"/>
        <w:numPr>
          <w:ilvl w:val="0"/>
          <w:numId w:val="0"/>
        </w:numPr>
        <w:ind w:left="1080" w:hanging="1080"/>
        <w:rPr>
          <w:bCs/>
        </w:rPr>
      </w:pPr>
      <w:bookmarkStart w:id="6" w:name="_Toc143755704"/>
      <w:r w:rsidRPr="00561F3C">
        <w:rPr>
          <w:b/>
          <w:bCs/>
        </w:rPr>
        <w:lastRenderedPageBreak/>
        <w:t>KL003 - Podpora 1. úrovně provozu systému IFS9</w:t>
      </w:r>
      <w:bookmarkEnd w:id="6"/>
    </w:p>
    <w:tbl>
      <w:tblPr>
        <w:tblStyle w:val="Mkatabulky"/>
        <w:tblW w:w="0" w:type="auto"/>
        <w:tblInd w:w="-5" w:type="dxa"/>
        <w:tblLook w:val="04A0" w:firstRow="1" w:lastRow="0" w:firstColumn="1" w:lastColumn="0" w:noHBand="0" w:noVBand="1"/>
      </w:tblPr>
      <w:tblGrid>
        <w:gridCol w:w="2319"/>
        <w:gridCol w:w="2837"/>
        <w:gridCol w:w="4051"/>
      </w:tblGrid>
      <w:tr w:rsidR="00477F0F" w:rsidRPr="003402FA" w14:paraId="2A958ACF" w14:textId="77777777" w:rsidTr="00D57843">
        <w:tc>
          <w:tcPr>
            <w:tcW w:w="9634" w:type="dxa"/>
            <w:gridSpan w:val="3"/>
            <w:shd w:val="clear" w:color="auto" w:fill="FFF2CC" w:themeFill="accent4" w:themeFillTint="33"/>
          </w:tcPr>
          <w:p w14:paraId="0BC54931" w14:textId="77777777" w:rsidR="00477F0F" w:rsidRPr="003402FA" w:rsidRDefault="00477F0F" w:rsidP="00D57843">
            <w:pPr>
              <w:rPr>
                <w:rFonts w:asciiTheme="minorHAnsi" w:hAnsiTheme="minorHAnsi" w:cstheme="minorHAnsi"/>
                <w:b/>
                <w:sz w:val="24"/>
                <w:szCs w:val="24"/>
              </w:rPr>
            </w:pPr>
            <w:r w:rsidRPr="003402FA">
              <w:rPr>
                <w:rFonts w:asciiTheme="minorHAnsi" w:hAnsiTheme="minorHAnsi" w:cstheme="minorHAnsi"/>
                <w:sz w:val="24"/>
                <w:szCs w:val="24"/>
              </w:rPr>
              <w:br w:type="page"/>
            </w:r>
            <w:r w:rsidRPr="003402FA">
              <w:rPr>
                <w:rFonts w:asciiTheme="minorHAnsi" w:hAnsiTheme="minorHAnsi" w:cstheme="minorHAnsi"/>
                <w:sz w:val="24"/>
                <w:szCs w:val="24"/>
              </w:rPr>
              <w:br w:type="page"/>
            </w:r>
            <w:r w:rsidRPr="003402FA">
              <w:rPr>
                <w:rFonts w:asciiTheme="minorHAnsi" w:hAnsiTheme="minorHAnsi" w:cstheme="minorHAnsi"/>
                <w:b/>
                <w:sz w:val="24"/>
                <w:szCs w:val="24"/>
              </w:rPr>
              <w:t>Podpora 1. úrovně provozu systému IFS</w:t>
            </w:r>
          </w:p>
        </w:tc>
      </w:tr>
      <w:tr w:rsidR="00477F0F" w:rsidRPr="00BD66E8" w14:paraId="5192A62F" w14:textId="77777777" w:rsidTr="00D57843">
        <w:tc>
          <w:tcPr>
            <w:tcW w:w="2410" w:type="dxa"/>
          </w:tcPr>
          <w:p w14:paraId="45FAEEE8" w14:textId="77777777" w:rsidR="00477F0F" w:rsidRPr="00EC5682" w:rsidRDefault="00477F0F" w:rsidP="00D57843">
            <w:pPr>
              <w:rPr>
                <w:rFonts w:asciiTheme="minorHAnsi" w:hAnsiTheme="minorHAnsi" w:cstheme="minorHAnsi"/>
              </w:rPr>
            </w:pPr>
            <w:r w:rsidRPr="00EC5682">
              <w:rPr>
                <w:rFonts w:asciiTheme="minorHAnsi" w:hAnsiTheme="minorHAnsi" w:cstheme="minorHAnsi"/>
              </w:rPr>
              <w:t>Kód služby</w:t>
            </w:r>
          </w:p>
        </w:tc>
        <w:tc>
          <w:tcPr>
            <w:tcW w:w="7224" w:type="dxa"/>
            <w:gridSpan w:val="2"/>
          </w:tcPr>
          <w:p w14:paraId="46AC0D9A" w14:textId="77777777" w:rsidR="00477F0F" w:rsidRPr="00EC5682" w:rsidRDefault="00477F0F" w:rsidP="00D57843">
            <w:pPr>
              <w:rPr>
                <w:rFonts w:asciiTheme="minorHAnsi" w:hAnsiTheme="minorHAnsi" w:cstheme="minorHAnsi"/>
                <w:b/>
              </w:rPr>
            </w:pPr>
            <w:r w:rsidRPr="00EC5682">
              <w:rPr>
                <w:rFonts w:asciiTheme="minorHAnsi" w:hAnsiTheme="minorHAnsi" w:cstheme="minorHAnsi"/>
                <w:b/>
              </w:rPr>
              <w:t>KL003</w:t>
            </w:r>
          </w:p>
        </w:tc>
      </w:tr>
      <w:tr w:rsidR="00477F0F" w:rsidRPr="00BD66E8" w14:paraId="46E7F1B3" w14:textId="77777777" w:rsidTr="00D57843">
        <w:tc>
          <w:tcPr>
            <w:tcW w:w="2410" w:type="dxa"/>
          </w:tcPr>
          <w:p w14:paraId="01FE3FBB" w14:textId="77777777" w:rsidR="00477F0F" w:rsidRPr="00BD66E8" w:rsidRDefault="00477F0F" w:rsidP="00D57843">
            <w:pPr>
              <w:rPr>
                <w:rFonts w:asciiTheme="minorHAnsi" w:hAnsiTheme="minorHAnsi" w:cstheme="minorHAnsi"/>
              </w:rPr>
            </w:pPr>
            <w:r w:rsidRPr="00BD66E8">
              <w:rPr>
                <w:rFonts w:asciiTheme="minorHAnsi" w:hAnsiTheme="minorHAnsi" w:cstheme="minorHAnsi"/>
              </w:rPr>
              <w:t>Popis služby</w:t>
            </w:r>
          </w:p>
        </w:tc>
        <w:tc>
          <w:tcPr>
            <w:tcW w:w="7224" w:type="dxa"/>
            <w:gridSpan w:val="2"/>
          </w:tcPr>
          <w:p w14:paraId="11DF9691" w14:textId="77777777" w:rsidR="00477F0F" w:rsidRPr="00BD66E8" w:rsidRDefault="00477F0F" w:rsidP="00123232">
            <w:pPr>
              <w:ind w:firstLine="0"/>
              <w:rPr>
                <w:rFonts w:asciiTheme="minorHAnsi" w:hAnsiTheme="minorHAnsi" w:cstheme="minorHAnsi"/>
              </w:rPr>
            </w:pPr>
            <w:r w:rsidRPr="00BD66E8">
              <w:rPr>
                <w:rFonts w:asciiTheme="minorHAnsi" w:hAnsiTheme="minorHAnsi" w:cstheme="minorHAnsi"/>
              </w:rPr>
              <w:t>Služba zajišťuje činnosti týkající se provozu, běžné údržby aplikačního prostředí a podpory uživatelů IFS, tzv. podpora 1. úrovně.</w:t>
            </w:r>
          </w:p>
          <w:p w14:paraId="49A003E8" w14:textId="77777777" w:rsidR="00477F0F" w:rsidRPr="00BD66E8" w:rsidRDefault="00477F0F" w:rsidP="00D57843">
            <w:pPr>
              <w:rPr>
                <w:rFonts w:asciiTheme="minorHAnsi" w:hAnsiTheme="minorHAnsi" w:cstheme="minorHAnsi"/>
              </w:rPr>
            </w:pPr>
            <w:r w:rsidRPr="00BD66E8">
              <w:rPr>
                <w:rFonts w:asciiTheme="minorHAnsi" w:hAnsiTheme="minorHAnsi" w:cstheme="minorHAnsi"/>
              </w:rPr>
              <w:t>Tato služba obsahuje následující činnosti:</w:t>
            </w:r>
          </w:p>
          <w:p w14:paraId="1AC2B3D9" w14:textId="77777777" w:rsidR="00477F0F" w:rsidRPr="00BD66E8" w:rsidRDefault="00477F0F" w:rsidP="00A40360">
            <w:pPr>
              <w:pStyle w:val="Odstavecseseznamem"/>
              <w:numPr>
                <w:ilvl w:val="0"/>
                <w:numId w:val="6"/>
              </w:numPr>
              <w:rPr>
                <w:rFonts w:asciiTheme="minorHAnsi" w:hAnsiTheme="minorHAnsi" w:cstheme="minorHAnsi"/>
                <w:sz w:val="22"/>
              </w:rPr>
            </w:pPr>
            <w:r w:rsidRPr="00BD66E8">
              <w:rPr>
                <w:rFonts w:asciiTheme="minorHAnsi" w:hAnsiTheme="minorHAnsi" w:cstheme="minorHAnsi"/>
                <w:sz w:val="22"/>
              </w:rPr>
              <w:t>Podpora aplikace</w:t>
            </w:r>
          </w:p>
          <w:p w14:paraId="3A7A5A22" w14:textId="77777777" w:rsidR="00477F0F" w:rsidRPr="00BD66E8" w:rsidRDefault="00477F0F" w:rsidP="00A40360">
            <w:pPr>
              <w:pStyle w:val="Odstavecseseznamem"/>
              <w:numPr>
                <w:ilvl w:val="1"/>
                <w:numId w:val="29"/>
              </w:numPr>
              <w:jc w:val="both"/>
              <w:rPr>
                <w:rFonts w:asciiTheme="minorHAnsi" w:hAnsiTheme="minorHAnsi" w:cstheme="minorHAnsi"/>
                <w:sz w:val="22"/>
              </w:rPr>
            </w:pPr>
            <w:r w:rsidRPr="00BD66E8">
              <w:rPr>
                <w:rFonts w:asciiTheme="minorHAnsi" w:hAnsiTheme="minorHAnsi" w:cstheme="minorHAnsi"/>
                <w:sz w:val="22"/>
              </w:rPr>
              <w:t>Ověření funkčnosti IFS po nasazení patchů a zákaznických úprav, plánování komunikace, komunikace se zákazníky</w:t>
            </w:r>
          </w:p>
          <w:p w14:paraId="02E09D14" w14:textId="77777777" w:rsidR="00477F0F" w:rsidRPr="00BD66E8" w:rsidRDefault="00477F0F" w:rsidP="00A40360">
            <w:pPr>
              <w:pStyle w:val="Odstavecseseznamem"/>
              <w:numPr>
                <w:ilvl w:val="1"/>
                <w:numId w:val="29"/>
              </w:numPr>
              <w:jc w:val="both"/>
              <w:rPr>
                <w:rFonts w:asciiTheme="minorHAnsi" w:hAnsiTheme="minorHAnsi" w:cstheme="minorHAnsi"/>
                <w:sz w:val="22"/>
              </w:rPr>
            </w:pPr>
            <w:r w:rsidRPr="00BD66E8">
              <w:rPr>
                <w:rFonts w:asciiTheme="minorHAnsi" w:hAnsiTheme="minorHAnsi" w:cstheme="minorHAnsi"/>
                <w:sz w:val="22"/>
              </w:rPr>
              <w:t>Testování v DTB TEST MD po testu provedeném v rámci řešení jakéhokoli SL před testováním u Objednatele</w:t>
            </w:r>
          </w:p>
          <w:p w14:paraId="7DF6A9C1" w14:textId="77777777" w:rsidR="00477F0F" w:rsidRPr="00BD66E8" w:rsidRDefault="00477F0F" w:rsidP="00A40360">
            <w:pPr>
              <w:pStyle w:val="Odstavecseseznamem"/>
              <w:numPr>
                <w:ilvl w:val="1"/>
                <w:numId w:val="29"/>
              </w:numPr>
              <w:jc w:val="both"/>
              <w:rPr>
                <w:rFonts w:asciiTheme="minorHAnsi" w:hAnsiTheme="minorHAnsi" w:cstheme="minorHAnsi"/>
                <w:sz w:val="22"/>
              </w:rPr>
            </w:pPr>
            <w:r w:rsidRPr="00BD66E8">
              <w:rPr>
                <w:rFonts w:asciiTheme="minorHAnsi" w:hAnsiTheme="minorHAnsi" w:cstheme="minorHAnsi"/>
                <w:sz w:val="22"/>
              </w:rPr>
              <w:t>Souhlas s testováním u Objednatele vč. e-mailového a telefonického informování uživatelů o obsahu a zahájení testů u Objednatele</w:t>
            </w:r>
          </w:p>
          <w:p w14:paraId="7ADB58BC" w14:textId="77777777" w:rsidR="00477F0F" w:rsidRPr="00BD66E8" w:rsidRDefault="00477F0F" w:rsidP="00A40360">
            <w:pPr>
              <w:pStyle w:val="Odstavecseseznamem"/>
              <w:numPr>
                <w:ilvl w:val="1"/>
                <w:numId w:val="29"/>
              </w:numPr>
              <w:jc w:val="both"/>
              <w:rPr>
                <w:rFonts w:asciiTheme="minorHAnsi" w:hAnsiTheme="minorHAnsi" w:cstheme="minorHAnsi"/>
                <w:sz w:val="22"/>
              </w:rPr>
            </w:pPr>
            <w:r w:rsidRPr="00BD66E8">
              <w:rPr>
                <w:rFonts w:asciiTheme="minorHAnsi" w:hAnsiTheme="minorHAnsi" w:cstheme="minorHAnsi"/>
                <w:sz w:val="22"/>
              </w:rPr>
              <w:t xml:space="preserve">Souhlas s nasazením do PROD od Objednatele po jeho vyhodnocení testů vč. informování uživatelů </w:t>
            </w:r>
          </w:p>
          <w:p w14:paraId="4BE80C5F" w14:textId="77777777" w:rsidR="00477F0F" w:rsidRPr="00BD66E8" w:rsidRDefault="00477F0F" w:rsidP="00A40360">
            <w:pPr>
              <w:pStyle w:val="Odstavecseseznamem"/>
              <w:numPr>
                <w:ilvl w:val="1"/>
                <w:numId w:val="29"/>
              </w:numPr>
              <w:jc w:val="both"/>
              <w:rPr>
                <w:rFonts w:asciiTheme="minorHAnsi" w:hAnsiTheme="minorHAnsi" w:cstheme="minorHAnsi"/>
                <w:sz w:val="22"/>
              </w:rPr>
            </w:pPr>
            <w:r w:rsidRPr="00BD66E8">
              <w:rPr>
                <w:rFonts w:asciiTheme="minorHAnsi" w:hAnsiTheme="minorHAnsi" w:cstheme="minorHAnsi"/>
                <w:sz w:val="22"/>
              </w:rPr>
              <w:t xml:space="preserve">Zajištění vzdálené asistence (jako např. Skype 4 Business, GO TO ASSIST, telefon a podobně) při testování, pokud byla zadavatelem tiketu vyžádána nebo pokud podpora 1. úrovně nerozhodne o předání k podpoře 2. a 3. úrovně. </w:t>
            </w:r>
          </w:p>
          <w:p w14:paraId="202F7DE4" w14:textId="77777777" w:rsidR="00477F0F" w:rsidRPr="00BD66E8" w:rsidRDefault="00477F0F" w:rsidP="00A40360">
            <w:pPr>
              <w:pStyle w:val="Odstavecseseznamem"/>
              <w:numPr>
                <w:ilvl w:val="0"/>
                <w:numId w:val="6"/>
              </w:numPr>
              <w:rPr>
                <w:rFonts w:asciiTheme="minorHAnsi" w:hAnsiTheme="minorHAnsi" w:cstheme="minorHAnsi"/>
                <w:sz w:val="22"/>
              </w:rPr>
            </w:pPr>
            <w:r w:rsidRPr="00BD66E8">
              <w:rPr>
                <w:rFonts w:asciiTheme="minorHAnsi" w:hAnsiTheme="minorHAnsi" w:cstheme="minorHAnsi"/>
                <w:sz w:val="22"/>
              </w:rPr>
              <w:t>Podpora provozu</w:t>
            </w:r>
          </w:p>
          <w:p w14:paraId="58FD6473" w14:textId="77777777" w:rsidR="00477F0F" w:rsidRPr="00BD66E8" w:rsidRDefault="00477F0F" w:rsidP="00A40360">
            <w:pPr>
              <w:pStyle w:val="Odstavecseseznamem"/>
              <w:numPr>
                <w:ilvl w:val="1"/>
                <w:numId w:val="30"/>
              </w:numPr>
              <w:rPr>
                <w:rFonts w:asciiTheme="minorHAnsi" w:hAnsiTheme="minorHAnsi" w:cstheme="minorHAnsi"/>
                <w:sz w:val="22"/>
              </w:rPr>
            </w:pPr>
            <w:r w:rsidRPr="00BD66E8">
              <w:rPr>
                <w:rFonts w:asciiTheme="minorHAnsi" w:hAnsiTheme="minorHAnsi" w:cstheme="minorHAnsi"/>
                <w:sz w:val="22"/>
              </w:rPr>
              <w:t>Řešení incidentů</w:t>
            </w:r>
            <w:r w:rsidR="00335351" w:rsidRPr="00BD66E8">
              <w:rPr>
                <w:rFonts w:asciiTheme="minorHAnsi" w:hAnsiTheme="minorHAnsi" w:cstheme="minorHAnsi"/>
                <w:sz w:val="22"/>
              </w:rPr>
              <w:t>, chyb, nedostatků nebo jiných požadavků uživatelů IFS</w:t>
            </w:r>
            <w:r w:rsidRPr="00BD66E8">
              <w:rPr>
                <w:rFonts w:asciiTheme="minorHAnsi" w:hAnsiTheme="minorHAnsi" w:cstheme="minorHAnsi"/>
                <w:sz w:val="22"/>
              </w:rPr>
              <w:t xml:space="preserve"> </w:t>
            </w:r>
            <w:r w:rsidR="00335351" w:rsidRPr="00BD66E8">
              <w:rPr>
                <w:rFonts w:asciiTheme="minorHAnsi" w:hAnsiTheme="minorHAnsi" w:cstheme="minorHAnsi"/>
                <w:sz w:val="22"/>
              </w:rPr>
              <w:t>(dále též „incident“) /</w:t>
            </w:r>
            <w:r w:rsidRPr="00BD66E8">
              <w:rPr>
                <w:rFonts w:asciiTheme="minorHAnsi" w:hAnsiTheme="minorHAnsi" w:cstheme="minorHAnsi"/>
                <w:sz w:val="22"/>
              </w:rPr>
              <w:t>jakéhokoliv neplánovaného přerušení služby nebo omezení její kvality</w:t>
            </w:r>
            <w:r w:rsidR="00335351" w:rsidRPr="00BD66E8">
              <w:rPr>
                <w:rFonts w:asciiTheme="minorHAnsi" w:hAnsiTheme="minorHAnsi" w:cstheme="minorHAnsi"/>
                <w:sz w:val="22"/>
              </w:rPr>
              <w:t>/</w:t>
            </w:r>
            <w:r w:rsidRPr="00BD66E8">
              <w:rPr>
                <w:rFonts w:asciiTheme="minorHAnsi" w:hAnsiTheme="minorHAnsi" w:cstheme="minorHAnsi"/>
                <w:sz w:val="22"/>
              </w:rPr>
              <w:t xml:space="preserve"> na úrovni aplikace, tato činnost se řídí metodikou ITIL</w:t>
            </w:r>
          </w:p>
          <w:p w14:paraId="0C037AB4" w14:textId="77777777" w:rsidR="00477F0F" w:rsidRPr="00BD66E8" w:rsidRDefault="00477F0F" w:rsidP="00A40360">
            <w:pPr>
              <w:pStyle w:val="Odstavecseseznamem"/>
              <w:numPr>
                <w:ilvl w:val="1"/>
                <w:numId w:val="30"/>
              </w:numPr>
              <w:rPr>
                <w:rFonts w:asciiTheme="minorHAnsi" w:hAnsiTheme="minorHAnsi" w:cstheme="minorHAnsi"/>
                <w:sz w:val="22"/>
              </w:rPr>
            </w:pPr>
            <w:r w:rsidRPr="00BD66E8">
              <w:rPr>
                <w:rFonts w:asciiTheme="minorHAnsi" w:hAnsiTheme="minorHAnsi" w:cstheme="minorHAnsi"/>
                <w:sz w:val="22"/>
              </w:rPr>
              <w:t xml:space="preserve">Řešení </w:t>
            </w:r>
            <w:r w:rsidR="00335351" w:rsidRPr="00BD66E8">
              <w:rPr>
                <w:rFonts w:asciiTheme="minorHAnsi" w:hAnsiTheme="minorHAnsi" w:cstheme="minorHAnsi"/>
                <w:sz w:val="22"/>
              </w:rPr>
              <w:t>incidentů</w:t>
            </w:r>
            <w:r w:rsidRPr="00BD66E8">
              <w:rPr>
                <w:rFonts w:asciiTheme="minorHAnsi" w:hAnsiTheme="minorHAnsi" w:cstheme="minorHAnsi"/>
                <w:sz w:val="22"/>
              </w:rPr>
              <w:t xml:space="preserve"> (příčin jednoho nebo více incidentů) na úrovni aplikace, tato činnost se řídí metodikou ITIL</w:t>
            </w:r>
          </w:p>
          <w:p w14:paraId="7C870695" w14:textId="77777777" w:rsidR="00477F0F" w:rsidRPr="00BD66E8" w:rsidRDefault="00477F0F" w:rsidP="00A40360">
            <w:pPr>
              <w:pStyle w:val="Odstavecseseznamem"/>
              <w:numPr>
                <w:ilvl w:val="1"/>
                <w:numId w:val="30"/>
              </w:numPr>
              <w:rPr>
                <w:rFonts w:asciiTheme="minorHAnsi" w:hAnsiTheme="minorHAnsi" w:cstheme="minorHAnsi"/>
                <w:sz w:val="22"/>
              </w:rPr>
            </w:pPr>
            <w:r w:rsidRPr="00BD66E8">
              <w:rPr>
                <w:rFonts w:asciiTheme="minorHAnsi" w:hAnsiTheme="minorHAnsi" w:cstheme="minorHAnsi"/>
                <w:sz w:val="22"/>
              </w:rPr>
              <w:t xml:space="preserve">Konzultace </w:t>
            </w:r>
            <w:r w:rsidR="00144D59" w:rsidRPr="00BD66E8">
              <w:rPr>
                <w:rFonts w:asciiTheme="minorHAnsi" w:hAnsiTheme="minorHAnsi" w:cstheme="minorHAnsi"/>
                <w:sz w:val="22"/>
              </w:rPr>
              <w:t xml:space="preserve">a pomoc uživatelům IFS </w:t>
            </w:r>
            <w:r w:rsidRPr="00BD66E8">
              <w:rPr>
                <w:rFonts w:asciiTheme="minorHAnsi" w:hAnsiTheme="minorHAnsi" w:cstheme="minorHAnsi"/>
                <w:sz w:val="22"/>
              </w:rPr>
              <w:t>související s řešením incidentů klasifikovaných prioritou 1-4 vzdáleně (Skype 4 Business, GO TO ASSIST, telefon) nebo v případě incidentů klasifikovaných prioritou 1-3 na vyžádání Objednatele i na místě u uživatele, který hlásí závadu (incident)</w:t>
            </w:r>
          </w:p>
          <w:p w14:paraId="63146EFF" w14:textId="77777777" w:rsidR="00477F0F" w:rsidRPr="00BD66E8" w:rsidRDefault="00477F0F" w:rsidP="00A40360">
            <w:pPr>
              <w:pStyle w:val="Odstavecseseznamem"/>
              <w:numPr>
                <w:ilvl w:val="1"/>
                <w:numId w:val="30"/>
              </w:numPr>
              <w:rPr>
                <w:rFonts w:asciiTheme="minorHAnsi" w:hAnsiTheme="minorHAnsi" w:cstheme="minorHAnsi"/>
                <w:sz w:val="22"/>
              </w:rPr>
            </w:pPr>
            <w:r w:rsidRPr="00BD66E8">
              <w:rPr>
                <w:rFonts w:asciiTheme="minorHAnsi" w:hAnsiTheme="minorHAnsi" w:cstheme="minorHAnsi"/>
                <w:sz w:val="22"/>
              </w:rPr>
              <w:t>Zpracování měsíčních statistik pro výpočet parametrů SLA, pokud jsou Objednatelem požadovány.</w:t>
            </w:r>
          </w:p>
          <w:p w14:paraId="21F329FE" w14:textId="77777777" w:rsidR="00477F0F" w:rsidRPr="00BD66E8" w:rsidRDefault="00477F0F" w:rsidP="00A40360">
            <w:pPr>
              <w:pStyle w:val="Odstavecseseznamem"/>
              <w:numPr>
                <w:ilvl w:val="0"/>
                <w:numId w:val="6"/>
              </w:numPr>
              <w:rPr>
                <w:rFonts w:asciiTheme="minorHAnsi" w:hAnsiTheme="minorHAnsi" w:cstheme="minorHAnsi"/>
                <w:sz w:val="22"/>
              </w:rPr>
            </w:pPr>
            <w:r w:rsidRPr="00BD66E8">
              <w:rPr>
                <w:rFonts w:asciiTheme="minorHAnsi" w:hAnsiTheme="minorHAnsi" w:cstheme="minorHAnsi"/>
                <w:sz w:val="22"/>
              </w:rPr>
              <w:t>Součinnost s třetími stranami v záležitostech zajištění provozu, oprav, aktualizace systému IFS a řešení</w:t>
            </w:r>
            <w:r w:rsidR="00335351" w:rsidRPr="00BD66E8">
              <w:rPr>
                <w:rFonts w:asciiTheme="minorHAnsi" w:hAnsiTheme="minorHAnsi" w:cstheme="minorHAnsi"/>
                <w:sz w:val="22"/>
              </w:rPr>
              <w:t xml:space="preserve"> incidentů </w:t>
            </w:r>
            <w:r w:rsidRPr="00BD66E8">
              <w:rPr>
                <w:rFonts w:asciiTheme="minorHAnsi" w:hAnsiTheme="minorHAnsi" w:cstheme="minorHAnsi"/>
                <w:sz w:val="22"/>
              </w:rPr>
              <w:t>jak v TEST, tak PROD.</w:t>
            </w:r>
          </w:p>
          <w:p w14:paraId="089ECAB2" w14:textId="77777777" w:rsidR="00477F0F" w:rsidRPr="00BD66E8" w:rsidRDefault="00477F0F" w:rsidP="00A40360">
            <w:pPr>
              <w:pStyle w:val="Odstavecseseznamem"/>
              <w:numPr>
                <w:ilvl w:val="0"/>
                <w:numId w:val="6"/>
              </w:numPr>
              <w:rPr>
                <w:rFonts w:asciiTheme="minorHAnsi" w:hAnsiTheme="minorHAnsi" w:cstheme="minorHAnsi"/>
                <w:sz w:val="22"/>
              </w:rPr>
            </w:pPr>
            <w:r w:rsidRPr="00BD66E8">
              <w:rPr>
                <w:rFonts w:asciiTheme="minorHAnsi" w:hAnsiTheme="minorHAnsi" w:cstheme="minorHAnsi"/>
                <w:sz w:val="22"/>
              </w:rPr>
              <w:t>Služba helpdesk</w:t>
            </w:r>
          </w:p>
          <w:p w14:paraId="4ED2C4D6" w14:textId="77777777" w:rsidR="00477F0F" w:rsidRPr="00BD66E8" w:rsidRDefault="00477F0F" w:rsidP="00A40360">
            <w:pPr>
              <w:pStyle w:val="Odstavecseseznamem"/>
              <w:numPr>
                <w:ilvl w:val="1"/>
                <w:numId w:val="6"/>
              </w:numPr>
              <w:rPr>
                <w:rFonts w:asciiTheme="minorHAnsi" w:hAnsiTheme="minorHAnsi" w:cstheme="minorHAnsi"/>
                <w:sz w:val="22"/>
              </w:rPr>
            </w:pPr>
            <w:r w:rsidRPr="00BD66E8">
              <w:rPr>
                <w:rFonts w:asciiTheme="minorHAnsi" w:hAnsiTheme="minorHAnsi" w:cstheme="minorHAnsi"/>
                <w:sz w:val="22"/>
              </w:rPr>
              <w:t>Zajištění podpory 1. úrovně</w:t>
            </w:r>
          </w:p>
          <w:p w14:paraId="06D62C19" w14:textId="77777777" w:rsidR="00477F0F" w:rsidRPr="00BD66E8" w:rsidRDefault="00477F0F" w:rsidP="00A40360">
            <w:pPr>
              <w:pStyle w:val="Odstavecseseznamem"/>
              <w:numPr>
                <w:ilvl w:val="1"/>
                <w:numId w:val="6"/>
              </w:numPr>
              <w:rPr>
                <w:rFonts w:asciiTheme="minorHAnsi" w:hAnsiTheme="minorHAnsi" w:cstheme="minorHAnsi"/>
                <w:sz w:val="22"/>
              </w:rPr>
            </w:pPr>
            <w:r w:rsidRPr="00BD66E8">
              <w:rPr>
                <w:rFonts w:asciiTheme="minorHAnsi" w:hAnsiTheme="minorHAnsi" w:cstheme="minorHAnsi"/>
                <w:sz w:val="22"/>
              </w:rPr>
              <w:t>On-line podpora uživatelů v oblasti užití aplikace IFS a při práci s daty.</w:t>
            </w:r>
          </w:p>
          <w:p w14:paraId="61667334" w14:textId="77777777" w:rsidR="00477F0F" w:rsidRPr="00BD66E8" w:rsidRDefault="00477F0F" w:rsidP="00A40360">
            <w:pPr>
              <w:pStyle w:val="Odstavecseseznamem"/>
              <w:numPr>
                <w:ilvl w:val="0"/>
                <w:numId w:val="6"/>
              </w:numPr>
              <w:rPr>
                <w:rFonts w:asciiTheme="minorHAnsi" w:hAnsiTheme="minorHAnsi" w:cstheme="minorHAnsi"/>
                <w:sz w:val="22"/>
              </w:rPr>
            </w:pPr>
            <w:r w:rsidRPr="00BD66E8">
              <w:rPr>
                <w:rFonts w:asciiTheme="minorHAnsi" w:hAnsiTheme="minorHAnsi" w:cstheme="minorHAnsi"/>
                <w:sz w:val="22"/>
              </w:rPr>
              <w:t>Komunikace mezi IFS a IISSP</w:t>
            </w:r>
          </w:p>
          <w:p w14:paraId="325E6D9B" w14:textId="77777777" w:rsidR="00477F0F" w:rsidRPr="00BD66E8" w:rsidRDefault="00477F0F" w:rsidP="00A40360">
            <w:pPr>
              <w:pStyle w:val="Odstavecseseznamem"/>
              <w:numPr>
                <w:ilvl w:val="1"/>
                <w:numId w:val="6"/>
              </w:numPr>
              <w:rPr>
                <w:rFonts w:asciiTheme="minorHAnsi" w:hAnsiTheme="minorHAnsi" w:cstheme="minorHAnsi"/>
                <w:sz w:val="22"/>
              </w:rPr>
            </w:pPr>
            <w:r w:rsidRPr="00BD66E8">
              <w:rPr>
                <w:rFonts w:asciiTheme="minorHAnsi" w:hAnsiTheme="minorHAnsi" w:cstheme="minorHAnsi"/>
                <w:sz w:val="22"/>
              </w:rPr>
              <w:t>Diagnostika závad komunikace s IISSP</w:t>
            </w:r>
          </w:p>
          <w:p w14:paraId="6B9F935F" w14:textId="77777777" w:rsidR="00477F0F" w:rsidRPr="00BD66E8" w:rsidRDefault="00477F0F" w:rsidP="00A40360">
            <w:pPr>
              <w:pStyle w:val="Odstavecseseznamem"/>
              <w:numPr>
                <w:ilvl w:val="1"/>
                <w:numId w:val="6"/>
              </w:numPr>
              <w:rPr>
                <w:rFonts w:asciiTheme="minorHAnsi" w:hAnsiTheme="minorHAnsi" w:cstheme="minorHAnsi"/>
                <w:sz w:val="22"/>
              </w:rPr>
            </w:pPr>
            <w:r w:rsidRPr="00BD66E8">
              <w:rPr>
                <w:rFonts w:asciiTheme="minorHAnsi" w:hAnsiTheme="minorHAnsi" w:cstheme="minorHAnsi"/>
                <w:sz w:val="22"/>
              </w:rPr>
              <w:t>Zajištění kontaktu s helpdeskem IISSP v případech nesprávné komunikace IFS s ISSP za účelem zjištění příčiny</w:t>
            </w:r>
          </w:p>
          <w:p w14:paraId="63E588F6" w14:textId="77777777" w:rsidR="00477F0F" w:rsidRPr="00BD66E8" w:rsidRDefault="00477F0F" w:rsidP="00A40360">
            <w:pPr>
              <w:pStyle w:val="Odstavecseseznamem"/>
              <w:numPr>
                <w:ilvl w:val="1"/>
                <w:numId w:val="6"/>
              </w:numPr>
              <w:rPr>
                <w:rFonts w:asciiTheme="minorHAnsi" w:hAnsiTheme="minorHAnsi" w:cstheme="minorHAnsi"/>
                <w:sz w:val="22"/>
              </w:rPr>
            </w:pPr>
            <w:r w:rsidRPr="00BD66E8">
              <w:rPr>
                <w:rFonts w:asciiTheme="minorHAnsi" w:hAnsiTheme="minorHAnsi" w:cstheme="minorHAnsi"/>
                <w:sz w:val="22"/>
              </w:rPr>
              <w:lastRenderedPageBreak/>
              <w:t xml:space="preserve">Řešení incidentů na úrovni aplikace souvisejících s vadným přenosem/komunikací IFS do nebo z IISSP, jsou-li zapříčiněny vadou nebo změnami v IFS. </w:t>
            </w:r>
          </w:p>
          <w:p w14:paraId="77C44378" w14:textId="77777777" w:rsidR="00477F0F" w:rsidRPr="00BD66E8" w:rsidRDefault="00477F0F" w:rsidP="00A40360">
            <w:pPr>
              <w:pStyle w:val="Odstavecseseznamem"/>
              <w:numPr>
                <w:ilvl w:val="0"/>
                <w:numId w:val="6"/>
              </w:numPr>
              <w:rPr>
                <w:rFonts w:asciiTheme="minorHAnsi" w:hAnsiTheme="minorHAnsi" w:cstheme="minorHAnsi"/>
                <w:sz w:val="22"/>
              </w:rPr>
            </w:pPr>
            <w:r w:rsidRPr="00BD66E8">
              <w:rPr>
                <w:rFonts w:asciiTheme="minorHAnsi" w:hAnsiTheme="minorHAnsi" w:cstheme="minorHAnsi"/>
                <w:sz w:val="22"/>
              </w:rPr>
              <w:t>Komunikace s uživateli a příjem jejich požadavků</w:t>
            </w:r>
          </w:p>
          <w:p w14:paraId="3F5D4755" w14:textId="77777777" w:rsidR="00477F0F" w:rsidRPr="00BD66E8" w:rsidRDefault="00477F0F" w:rsidP="00A40360">
            <w:pPr>
              <w:pStyle w:val="Odstavecseseznamem"/>
              <w:numPr>
                <w:ilvl w:val="1"/>
                <w:numId w:val="6"/>
              </w:numPr>
              <w:rPr>
                <w:rFonts w:asciiTheme="minorHAnsi" w:hAnsiTheme="minorHAnsi" w:cstheme="minorHAnsi"/>
                <w:sz w:val="22"/>
              </w:rPr>
            </w:pPr>
            <w:r w:rsidRPr="00BD66E8">
              <w:rPr>
                <w:rFonts w:asciiTheme="minorHAnsi" w:hAnsiTheme="minorHAnsi" w:cstheme="minorHAnsi"/>
                <w:sz w:val="22"/>
              </w:rPr>
              <w:t>Telefonicky</w:t>
            </w:r>
          </w:p>
          <w:p w14:paraId="788661B7" w14:textId="77777777" w:rsidR="00477F0F" w:rsidRPr="00BD66E8" w:rsidRDefault="00477F0F" w:rsidP="00A40360">
            <w:pPr>
              <w:pStyle w:val="Odstavecseseznamem"/>
              <w:numPr>
                <w:ilvl w:val="1"/>
                <w:numId w:val="6"/>
              </w:numPr>
              <w:rPr>
                <w:rFonts w:asciiTheme="minorHAnsi" w:hAnsiTheme="minorHAnsi" w:cstheme="minorHAnsi"/>
                <w:sz w:val="22"/>
              </w:rPr>
            </w:pPr>
            <w:r w:rsidRPr="00BD66E8">
              <w:rPr>
                <w:rFonts w:asciiTheme="minorHAnsi" w:hAnsiTheme="minorHAnsi" w:cstheme="minorHAnsi"/>
                <w:sz w:val="22"/>
              </w:rPr>
              <w:t>V e-mailové formě</w:t>
            </w:r>
          </w:p>
          <w:p w14:paraId="565FA184" w14:textId="77777777" w:rsidR="00477F0F" w:rsidRPr="00BD66E8" w:rsidRDefault="00477F0F" w:rsidP="00A40360">
            <w:pPr>
              <w:pStyle w:val="Odstavecseseznamem"/>
              <w:numPr>
                <w:ilvl w:val="1"/>
                <w:numId w:val="6"/>
              </w:numPr>
              <w:rPr>
                <w:rFonts w:asciiTheme="minorHAnsi" w:hAnsiTheme="minorHAnsi" w:cstheme="minorHAnsi"/>
                <w:sz w:val="22"/>
              </w:rPr>
            </w:pPr>
            <w:r w:rsidRPr="00BD66E8">
              <w:rPr>
                <w:rFonts w:asciiTheme="minorHAnsi" w:hAnsiTheme="minorHAnsi" w:cstheme="minorHAnsi"/>
                <w:sz w:val="22"/>
              </w:rPr>
              <w:t>Prostřednictvím webového rozhraní TS.</w:t>
            </w:r>
          </w:p>
          <w:p w14:paraId="2DC41E7E" w14:textId="77777777" w:rsidR="00477F0F" w:rsidRPr="00BD66E8" w:rsidRDefault="00477F0F" w:rsidP="00D57843">
            <w:pPr>
              <w:ind w:left="1080"/>
              <w:rPr>
                <w:rFonts w:asciiTheme="minorHAnsi" w:hAnsiTheme="minorHAnsi" w:cstheme="minorHAnsi"/>
              </w:rPr>
            </w:pPr>
          </w:p>
          <w:p w14:paraId="57D2A3EF" w14:textId="77777777" w:rsidR="00477F0F" w:rsidRPr="00BD66E8" w:rsidRDefault="00477F0F" w:rsidP="00B64E47">
            <w:pPr>
              <w:ind w:firstLine="0"/>
              <w:rPr>
                <w:rFonts w:asciiTheme="minorHAnsi" w:hAnsiTheme="minorHAnsi" w:cstheme="minorHAnsi"/>
              </w:rPr>
            </w:pPr>
            <w:r w:rsidRPr="00BD66E8">
              <w:rPr>
                <w:rFonts w:asciiTheme="minorHAnsi" w:hAnsiTheme="minorHAnsi" w:cstheme="minorHAnsi"/>
              </w:rPr>
              <w:t xml:space="preserve">Tyto činnosti se řídí principy </w:t>
            </w:r>
            <w:proofErr w:type="spellStart"/>
            <w:r w:rsidRPr="00BD66E8">
              <w:rPr>
                <w:rFonts w:asciiTheme="minorHAnsi" w:hAnsiTheme="minorHAnsi" w:cstheme="minorHAnsi"/>
              </w:rPr>
              <w:t>Change</w:t>
            </w:r>
            <w:proofErr w:type="spellEnd"/>
            <w:r w:rsidRPr="00BD66E8">
              <w:rPr>
                <w:rFonts w:asciiTheme="minorHAnsi" w:hAnsiTheme="minorHAnsi" w:cstheme="minorHAnsi"/>
              </w:rPr>
              <w:t xml:space="preserve"> Managementu, Incident Managementu a </w:t>
            </w:r>
            <w:proofErr w:type="spellStart"/>
            <w:r w:rsidRPr="00BD66E8">
              <w:rPr>
                <w:rFonts w:asciiTheme="minorHAnsi" w:hAnsiTheme="minorHAnsi" w:cstheme="minorHAnsi"/>
              </w:rPr>
              <w:t>Release</w:t>
            </w:r>
            <w:proofErr w:type="spellEnd"/>
            <w:r w:rsidRPr="00BD66E8">
              <w:rPr>
                <w:rFonts w:asciiTheme="minorHAnsi" w:hAnsiTheme="minorHAnsi" w:cstheme="minorHAnsi"/>
              </w:rPr>
              <w:t xml:space="preserve"> Managementu dle metodiky ITIL.</w:t>
            </w:r>
          </w:p>
        </w:tc>
      </w:tr>
      <w:tr w:rsidR="00477F0F" w:rsidRPr="00BD66E8" w14:paraId="19EA7F51" w14:textId="77777777" w:rsidTr="00D57843">
        <w:tc>
          <w:tcPr>
            <w:tcW w:w="2410" w:type="dxa"/>
          </w:tcPr>
          <w:p w14:paraId="4B302CC1" w14:textId="77777777" w:rsidR="00477F0F" w:rsidRPr="00BD66E8" w:rsidRDefault="00477F0F" w:rsidP="00D57843">
            <w:pPr>
              <w:rPr>
                <w:rFonts w:asciiTheme="minorHAnsi" w:hAnsiTheme="minorHAnsi" w:cstheme="minorHAnsi"/>
              </w:rPr>
            </w:pPr>
            <w:r w:rsidRPr="00BD66E8">
              <w:rPr>
                <w:rFonts w:asciiTheme="minorHAnsi" w:hAnsiTheme="minorHAnsi" w:cstheme="minorHAnsi"/>
              </w:rPr>
              <w:lastRenderedPageBreak/>
              <w:t>Akceptace služby</w:t>
            </w:r>
          </w:p>
        </w:tc>
        <w:tc>
          <w:tcPr>
            <w:tcW w:w="7224" w:type="dxa"/>
            <w:gridSpan w:val="2"/>
          </w:tcPr>
          <w:p w14:paraId="1231C1F5" w14:textId="77777777" w:rsidR="00477F0F" w:rsidRPr="00BD66E8" w:rsidRDefault="00477F0F" w:rsidP="00B64E47">
            <w:pPr>
              <w:ind w:firstLine="0"/>
              <w:rPr>
                <w:rFonts w:asciiTheme="minorHAnsi" w:hAnsiTheme="minorHAnsi" w:cstheme="minorHAnsi"/>
              </w:rPr>
            </w:pPr>
            <w:r w:rsidRPr="00BD66E8">
              <w:rPr>
                <w:rFonts w:asciiTheme="minorHAnsi" w:hAnsiTheme="minorHAnsi" w:cstheme="minorHAnsi"/>
              </w:rPr>
              <w:t>Služby budou poskytovány průběžně a předávány na základě měsíčního protokolu předkládaným Poskytovatelem Objednateli stanovenou vzájemně odsouhlasenou formou. Akceptační procedura je řešena monitorováním a reportováním sjednaných parametrů (SLA). Součástí měsíčního protokolu je měsíční zpráva.</w:t>
            </w:r>
          </w:p>
        </w:tc>
      </w:tr>
      <w:tr w:rsidR="00477F0F" w:rsidRPr="00BD66E8" w14:paraId="187CD2E7" w14:textId="77777777" w:rsidTr="00D57843">
        <w:tc>
          <w:tcPr>
            <w:tcW w:w="2410" w:type="dxa"/>
          </w:tcPr>
          <w:p w14:paraId="5422F973" w14:textId="77777777" w:rsidR="00477F0F" w:rsidRPr="00BD66E8" w:rsidRDefault="00477F0F" w:rsidP="00D57843">
            <w:pPr>
              <w:rPr>
                <w:rFonts w:asciiTheme="minorHAnsi" w:hAnsiTheme="minorHAnsi" w:cstheme="minorHAnsi"/>
              </w:rPr>
            </w:pPr>
            <w:r w:rsidRPr="00BD66E8">
              <w:rPr>
                <w:rFonts w:asciiTheme="minorHAnsi" w:hAnsiTheme="minorHAnsi" w:cstheme="minorHAnsi"/>
              </w:rPr>
              <w:t>Sledované období</w:t>
            </w:r>
          </w:p>
        </w:tc>
        <w:tc>
          <w:tcPr>
            <w:tcW w:w="7224" w:type="dxa"/>
            <w:gridSpan w:val="2"/>
          </w:tcPr>
          <w:p w14:paraId="5CC8A55D" w14:textId="77777777" w:rsidR="00477F0F" w:rsidRPr="00BD66E8" w:rsidRDefault="00477F0F" w:rsidP="00B64E47">
            <w:pPr>
              <w:ind w:firstLine="0"/>
              <w:rPr>
                <w:rFonts w:asciiTheme="minorHAnsi" w:hAnsiTheme="minorHAnsi" w:cstheme="minorHAnsi"/>
              </w:rPr>
            </w:pPr>
            <w:r w:rsidRPr="00BD66E8">
              <w:rPr>
                <w:rFonts w:asciiTheme="minorHAnsi" w:hAnsiTheme="minorHAnsi" w:cstheme="minorHAnsi"/>
              </w:rPr>
              <w:t>Kalendářní měsíc</w:t>
            </w:r>
          </w:p>
        </w:tc>
      </w:tr>
      <w:tr w:rsidR="00477F0F" w:rsidRPr="00BD66E8" w14:paraId="14093914" w14:textId="77777777" w:rsidTr="00D57843">
        <w:tc>
          <w:tcPr>
            <w:tcW w:w="9634" w:type="dxa"/>
            <w:gridSpan w:val="3"/>
            <w:shd w:val="clear" w:color="auto" w:fill="FFF2CC" w:themeFill="accent4" w:themeFillTint="33"/>
          </w:tcPr>
          <w:p w14:paraId="07B3B3E6" w14:textId="77777777" w:rsidR="00477F0F" w:rsidRPr="00BD66E8" w:rsidRDefault="00477F0F" w:rsidP="00D57843">
            <w:pPr>
              <w:rPr>
                <w:rFonts w:asciiTheme="minorHAnsi" w:hAnsiTheme="minorHAnsi" w:cstheme="minorHAnsi"/>
              </w:rPr>
            </w:pPr>
            <w:r w:rsidRPr="00BD66E8">
              <w:rPr>
                <w:rFonts w:asciiTheme="minorHAnsi" w:hAnsiTheme="minorHAnsi" w:cstheme="minorHAnsi"/>
              </w:rPr>
              <w:t>SLA parametry služby KL003</w:t>
            </w:r>
          </w:p>
        </w:tc>
      </w:tr>
      <w:tr w:rsidR="00477F0F" w:rsidRPr="00BD66E8" w14:paraId="230673EB" w14:textId="77777777" w:rsidTr="00D57843">
        <w:tc>
          <w:tcPr>
            <w:tcW w:w="2410" w:type="dxa"/>
            <w:shd w:val="clear" w:color="auto" w:fill="E7E6E6" w:themeFill="background2"/>
          </w:tcPr>
          <w:p w14:paraId="40DF626C" w14:textId="77777777" w:rsidR="00477F0F" w:rsidRPr="00BD66E8" w:rsidRDefault="00477F0F" w:rsidP="00A25219">
            <w:pPr>
              <w:jc w:val="center"/>
              <w:rPr>
                <w:rFonts w:asciiTheme="minorHAnsi" w:hAnsiTheme="minorHAnsi" w:cstheme="minorHAnsi"/>
              </w:rPr>
            </w:pPr>
            <w:r w:rsidRPr="00BD66E8">
              <w:rPr>
                <w:rFonts w:asciiTheme="minorHAnsi" w:hAnsiTheme="minorHAnsi" w:cstheme="minorHAnsi"/>
              </w:rPr>
              <w:t>Služba</w:t>
            </w:r>
          </w:p>
        </w:tc>
        <w:tc>
          <w:tcPr>
            <w:tcW w:w="2911" w:type="dxa"/>
            <w:shd w:val="clear" w:color="auto" w:fill="E7E6E6" w:themeFill="background2"/>
          </w:tcPr>
          <w:p w14:paraId="54CF9EE0" w14:textId="77777777" w:rsidR="00477F0F" w:rsidRPr="00BD66E8" w:rsidRDefault="00477F0F" w:rsidP="00A25219">
            <w:pPr>
              <w:jc w:val="center"/>
              <w:rPr>
                <w:rFonts w:asciiTheme="minorHAnsi" w:hAnsiTheme="minorHAnsi" w:cstheme="minorHAnsi"/>
              </w:rPr>
            </w:pPr>
            <w:r w:rsidRPr="00BD66E8">
              <w:rPr>
                <w:rFonts w:asciiTheme="minorHAnsi" w:hAnsiTheme="minorHAnsi" w:cstheme="minorHAnsi"/>
              </w:rPr>
              <w:t>Garantovaná dostupnost služby ve sledovaném období (%)</w:t>
            </w:r>
          </w:p>
        </w:tc>
        <w:tc>
          <w:tcPr>
            <w:tcW w:w="4313" w:type="dxa"/>
            <w:shd w:val="clear" w:color="auto" w:fill="E7E6E6" w:themeFill="background2"/>
          </w:tcPr>
          <w:p w14:paraId="3C0EE8D1" w14:textId="77777777" w:rsidR="00477F0F" w:rsidRPr="00BD66E8" w:rsidRDefault="00477F0F" w:rsidP="00A25219">
            <w:pPr>
              <w:jc w:val="center"/>
              <w:rPr>
                <w:rFonts w:asciiTheme="minorHAnsi" w:hAnsiTheme="minorHAnsi" w:cstheme="minorHAnsi"/>
              </w:rPr>
            </w:pPr>
            <w:r w:rsidRPr="00BD66E8">
              <w:rPr>
                <w:rFonts w:asciiTheme="minorHAnsi" w:hAnsiTheme="minorHAnsi" w:cstheme="minorHAnsi"/>
              </w:rPr>
              <w:t>Rozsah zaručeného provozu služby</w:t>
            </w:r>
          </w:p>
        </w:tc>
      </w:tr>
      <w:tr w:rsidR="00477F0F" w:rsidRPr="00BD66E8" w14:paraId="18EE5C74" w14:textId="77777777" w:rsidTr="00D57843">
        <w:tc>
          <w:tcPr>
            <w:tcW w:w="2410" w:type="dxa"/>
          </w:tcPr>
          <w:p w14:paraId="4999B79E" w14:textId="77777777" w:rsidR="00477F0F" w:rsidRPr="00BD66E8" w:rsidRDefault="00477F0F" w:rsidP="00D57843">
            <w:pPr>
              <w:jc w:val="center"/>
              <w:rPr>
                <w:rFonts w:asciiTheme="minorHAnsi" w:hAnsiTheme="minorHAnsi" w:cstheme="minorHAnsi"/>
              </w:rPr>
            </w:pPr>
            <w:r w:rsidRPr="00BD66E8">
              <w:rPr>
                <w:rFonts w:asciiTheme="minorHAnsi" w:hAnsiTheme="minorHAnsi" w:cstheme="minorHAnsi"/>
              </w:rPr>
              <w:t>Dostupnost podpory L1</w:t>
            </w:r>
          </w:p>
        </w:tc>
        <w:tc>
          <w:tcPr>
            <w:tcW w:w="2911" w:type="dxa"/>
            <w:vAlign w:val="center"/>
          </w:tcPr>
          <w:p w14:paraId="2925F98C" w14:textId="77777777" w:rsidR="00477F0F" w:rsidRPr="00BD66E8" w:rsidRDefault="00477F0F" w:rsidP="00D57843">
            <w:pPr>
              <w:jc w:val="center"/>
              <w:rPr>
                <w:rFonts w:asciiTheme="minorHAnsi" w:hAnsiTheme="minorHAnsi" w:cstheme="minorHAnsi"/>
              </w:rPr>
            </w:pPr>
            <w:r w:rsidRPr="00BD66E8">
              <w:rPr>
                <w:rFonts w:asciiTheme="minorHAnsi" w:hAnsiTheme="minorHAnsi" w:cstheme="minorHAnsi"/>
              </w:rPr>
              <w:t>95,00</w:t>
            </w:r>
          </w:p>
        </w:tc>
        <w:tc>
          <w:tcPr>
            <w:tcW w:w="4313" w:type="dxa"/>
            <w:vAlign w:val="center"/>
          </w:tcPr>
          <w:p w14:paraId="30E33ED6" w14:textId="77777777" w:rsidR="00477F0F" w:rsidRPr="00BD66E8" w:rsidRDefault="00477F0F" w:rsidP="00D57843">
            <w:pPr>
              <w:jc w:val="center"/>
              <w:rPr>
                <w:rFonts w:asciiTheme="minorHAnsi" w:hAnsiTheme="minorHAnsi" w:cstheme="minorHAnsi"/>
              </w:rPr>
            </w:pPr>
            <w:r w:rsidRPr="00BD66E8">
              <w:rPr>
                <w:rFonts w:asciiTheme="minorHAnsi" w:hAnsiTheme="minorHAnsi" w:cstheme="minorHAnsi"/>
              </w:rPr>
              <w:t>Po – Pá 8:00 až 16:00</w:t>
            </w:r>
          </w:p>
        </w:tc>
      </w:tr>
      <w:tr w:rsidR="00477F0F" w:rsidRPr="00EC5682" w14:paraId="44BC6610" w14:textId="77777777" w:rsidTr="00D57843">
        <w:tc>
          <w:tcPr>
            <w:tcW w:w="9634" w:type="dxa"/>
            <w:gridSpan w:val="3"/>
          </w:tcPr>
          <w:p w14:paraId="0B5D9746" w14:textId="77777777" w:rsidR="00477F0F" w:rsidRPr="00BD66E8" w:rsidRDefault="00477F0F" w:rsidP="00D57843">
            <w:pPr>
              <w:rPr>
                <w:rFonts w:asciiTheme="minorHAnsi" w:hAnsiTheme="minorHAnsi" w:cstheme="minorHAnsi"/>
              </w:rPr>
            </w:pPr>
          </w:p>
          <w:p w14:paraId="208116B3" w14:textId="77777777" w:rsidR="00477F0F" w:rsidRPr="00BD66E8" w:rsidRDefault="00477F0F" w:rsidP="00D57843">
            <w:pPr>
              <w:rPr>
                <w:rFonts w:asciiTheme="minorHAnsi" w:hAnsiTheme="minorHAnsi" w:cstheme="minorHAnsi"/>
              </w:rPr>
            </w:pPr>
            <w:r w:rsidRPr="00BD66E8">
              <w:rPr>
                <w:rFonts w:asciiTheme="minorHAnsi" w:hAnsiTheme="minorHAnsi" w:cstheme="minorHAnsi"/>
              </w:rPr>
              <w:t>Dostupnost služby:</w:t>
            </w:r>
          </w:p>
          <w:p w14:paraId="13508255" w14:textId="77777777" w:rsidR="00477F0F" w:rsidRPr="00BD66E8" w:rsidRDefault="00477F0F" w:rsidP="00A40360">
            <w:pPr>
              <w:pStyle w:val="Odstavecseseznamem"/>
              <w:numPr>
                <w:ilvl w:val="0"/>
                <w:numId w:val="5"/>
              </w:numPr>
              <w:rPr>
                <w:rFonts w:asciiTheme="minorHAnsi" w:hAnsiTheme="minorHAnsi" w:cstheme="minorHAnsi"/>
                <w:sz w:val="22"/>
              </w:rPr>
            </w:pPr>
            <w:r w:rsidRPr="00BD66E8">
              <w:rPr>
                <w:rFonts w:asciiTheme="minorHAnsi" w:hAnsiTheme="minorHAnsi" w:cstheme="minorHAnsi"/>
                <w:sz w:val="22"/>
              </w:rPr>
              <w:t>znamená, že všichni uživatelé dané služby ji mohou v plném rozsahu využívat - v opačném případě je služba nedostupná</w:t>
            </w:r>
          </w:p>
          <w:p w14:paraId="12A4BE4A" w14:textId="77777777" w:rsidR="00477F0F" w:rsidRPr="00BD66E8" w:rsidRDefault="00477F0F" w:rsidP="00A40360">
            <w:pPr>
              <w:pStyle w:val="Odstavecseseznamem"/>
              <w:numPr>
                <w:ilvl w:val="0"/>
                <w:numId w:val="5"/>
              </w:numPr>
              <w:rPr>
                <w:rFonts w:asciiTheme="minorHAnsi" w:hAnsiTheme="minorHAnsi" w:cstheme="minorHAnsi"/>
                <w:sz w:val="22"/>
              </w:rPr>
            </w:pPr>
            <w:r w:rsidRPr="00BD66E8">
              <w:rPr>
                <w:rFonts w:asciiTheme="minorHAnsi" w:hAnsiTheme="minorHAnsi" w:cstheme="minorHAnsi"/>
                <w:sz w:val="22"/>
              </w:rPr>
              <w:t>se vypočítává pouze z období vymezeného pojmem „Rozsah zaručeného provozu služby“. Do nedostupnosti se rovněž započítávají plánované odstávky, pokud se uskutečnily v období zaručeného provozu služby</w:t>
            </w:r>
          </w:p>
          <w:p w14:paraId="5524D454" w14:textId="77777777" w:rsidR="00477F0F" w:rsidRPr="00BD66E8" w:rsidRDefault="00477F0F" w:rsidP="00A40360">
            <w:pPr>
              <w:pStyle w:val="Odstavecseseznamem"/>
              <w:numPr>
                <w:ilvl w:val="0"/>
                <w:numId w:val="5"/>
              </w:numPr>
              <w:rPr>
                <w:rFonts w:asciiTheme="minorHAnsi" w:hAnsiTheme="minorHAnsi" w:cstheme="minorHAnsi"/>
                <w:sz w:val="22"/>
              </w:rPr>
            </w:pPr>
            <w:r w:rsidRPr="00BD66E8">
              <w:rPr>
                <w:rFonts w:asciiTheme="minorHAnsi" w:hAnsiTheme="minorHAnsi" w:cstheme="minorHAnsi"/>
                <w:sz w:val="22"/>
              </w:rPr>
              <w:t>do neplnění dostupnosti služby se nezapočítává doba, po kterou byla služba nedostupná z prokazatelných důvodů mimo působnost Poskytovatele služby, nebo doba, po kterou Poskytovatel čekal na součinnost Objednatele</w:t>
            </w:r>
          </w:p>
          <w:p w14:paraId="00F2843E" w14:textId="77777777" w:rsidR="00477F0F" w:rsidRPr="00BD66E8" w:rsidRDefault="00477F0F" w:rsidP="00A40360">
            <w:pPr>
              <w:pStyle w:val="Odstavecseseznamem"/>
              <w:numPr>
                <w:ilvl w:val="0"/>
                <w:numId w:val="5"/>
              </w:numPr>
              <w:rPr>
                <w:rFonts w:asciiTheme="minorHAnsi" w:hAnsiTheme="minorHAnsi" w:cstheme="minorHAnsi"/>
                <w:sz w:val="22"/>
              </w:rPr>
            </w:pPr>
            <w:r w:rsidRPr="00BD66E8">
              <w:rPr>
                <w:rFonts w:asciiTheme="minorHAnsi" w:hAnsiTheme="minorHAnsi" w:cstheme="minorHAnsi"/>
                <w:sz w:val="22"/>
              </w:rPr>
              <w:t>se ve sledovaném období kalendářního měsíce se vypočítá jako:</w:t>
            </w:r>
          </w:p>
          <w:p w14:paraId="72C7FD50" w14:textId="635DE19D" w:rsidR="00477F0F" w:rsidRPr="00EC5682" w:rsidRDefault="00477F0F" w:rsidP="00D57843">
            <w:pPr>
              <w:pStyle w:val="Odstavecseseznamem"/>
              <w:rPr>
                <w:rFonts w:asciiTheme="minorHAnsi" w:hAnsiTheme="minorHAnsi" w:cstheme="minorHAnsi"/>
                <w:sz w:val="22"/>
              </w:rPr>
            </w:pPr>
            <m:oMathPara>
              <m:oMath>
                <m:r>
                  <w:rPr>
                    <w:rFonts w:ascii="Cambria Math" w:hAnsi="Cambria Math" w:cstheme="minorHAnsi"/>
                    <w:sz w:val="22"/>
                  </w:rPr>
                  <m:t xml:space="preserve">Dostupnost  podpory L1 </m:t>
                </m:r>
                <m:d>
                  <m:dPr>
                    <m:ctrlPr>
                      <w:rPr>
                        <w:rFonts w:ascii="Cambria Math" w:hAnsi="Cambria Math" w:cstheme="minorHAnsi"/>
                        <w:i/>
                        <w:sz w:val="22"/>
                      </w:rPr>
                    </m:ctrlPr>
                  </m:dPr>
                  <m:e>
                    <m:r>
                      <w:rPr>
                        <w:rFonts w:ascii="Cambria Math" w:hAnsi="Cambria Math" w:cstheme="minorHAnsi"/>
                        <w:sz w:val="22"/>
                      </w:rPr>
                      <m:t>v %</m:t>
                    </m:r>
                  </m:e>
                </m:d>
                <m:r>
                  <w:rPr>
                    <w:rFonts w:ascii="Cambria Math" w:hAnsi="Cambria Math" w:cstheme="minorHAnsi"/>
                    <w:sz w:val="22"/>
                  </w:rPr>
                  <m:t xml:space="preserve">= </m:t>
                </m:r>
                <m:f>
                  <m:fPr>
                    <m:ctrlPr>
                      <w:rPr>
                        <w:rFonts w:ascii="Cambria Math" w:hAnsi="Cambria Math" w:cstheme="minorHAnsi"/>
                        <w:i/>
                        <w:sz w:val="22"/>
                      </w:rPr>
                    </m:ctrlPr>
                  </m:fPr>
                  <m:num>
                    <m:r>
                      <w:rPr>
                        <w:rFonts w:ascii="Cambria Math" w:hAnsi="Cambria Math" w:cstheme="minorHAnsi"/>
                        <w:sz w:val="22"/>
                      </w:rPr>
                      <m:t>počet minut výpadku ve sledovaném odbobí</m:t>
                    </m:r>
                  </m:num>
                  <m:den>
                    <m:r>
                      <w:rPr>
                        <w:rFonts w:ascii="Cambria Math" w:hAnsi="Cambria Math" w:cstheme="minorHAnsi"/>
                        <w:sz w:val="22"/>
                      </w:rPr>
                      <m:t>počet pracovních dní ve sledovaném odbobí*60*8</m:t>
                    </m:r>
                  </m:den>
                </m:f>
                <m:r>
                  <w:rPr>
                    <w:rFonts w:ascii="Cambria Math" w:hAnsi="Cambria Math" w:cstheme="minorHAnsi"/>
                    <w:sz w:val="22"/>
                  </w:rPr>
                  <m:t>*100</m:t>
                </m:r>
              </m:oMath>
            </m:oMathPara>
          </w:p>
          <w:p w14:paraId="20BC1CBF" w14:textId="77777777" w:rsidR="00477F0F" w:rsidRPr="00EC5682" w:rsidRDefault="00477F0F" w:rsidP="00D57843">
            <w:pPr>
              <w:rPr>
                <w:rFonts w:asciiTheme="minorHAnsi" w:hAnsiTheme="minorHAnsi" w:cstheme="minorHAnsi"/>
              </w:rPr>
            </w:pPr>
            <w:r w:rsidRPr="00EC5682">
              <w:rPr>
                <w:rFonts w:asciiTheme="minorHAnsi" w:hAnsiTheme="minorHAnsi" w:cstheme="minorHAnsi"/>
              </w:rPr>
              <w:t>Nedostupnost služby:</w:t>
            </w:r>
          </w:p>
          <w:p w14:paraId="6BA78DB2" w14:textId="77777777" w:rsidR="00477F0F" w:rsidRPr="00EC5682" w:rsidRDefault="00477F0F" w:rsidP="00A40360">
            <w:pPr>
              <w:pStyle w:val="Odstavecseseznamem"/>
              <w:numPr>
                <w:ilvl w:val="0"/>
                <w:numId w:val="6"/>
              </w:numPr>
              <w:rPr>
                <w:rFonts w:asciiTheme="minorHAnsi" w:hAnsiTheme="minorHAnsi" w:cstheme="minorHAnsi"/>
                <w:sz w:val="22"/>
              </w:rPr>
            </w:pPr>
            <w:r w:rsidRPr="00EC5682">
              <w:rPr>
                <w:rFonts w:asciiTheme="minorHAnsi" w:hAnsiTheme="minorHAnsi" w:cstheme="minorHAnsi"/>
                <w:sz w:val="22"/>
              </w:rPr>
              <w:t>se měří a prokazuje výhradně stavovým průběhem dle evidenčního čísla tiketu v TS, kterým byla nedostupnost služby nahlášena Objednatelem, nebo v případě nedostupnosti TS písemnou korespondencí k nedostupnosti služby</w:t>
            </w:r>
          </w:p>
          <w:p w14:paraId="15F3DC5A" w14:textId="77777777" w:rsidR="00477F0F" w:rsidRPr="00EC5682" w:rsidRDefault="00477F0F" w:rsidP="00D57843">
            <w:pPr>
              <w:pStyle w:val="Odstavecseseznamem"/>
              <w:rPr>
                <w:rFonts w:asciiTheme="minorHAnsi" w:hAnsiTheme="minorHAnsi" w:cstheme="minorHAnsi"/>
                <w:sz w:val="22"/>
              </w:rPr>
            </w:pPr>
          </w:p>
          <w:p w14:paraId="475937BF" w14:textId="77777777" w:rsidR="00477F0F" w:rsidRPr="00EC5682" w:rsidRDefault="00477F0F" w:rsidP="00561F3C">
            <w:pPr>
              <w:ind w:firstLine="0"/>
              <w:rPr>
                <w:rFonts w:asciiTheme="minorHAnsi" w:hAnsiTheme="minorHAnsi" w:cstheme="minorHAnsi"/>
              </w:rPr>
            </w:pPr>
            <w:r w:rsidRPr="00EC5682">
              <w:rPr>
                <w:rFonts w:asciiTheme="minorHAnsi" w:hAnsiTheme="minorHAnsi" w:cstheme="minorHAnsi"/>
              </w:rPr>
              <w:t xml:space="preserve">Za neplnění garantované dostupnosti za sledované období </w:t>
            </w:r>
            <w:proofErr w:type="gramStart"/>
            <w:r w:rsidRPr="00EC5682">
              <w:rPr>
                <w:rFonts w:asciiTheme="minorHAnsi" w:hAnsiTheme="minorHAnsi" w:cstheme="minorHAnsi"/>
              </w:rPr>
              <w:t>o</w:t>
            </w:r>
            <w:proofErr w:type="gramEnd"/>
            <w:r w:rsidRPr="00EC5682">
              <w:rPr>
                <w:rFonts w:asciiTheme="minorHAnsi" w:hAnsiTheme="minorHAnsi" w:cstheme="minorHAnsi"/>
              </w:rPr>
              <w:t xml:space="preserve"> byť i načaté 1% bude uplatněna sleva ve výši 1% z částky KL003 maximálně do výše 100% ceny služby za sledované období; bude-li dostupnost podpory L1 nižší než 15%, bude aplikována za dané období sleva ve výši 100%.</w:t>
            </w:r>
          </w:p>
        </w:tc>
      </w:tr>
      <w:tr w:rsidR="00477F0F" w:rsidRPr="00EC5682" w14:paraId="5EE47313" w14:textId="77777777" w:rsidTr="00D57843">
        <w:tc>
          <w:tcPr>
            <w:tcW w:w="9634" w:type="dxa"/>
            <w:gridSpan w:val="3"/>
            <w:shd w:val="clear" w:color="auto" w:fill="FFF2CC" w:themeFill="accent4" w:themeFillTint="33"/>
          </w:tcPr>
          <w:p w14:paraId="0AA45F30" w14:textId="77777777" w:rsidR="00477F0F" w:rsidRPr="00EC5682" w:rsidRDefault="00477F0F" w:rsidP="00D57843">
            <w:pPr>
              <w:rPr>
                <w:rFonts w:asciiTheme="minorHAnsi" w:hAnsiTheme="minorHAnsi" w:cstheme="minorHAnsi"/>
              </w:rPr>
            </w:pPr>
            <w:r w:rsidRPr="00EC5682">
              <w:rPr>
                <w:rFonts w:asciiTheme="minorHAnsi" w:hAnsiTheme="minorHAnsi" w:cstheme="minorHAnsi"/>
              </w:rPr>
              <w:t>Plánované odstávky</w:t>
            </w:r>
          </w:p>
        </w:tc>
      </w:tr>
      <w:tr w:rsidR="00477F0F" w:rsidRPr="00EC5682" w14:paraId="4073874F" w14:textId="77777777" w:rsidTr="00D57843">
        <w:tc>
          <w:tcPr>
            <w:tcW w:w="9634" w:type="dxa"/>
            <w:gridSpan w:val="3"/>
          </w:tcPr>
          <w:p w14:paraId="7D1F9A68" w14:textId="77777777" w:rsidR="00477F0F" w:rsidRPr="00EC5682" w:rsidRDefault="00477F0F" w:rsidP="00D57843">
            <w:pPr>
              <w:jc w:val="center"/>
              <w:rPr>
                <w:rFonts w:asciiTheme="minorHAnsi" w:hAnsiTheme="minorHAnsi" w:cstheme="minorHAnsi"/>
              </w:rPr>
            </w:pPr>
            <w:r w:rsidRPr="00EC5682">
              <w:rPr>
                <w:rFonts w:asciiTheme="minorHAnsi" w:hAnsiTheme="minorHAnsi" w:cstheme="minorHAnsi"/>
              </w:rPr>
              <w:t>Každou středu 22:00 až čtvrtek 05:00</w:t>
            </w:r>
          </w:p>
        </w:tc>
      </w:tr>
      <w:tr w:rsidR="00477F0F" w:rsidRPr="00EC5682" w14:paraId="3C7F6476" w14:textId="77777777" w:rsidTr="00D57843">
        <w:tc>
          <w:tcPr>
            <w:tcW w:w="9634" w:type="dxa"/>
            <w:gridSpan w:val="3"/>
            <w:shd w:val="clear" w:color="auto" w:fill="FFF2CC" w:themeFill="accent4" w:themeFillTint="33"/>
          </w:tcPr>
          <w:p w14:paraId="2B1AC189" w14:textId="77777777" w:rsidR="00477F0F" w:rsidRPr="00EC5682" w:rsidRDefault="00477F0F" w:rsidP="00D57843">
            <w:pPr>
              <w:rPr>
                <w:rFonts w:asciiTheme="minorHAnsi" w:hAnsiTheme="minorHAnsi" w:cstheme="minorHAnsi"/>
              </w:rPr>
            </w:pPr>
            <w:r w:rsidRPr="00EC5682">
              <w:rPr>
                <w:rFonts w:asciiTheme="minorHAnsi" w:hAnsiTheme="minorHAnsi" w:cstheme="minorHAnsi"/>
              </w:rPr>
              <w:t>Vymezující podmínky</w:t>
            </w:r>
          </w:p>
        </w:tc>
      </w:tr>
      <w:tr w:rsidR="00477F0F" w:rsidRPr="00EC5682" w14:paraId="4B1F3DE2" w14:textId="77777777" w:rsidTr="00D57843">
        <w:tc>
          <w:tcPr>
            <w:tcW w:w="2410" w:type="dxa"/>
            <w:shd w:val="clear" w:color="auto" w:fill="E7E6E6" w:themeFill="background2"/>
          </w:tcPr>
          <w:p w14:paraId="7E3DC57A" w14:textId="77777777" w:rsidR="00477F0F" w:rsidRPr="00EC5682" w:rsidRDefault="00477F0F" w:rsidP="00D57843">
            <w:pPr>
              <w:jc w:val="center"/>
              <w:rPr>
                <w:rFonts w:asciiTheme="minorHAnsi" w:hAnsiTheme="minorHAnsi" w:cstheme="minorHAnsi"/>
              </w:rPr>
            </w:pPr>
            <w:r w:rsidRPr="00EC5682">
              <w:rPr>
                <w:rFonts w:asciiTheme="minorHAnsi" w:hAnsiTheme="minorHAnsi" w:cstheme="minorHAnsi"/>
              </w:rPr>
              <w:t>Počet uživatelů současně pracujících</w:t>
            </w:r>
          </w:p>
        </w:tc>
        <w:tc>
          <w:tcPr>
            <w:tcW w:w="7224" w:type="dxa"/>
            <w:gridSpan w:val="2"/>
            <w:shd w:val="clear" w:color="auto" w:fill="E7E6E6" w:themeFill="background2"/>
            <w:vAlign w:val="center"/>
          </w:tcPr>
          <w:p w14:paraId="22CDC585" w14:textId="77777777" w:rsidR="00477F0F" w:rsidRPr="00EC5682" w:rsidRDefault="00477F0F" w:rsidP="00D57843">
            <w:pPr>
              <w:rPr>
                <w:rFonts w:asciiTheme="minorHAnsi" w:hAnsiTheme="minorHAnsi" w:cstheme="minorHAnsi"/>
              </w:rPr>
            </w:pPr>
            <w:r w:rsidRPr="00EC5682">
              <w:rPr>
                <w:rFonts w:asciiTheme="minorHAnsi" w:hAnsiTheme="minorHAnsi" w:cstheme="minorHAnsi"/>
              </w:rPr>
              <w:t>Skupina uživatelů</w:t>
            </w:r>
          </w:p>
        </w:tc>
      </w:tr>
      <w:tr w:rsidR="00477F0F" w:rsidRPr="00EC5682" w14:paraId="76E72F92" w14:textId="77777777" w:rsidTr="00D57843">
        <w:trPr>
          <w:trHeight w:val="487"/>
        </w:trPr>
        <w:tc>
          <w:tcPr>
            <w:tcW w:w="2410" w:type="dxa"/>
          </w:tcPr>
          <w:p w14:paraId="0895D448" w14:textId="77777777" w:rsidR="00477F0F" w:rsidRPr="00EC5682" w:rsidRDefault="00477F0F" w:rsidP="00D57843">
            <w:pPr>
              <w:jc w:val="center"/>
              <w:rPr>
                <w:rFonts w:asciiTheme="minorHAnsi" w:hAnsiTheme="minorHAnsi" w:cstheme="minorHAnsi"/>
              </w:rPr>
            </w:pPr>
            <w:r w:rsidRPr="00EC5682">
              <w:rPr>
                <w:rFonts w:asciiTheme="minorHAnsi" w:hAnsiTheme="minorHAnsi" w:cstheme="minorHAnsi"/>
              </w:rPr>
              <w:lastRenderedPageBreak/>
              <w:t>100</w:t>
            </w:r>
          </w:p>
        </w:tc>
        <w:tc>
          <w:tcPr>
            <w:tcW w:w="7224" w:type="dxa"/>
            <w:gridSpan w:val="2"/>
          </w:tcPr>
          <w:p w14:paraId="76FD8513" w14:textId="77777777" w:rsidR="00477F0F" w:rsidRPr="00EC5682" w:rsidRDefault="00477F0F" w:rsidP="00B64E47">
            <w:pPr>
              <w:ind w:firstLine="0"/>
              <w:rPr>
                <w:rFonts w:asciiTheme="minorHAnsi" w:hAnsiTheme="minorHAnsi" w:cstheme="minorHAnsi"/>
              </w:rPr>
            </w:pPr>
            <w:r w:rsidRPr="00EC5682">
              <w:rPr>
                <w:rFonts w:asciiTheme="minorHAnsi" w:hAnsiTheme="minorHAnsi" w:cstheme="minorHAnsi"/>
              </w:rPr>
              <w:t>Uživatelé systému IFS na MD a jeho OSS a PO pracující se systémem IFS aktivně (vkládání a editace dat)</w:t>
            </w:r>
          </w:p>
        </w:tc>
      </w:tr>
      <w:tr w:rsidR="00477F0F" w:rsidRPr="00EC5682" w14:paraId="2A9CE4CD" w14:textId="77777777" w:rsidTr="00D57843">
        <w:tc>
          <w:tcPr>
            <w:tcW w:w="2410" w:type="dxa"/>
          </w:tcPr>
          <w:p w14:paraId="1E18F60B" w14:textId="77777777" w:rsidR="00477F0F" w:rsidRPr="00EC5682" w:rsidRDefault="00477F0F" w:rsidP="00D57843">
            <w:pPr>
              <w:jc w:val="center"/>
              <w:rPr>
                <w:rFonts w:asciiTheme="minorHAnsi" w:hAnsiTheme="minorHAnsi" w:cstheme="minorHAnsi"/>
              </w:rPr>
            </w:pPr>
            <w:r w:rsidRPr="00EC5682">
              <w:rPr>
                <w:rFonts w:asciiTheme="minorHAnsi" w:hAnsiTheme="minorHAnsi" w:cstheme="minorHAnsi"/>
              </w:rPr>
              <w:t>300</w:t>
            </w:r>
          </w:p>
        </w:tc>
        <w:tc>
          <w:tcPr>
            <w:tcW w:w="7224" w:type="dxa"/>
            <w:gridSpan w:val="2"/>
          </w:tcPr>
          <w:p w14:paraId="3EA3BD2B" w14:textId="77777777" w:rsidR="00477F0F" w:rsidRPr="00EC5682" w:rsidRDefault="00477F0F" w:rsidP="00B64E47">
            <w:pPr>
              <w:ind w:firstLine="0"/>
              <w:rPr>
                <w:rFonts w:asciiTheme="minorHAnsi" w:hAnsiTheme="minorHAnsi" w:cstheme="minorHAnsi"/>
              </w:rPr>
            </w:pPr>
            <w:r w:rsidRPr="00EC5682">
              <w:rPr>
                <w:rFonts w:asciiTheme="minorHAnsi" w:hAnsiTheme="minorHAnsi" w:cstheme="minorHAnsi"/>
              </w:rPr>
              <w:t>Uživatelé systému IFS na MD a jeho OSS a PO využívající systém IFS pouze pro nahlížení, případně reporting</w:t>
            </w:r>
          </w:p>
        </w:tc>
      </w:tr>
    </w:tbl>
    <w:p w14:paraId="60025F91" w14:textId="77777777" w:rsidR="00477F0F" w:rsidRDefault="00477F0F" w:rsidP="00477F0F">
      <w:pPr>
        <w:spacing w:line="259" w:lineRule="auto"/>
      </w:pPr>
    </w:p>
    <w:p w14:paraId="5619285F" w14:textId="2EA859CD" w:rsidR="00C12609" w:rsidRDefault="00C12609">
      <w:pPr>
        <w:spacing w:before="0"/>
        <w:ind w:firstLine="0"/>
        <w:jc w:val="left"/>
      </w:pPr>
      <w:r>
        <w:br w:type="page"/>
      </w:r>
    </w:p>
    <w:p w14:paraId="1E2EB787" w14:textId="2C0D8BDA" w:rsidR="00477F0F" w:rsidRPr="003B145A" w:rsidRDefault="00477F0F" w:rsidP="00011D2B">
      <w:pPr>
        <w:pStyle w:val="Nadpis3"/>
        <w:numPr>
          <w:ilvl w:val="0"/>
          <w:numId w:val="0"/>
        </w:numPr>
        <w:ind w:left="1080" w:hanging="1080"/>
        <w:rPr>
          <w:bCs/>
        </w:rPr>
      </w:pPr>
      <w:bookmarkStart w:id="7" w:name="_Toc143755705"/>
      <w:r w:rsidRPr="00561F3C">
        <w:rPr>
          <w:b/>
          <w:bCs/>
        </w:rPr>
        <w:lastRenderedPageBreak/>
        <w:t xml:space="preserve">KL004 - Podpora 2. </w:t>
      </w:r>
      <w:r w:rsidR="002E3071">
        <w:rPr>
          <w:b/>
          <w:bCs/>
        </w:rPr>
        <w:t>a</w:t>
      </w:r>
      <w:r w:rsidRPr="00561F3C">
        <w:rPr>
          <w:b/>
          <w:bCs/>
        </w:rPr>
        <w:t xml:space="preserve"> 3. úrovně provozu systému IFS9</w:t>
      </w:r>
      <w:bookmarkEnd w:id="7"/>
    </w:p>
    <w:tbl>
      <w:tblPr>
        <w:tblStyle w:val="Mkatabulky"/>
        <w:tblW w:w="0" w:type="auto"/>
        <w:tblInd w:w="-5" w:type="dxa"/>
        <w:tblLook w:val="04A0" w:firstRow="1" w:lastRow="0" w:firstColumn="1" w:lastColumn="0" w:noHBand="0" w:noVBand="1"/>
      </w:tblPr>
      <w:tblGrid>
        <w:gridCol w:w="2311"/>
        <w:gridCol w:w="2829"/>
        <w:gridCol w:w="4067"/>
      </w:tblGrid>
      <w:tr w:rsidR="00477F0F" w:rsidRPr="000F24E5" w14:paraId="16E84ECE" w14:textId="77777777" w:rsidTr="00D57843">
        <w:tc>
          <w:tcPr>
            <w:tcW w:w="9634" w:type="dxa"/>
            <w:gridSpan w:val="3"/>
            <w:shd w:val="clear" w:color="auto" w:fill="FFF2CC" w:themeFill="accent4" w:themeFillTint="33"/>
          </w:tcPr>
          <w:p w14:paraId="014388EB" w14:textId="77777777" w:rsidR="00477F0F" w:rsidRPr="00894F9C" w:rsidRDefault="00477F0F" w:rsidP="00D57843">
            <w:pPr>
              <w:rPr>
                <w:rFonts w:asciiTheme="minorHAnsi" w:hAnsiTheme="minorHAnsi" w:cstheme="minorHAnsi"/>
                <w:b/>
              </w:rPr>
            </w:pPr>
            <w:r w:rsidRPr="00894F9C">
              <w:rPr>
                <w:rFonts w:asciiTheme="minorHAnsi" w:hAnsiTheme="minorHAnsi" w:cstheme="minorHAnsi"/>
              </w:rPr>
              <w:br w:type="page"/>
            </w:r>
            <w:r w:rsidRPr="00894F9C">
              <w:rPr>
                <w:rFonts w:asciiTheme="minorHAnsi" w:hAnsiTheme="minorHAnsi" w:cstheme="minorHAnsi"/>
                <w:b/>
              </w:rPr>
              <w:t>Podpora 2. a 3. úrovně provozu systému IFS</w:t>
            </w:r>
          </w:p>
        </w:tc>
      </w:tr>
      <w:tr w:rsidR="00477F0F" w:rsidRPr="000F24E5" w14:paraId="0DEBB314" w14:textId="77777777" w:rsidTr="00D57843">
        <w:tc>
          <w:tcPr>
            <w:tcW w:w="2410" w:type="dxa"/>
          </w:tcPr>
          <w:p w14:paraId="6923E77D" w14:textId="77777777" w:rsidR="00477F0F" w:rsidRPr="00894F9C" w:rsidRDefault="00477F0F" w:rsidP="00D57843">
            <w:pPr>
              <w:rPr>
                <w:rFonts w:asciiTheme="minorHAnsi" w:hAnsiTheme="minorHAnsi" w:cstheme="minorHAnsi"/>
              </w:rPr>
            </w:pPr>
            <w:r w:rsidRPr="00894F9C">
              <w:rPr>
                <w:rFonts w:asciiTheme="minorHAnsi" w:hAnsiTheme="minorHAnsi" w:cstheme="minorHAnsi"/>
              </w:rPr>
              <w:t>Kód služby</w:t>
            </w:r>
          </w:p>
        </w:tc>
        <w:tc>
          <w:tcPr>
            <w:tcW w:w="7224" w:type="dxa"/>
            <w:gridSpan w:val="2"/>
          </w:tcPr>
          <w:p w14:paraId="217483A9" w14:textId="77777777" w:rsidR="00477F0F" w:rsidRPr="00894F9C" w:rsidRDefault="00477F0F" w:rsidP="00D57843">
            <w:pPr>
              <w:rPr>
                <w:rFonts w:asciiTheme="minorHAnsi" w:hAnsiTheme="minorHAnsi" w:cstheme="minorHAnsi"/>
                <w:b/>
              </w:rPr>
            </w:pPr>
            <w:r w:rsidRPr="00894F9C">
              <w:rPr>
                <w:rFonts w:asciiTheme="minorHAnsi" w:hAnsiTheme="minorHAnsi" w:cstheme="minorHAnsi"/>
                <w:b/>
              </w:rPr>
              <w:t>KL004</w:t>
            </w:r>
          </w:p>
        </w:tc>
      </w:tr>
      <w:tr w:rsidR="00477F0F" w:rsidRPr="000F24E5" w14:paraId="65070C1C" w14:textId="77777777" w:rsidTr="00D57843">
        <w:tc>
          <w:tcPr>
            <w:tcW w:w="2410" w:type="dxa"/>
          </w:tcPr>
          <w:p w14:paraId="2641C116" w14:textId="77777777" w:rsidR="00477F0F" w:rsidRPr="00894F9C" w:rsidRDefault="00477F0F" w:rsidP="00D57843">
            <w:pPr>
              <w:rPr>
                <w:rFonts w:asciiTheme="minorHAnsi" w:hAnsiTheme="minorHAnsi" w:cstheme="minorHAnsi"/>
              </w:rPr>
            </w:pPr>
            <w:r w:rsidRPr="00894F9C">
              <w:rPr>
                <w:rFonts w:asciiTheme="minorHAnsi" w:hAnsiTheme="minorHAnsi" w:cstheme="minorHAnsi"/>
              </w:rPr>
              <w:t>Popis služby</w:t>
            </w:r>
          </w:p>
        </w:tc>
        <w:tc>
          <w:tcPr>
            <w:tcW w:w="7224" w:type="dxa"/>
            <w:gridSpan w:val="2"/>
          </w:tcPr>
          <w:p w14:paraId="43993305" w14:textId="77777777" w:rsidR="00477F0F" w:rsidRPr="00894F9C" w:rsidRDefault="00477F0F" w:rsidP="00B64E47">
            <w:pPr>
              <w:ind w:firstLine="0"/>
              <w:rPr>
                <w:rFonts w:asciiTheme="minorHAnsi" w:hAnsiTheme="minorHAnsi" w:cstheme="minorHAnsi"/>
              </w:rPr>
            </w:pPr>
            <w:r w:rsidRPr="00894F9C">
              <w:rPr>
                <w:rFonts w:asciiTheme="minorHAnsi" w:hAnsiTheme="minorHAnsi" w:cstheme="minorHAnsi"/>
              </w:rPr>
              <w:t>Služba zajišťuje činnosti týkající se provozu, běžné údržby aplikačního prostředí a podpory správců a klíčových uživatelů IFS pro MD, tzv. podpora 2. a 3. úrovně.</w:t>
            </w:r>
          </w:p>
          <w:p w14:paraId="67473256" w14:textId="77777777" w:rsidR="00477F0F" w:rsidRPr="00894F9C" w:rsidRDefault="00477F0F" w:rsidP="00D57843">
            <w:pPr>
              <w:rPr>
                <w:rFonts w:asciiTheme="minorHAnsi" w:hAnsiTheme="minorHAnsi" w:cstheme="minorHAnsi"/>
              </w:rPr>
            </w:pPr>
          </w:p>
          <w:p w14:paraId="3163002F" w14:textId="77777777" w:rsidR="00477F0F" w:rsidRPr="00894F9C" w:rsidRDefault="00477F0F" w:rsidP="00D57843">
            <w:pPr>
              <w:rPr>
                <w:rFonts w:asciiTheme="minorHAnsi" w:hAnsiTheme="minorHAnsi" w:cstheme="minorHAnsi"/>
              </w:rPr>
            </w:pPr>
            <w:r w:rsidRPr="00894F9C">
              <w:rPr>
                <w:rFonts w:asciiTheme="minorHAnsi" w:hAnsiTheme="minorHAnsi" w:cstheme="minorHAnsi"/>
              </w:rPr>
              <w:t>Tato služba obsahuje následující činnosti:</w:t>
            </w:r>
          </w:p>
          <w:p w14:paraId="3E0AD6FA" w14:textId="77777777" w:rsidR="00477F0F" w:rsidRPr="00894F9C" w:rsidRDefault="00477F0F" w:rsidP="00A40360">
            <w:pPr>
              <w:pStyle w:val="Odstavecseseznamem"/>
              <w:numPr>
                <w:ilvl w:val="0"/>
                <w:numId w:val="6"/>
              </w:numPr>
              <w:rPr>
                <w:rFonts w:asciiTheme="minorHAnsi" w:hAnsiTheme="minorHAnsi" w:cstheme="minorHAnsi"/>
                <w:sz w:val="22"/>
              </w:rPr>
            </w:pPr>
            <w:r w:rsidRPr="00894F9C">
              <w:rPr>
                <w:rFonts w:asciiTheme="minorHAnsi" w:hAnsiTheme="minorHAnsi" w:cstheme="minorHAnsi"/>
                <w:sz w:val="22"/>
              </w:rPr>
              <w:t>Podpora aplikace</w:t>
            </w:r>
          </w:p>
          <w:p w14:paraId="40E60EBC" w14:textId="77777777" w:rsidR="00477F0F" w:rsidRPr="00894F9C" w:rsidRDefault="00477F0F" w:rsidP="00A40360">
            <w:pPr>
              <w:pStyle w:val="Odstavecseseznamem"/>
              <w:numPr>
                <w:ilvl w:val="1"/>
                <w:numId w:val="33"/>
              </w:numPr>
              <w:rPr>
                <w:rFonts w:asciiTheme="minorHAnsi" w:hAnsiTheme="minorHAnsi" w:cstheme="minorHAnsi"/>
                <w:sz w:val="22"/>
              </w:rPr>
            </w:pPr>
            <w:r w:rsidRPr="00894F9C">
              <w:rPr>
                <w:rFonts w:asciiTheme="minorHAnsi" w:hAnsiTheme="minorHAnsi" w:cstheme="minorHAnsi"/>
                <w:sz w:val="22"/>
              </w:rPr>
              <w:t>Součinnost při konfiguraci OS, databáze IFS a aplikačního prostředí</w:t>
            </w:r>
          </w:p>
          <w:p w14:paraId="54D01AF0" w14:textId="77777777" w:rsidR="00477F0F" w:rsidRPr="00894F9C" w:rsidRDefault="00477F0F" w:rsidP="00A40360">
            <w:pPr>
              <w:pStyle w:val="Odstavecseseznamem"/>
              <w:numPr>
                <w:ilvl w:val="1"/>
                <w:numId w:val="33"/>
              </w:numPr>
              <w:rPr>
                <w:rFonts w:asciiTheme="minorHAnsi" w:hAnsiTheme="minorHAnsi" w:cstheme="minorHAnsi"/>
                <w:sz w:val="22"/>
              </w:rPr>
            </w:pPr>
            <w:r w:rsidRPr="00894F9C">
              <w:rPr>
                <w:rFonts w:asciiTheme="minorHAnsi" w:hAnsiTheme="minorHAnsi" w:cstheme="minorHAnsi"/>
                <w:sz w:val="22"/>
              </w:rPr>
              <w:t>Plánování a řízení aktualizace IFS včetně součinnosti při dodávkách patchů a zákaznických úprav. (Ověření funkčnosti IFS po nasazení patchů a zákaznických úprav provádí podpora 1. úrovně.).</w:t>
            </w:r>
          </w:p>
          <w:p w14:paraId="4EA63E75" w14:textId="77777777" w:rsidR="00477F0F" w:rsidRPr="00894F9C" w:rsidRDefault="00477F0F" w:rsidP="00A40360">
            <w:pPr>
              <w:pStyle w:val="Odstavecseseznamem"/>
              <w:numPr>
                <w:ilvl w:val="0"/>
                <w:numId w:val="6"/>
              </w:numPr>
              <w:rPr>
                <w:rFonts w:asciiTheme="minorHAnsi" w:hAnsiTheme="minorHAnsi" w:cstheme="minorHAnsi"/>
                <w:sz w:val="22"/>
              </w:rPr>
            </w:pPr>
            <w:r w:rsidRPr="00894F9C">
              <w:rPr>
                <w:rFonts w:asciiTheme="minorHAnsi" w:hAnsiTheme="minorHAnsi" w:cstheme="minorHAnsi"/>
                <w:sz w:val="22"/>
              </w:rPr>
              <w:t>Podpora provozu</w:t>
            </w:r>
          </w:p>
          <w:p w14:paraId="5AB6DD1A" w14:textId="77777777" w:rsidR="00477F0F" w:rsidRPr="00894F9C" w:rsidRDefault="00477F0F" w:rsidP="00A40360">
            <w:pPr>
              <w:pStyle w:val="Odstavecseseznamem"/>
              <w:numPr>
                <w:ilvl w:val="1"/>
                <w:numId w:val="34"/>
              </w:numPr>
              <w:rPr>
                <w:rFonts w:asciiTheme="minorHAnsi" w:hAnsiTheme="minorHAnsi" w:cstheme="minorHAnsi"/>
                <w:sz w:val="22"/>
              </w:rPr>
            </w:pPr>
            <w:r w:rsidRPr="00894F9C">
              <w:rPr>
                <w:rFonts w:asciiTheme="minorHAnsi" w:hAnsiTheme="minorHAnsi" w:cstheme="minorHAnsi"/>
                <w:sz w:val="22"/>
              </w:rPr>
              <w:t>Řešení incidentů (jakéhokoliv neplánovaného přerušení služby nebo omezení její kvality) na úrovni aplikace, tato činnost se řídí metodikou ITIL</w:t>
            </w:r>
          </w:p>
          <w:p w14:paraId="344D1D0A" w14:textId="77777777" w:rsidR="00477F0F" w:rsidRPr="00894F9C" w:rsidRDefault="00477F0F" w:rsidP="00A40360">
            <w:pPr>
              <w:pStyle w:val="Odstavecseseznamem"/>
              <w:numPr>
                <w:ilvl w:val="1"/>
                <w:numId w:val="34"/>
              </w:numPr>
              <w:rPr>
                <w:rFonts w:asciiTheme="minorHAnsi" w:hAnsiTheme="minorHAnsi" w:cstheme="minorHAnsi"/>
                <w:sz w:val="22"/>
              </w:rPr>
            </w:pPr>
            <w:r w:rsidRPr="00894F9C">
              <w:rPr>
                <w:rFonts w:asciiTheme="minorHAnsi" w:hAnsiTheme="minorHAnsi" w:cstheme="minorHAnsi"/>
                <w:sz w:val="22"/>
              </w:rPr>
              <w:t xml:space="preserve">Řešení </w:t>
            </w:r>
            <w:r w:rsidR="00335351" w:rsidRPr="00894F9C">
              <w:rPr>
                <w:rFonts w:asciiTheme="minorHAnsi" w:hAnsiTheme="minorHAnsi" w:cstheme="minorHAnsi"/>
                <w:sz w:val="22"/>
              </w:rPr>
              <w:t>incidentů</w:t>
            </w:r>
            <w:r w:rsidRPr="00894F9C">
              <w:rPr>
                <w:rFonts w:asciiTheme="minorHAnsi" w:hAnsiTheme="minorHAnsi" w:cstheme="minorHAnsi"/>
                <w:sz w:val="22"/>
              </w:rPr>
              <w:t xml:space="preserve"> (příčin jednoho nebo více incidentů) na úrovni aplikace, tato činnost se řídí metodikou ITIL</w:t>
            </w:r>
          </w:p>
          <w:p w14:paraId="0D5FE65F" w14:textId="77777777" w:rsidR="00477F0F" w:rsidRPr="00894F9C" w:rsidRDefault="00477F0F" w:rsidP="00A40360">
            <w:pPr>
              <w:pStyle w:val="Odstavecseseznamem"/>
              <w:numPr>
                <w:ilvl w:val="1"/>
                <w:numId w:val="34"/>
              </w:numPr>
              <w:rPr>
                <w:rFonts w:asciiTheme="minorHAnsi" w:hAnsiTheme="minorHAnsi" w:cstheme="minorHAnsi"/>
                <w:sz w:val="22"/>
              </w:rPr>
            </w:pPr>
            <w:r w:rsidRPr="00894F9C">
              <w:rPr>
                <w:rFonts w:asciiTheme="minorHAnsi" w:hAnsiTheme="minorHAnsi" w:cstheme="minorHAnsi"/>
                <w:sz w:val="22"/>
              </w:rPr>
              <w:t>Konzultace vzdálená (jako např. MS Teams, Skype 4 Business, GO TO ASSIST, telefon a podobně) nebo na místě, pokud si ji Objednatel v odůvodněných případech vyžádá, související s řešením incidentů</w:t>
            </w:r>
            <w:r w:rsidR="00335351" w:rsidRPr="00894F9C">
              <w:rPr>
                <w:rFonts w:asciiTheme="minorHAnsi" w:hAnsiTheme="minorHAnsi" w:cstheme="minorHAnsi"/>
                <w:sz w:val="22"/>
              </w:rPr>
              <w:t>.</w:t>
            </w:r>
          </w:p>
          <w:p w14:paraId="331586E8" w14:textId="77777777" w:rsidR="00477F0F" w:rsidRPr="00894F9C" w:rsidRDefault="00477F0F" w:rsidP="00A40360">
            <w:pPr>
              <w:pStyle w:val="Odstavecseseznamem"/>
              <w:numPr>
                <w:ilvl w:val="0"/>
                <w:numId w:val="6"/>
              </w:numPr>
              <w:rPr>
                <w:rFonts w:asciiTheme="minorHAnsi" w:hAnsiTheme="minorHAnsi" w:cstheme="minorHAnsi"/>
                <w:sz w:val="22"/>
              </w:rPr>
            </w:pPr>
            <w:r w:rsidRPr="00894F9C">
              <w:rPr>
                <w:rFonts w:asciiTheme="minorHAnsi" w:hAnsiTheme="minorHAnsi" w:cstheme="minorHAnsi"/>
                <w:sz w:val="22"/>
              </w:rPr>
              <w:t>Zálohování a obnova</w:t>
            </w:r>
          </w:p>
          <w:p w14:paraId="5BE53531" w14:textId="77777777" w:rsidR="00477F0F" w:rsidRPr="00894F9C" w:rsidRDefault="00477F0F" w:rsidP="00A40360">
            <w:pPr>
              <w:pStyle w:val="Odstavecseseznamem"/>
              <w:numPr>
                <w:ilvl w:val="1"/>
                <w:numId w:val="35"/>
              </w:numPr>
              <w:rPr>
                <w:rFonts w:asciiTheme="minorHAnsi" w:hAnsiTheme="minorHAnsi" w:cstheme="minorHAnsi"/>
                <w:sz w:val="22"/>
              </w:rPr>
            </w:pPr>
            <w:r w:rsidRPr="00894F9C">
              <w:rPr>
                <w:rFonts w:asciiTheme="minorHAnsi" w:hAnsiTheme="minorHAnsi" w:cstheme="minorHAnsi"/>
                <w:sz w:val="22"/>
              </w:rPr>
              <w:t>Definování parametrů zálohování</w:t>
            </w:r>
          </w:p>
          <w:p w14:paraId="03367A83" w14:textId="77777777" w:rsidR="00477F0F" w:rsidRPr="00894F9C" w:rsidRDefault="00477F0F" w:rsidP="00A40360">
            <w:pPr>
              <w:pStyle w:val="Odstavecseseznamem"/>
              <w:numPr>
                <w:ilvl w:val="1"/>
                <w:numId w:val="35"/>
              </w:numPr>
              <w:rPr>
                <w:rFonts w:asciiTheme="minorHAnsi" w:hAnsiTheme="minorHAnsi" w:cstheme="minorHAnsi"/>
                <w:sz w:val="22"/>
              </w:rPr>
            </w:pPr>
            <w:r w:rsidRPr="00894F9C">
              <w:rPr>
                <w:rFonts w:asciiTheme="minorHAnsi" w:hAnsiTheme="minorHAnsi" w:cstheme="minorHAnsi"/>
                <w:sz w:val="22"/>
              </w:rPr>
              <w:t>Definování požadavků na obnovu.</w:t>
            </w:r>
          </w:p>
          <w:p w14:paraId="5C06A1AB" w14:textId="77777777" w:rsidR="00477F0F" w:rsidRPr="00894F9C" w:rsidRDefault="00477F0F" w:rsidP="00A40360">
            <w:pPr>
              <w:pStyle w:val="Odstavecseseznamem"/>
              <w:numPr>
                <w:ilvl w:val="0"/>
                <w:numId w:val="6"/>
              </w:numPr>
              <w:rPr>
                <w:rFonts w:asciiTheme="minorHAnsi" w:hAnsiTheme="minorHAnsi" w:cstheme="minorHAnsi"/>
                <w:sz w:val="22"/>
              </w:rPr>
            </w:pPr>
            <w:r w:rsidRPr="00894F9C">
              <w:rPr>
                <w:rFonts w:asciiTheme="minorHAnsi" w:hAnsiTheme="minorHAnsi" w:cstheme="minorHAnsi"/>
                <w:sz w:val="22"/>
              </w:rPr>
              <w:t>Dohled nad aplikační částí infrastruktury</w:t>
            </w:r>
          </w:p>
          <w:p w14:paraId="0575122A" w14:textId="77777777" w:rsidR="00477F0F" w:rsidRPr="00894F9C" w:rsidRDefault="00477F0F" w:rsidP="00A40360">
            <w:pPr>
              <w:pStyle w:val="Odstavecseseznamem"/>
              <w:numPr>
                <w:ilvl w:val="1"/>
                <w:numId w:val="36"/>
              </w:numPr>
              <w:rPr>
                <w:rFonts w:asciiTheme="minorHAnsi" w:hAnsiTheme="minorHAnsi" w:cstheme="minorHAnsi"/>
                <w:sz w:val="22"/>
              </w:rPr>
            </w:pPr>
            <w:r w:rsidRPr="00894F9C">
              <w:rPr>
                <w:rFonts w:asciiTheme="minorHAnsi" w:hAnsiTheme="minorHAnsi" w:cstheme="minorHAnsi"/>
                <w:sz w:val="22"/>
              </w:rPr>
              <w:t xml:space="preserve">Definování požadavků na monitoring jednotlivých prvků </w:t>
            </w:r>
            <w:proofErr w:type="spellStart"/>
            <w:r w:rsidRPr="00894F9C">
              <w:rPr>
                <w:rFonts w:asciiTheme="minorHAnsi" w:hAnsiTheme="minorHAnsi" w:cstheme="minorHAnsi"/>
                <w:sz w:val="22"/>
              </w:rPr>
              <w:t>app</w:t>
            </w:r>
            <w:proofErr w:type="spellEnd"/>
            <w:r w:rsidRPr="00894F9C">
              <w:rPr>
                <w:rFonts w:asciiTheme="minorHAnsi" w:hAnsiTheme="minorHAnsi" w:cstheme="minorHAnsi"/>
                <w:sz w:val="22"/>
              </w:rPr>
              <w:t>. Infrastruktury</w:t>
            </w:r>
          </w:p>
          <w:p w14:paraId="77469518" w14:textId="77777777" w:rsidR="00477F0F" w:rsidRPr="00894F9C" w:rsidRDefault="00477F0F" w:rsidP="00A40360">
            <w:pPr>
              <w:pStyle w:val="Odstavecseseznamem"/>
              <w:numPr>
                <w:ilvl w:val="1"/>
                <w:numId w:val="36"/>
              </w:numPr>
              <w:rPr>
                <w:rFonts w:asciiTheme="minorHAnsi" w:hAnsiTheme="minorHAnsi" w:cstheme="minorHAnsi"/>
                <w:sz w:val="22"/>
              </w:rPr>
            </w:pPr>
            <w:r w:rsidRPr="00894F9C">
              <w:rPr>
                <w:rFonts w:asciiTheme="minorHAnsi" w:hAnsiTheme="minorHAnsi" w:cstheme="minorHAnsi"/>
                <w:sz w:val="22"/>
              </w:rPr>
              <w:t>Reakce na chybové události.</w:t>
            </w:r>
          </w:p>
          <w:p w14:paraId="69D2B0A1" w14:textId="77777777" w:rsidR="00477F0F" w:rsidRPr="00894F9C" w:rsidRDefault="00477F0F" w:rsidP="00A40360">
            <w:pPr>
              <w:pStyle w:val="Odstavecseseznamem"/>
              <w:numPr>
                <w:ilvl w:val="0"/>
                <w:numId w:val="6"/>
              </w:numPr>
              <w:rPr>
                <w:rFonts w:asciiTheme="minorHAnsi" w:hAnsiTheme="minorHAnsi" w:cstheme="minorHAnsi"/>
                <w:sz w:val="22"/>
              </w:rPr>
            </w:pPr>
            <w:r w:rsidRPr="00894F9C">
              <w:rPr>
                <w:rFonts w:asciiTheme="minorHAnsi" w:hAnsiTheme="minorHAnsi" w:cstheme="minorHAnsi"/>
                <w:sz w:val="22"/>
              </w:rPr>
              <w:t xml:space="preserve">Součinnost s třetími stranami v záležitostech zajištění provozu, oprav, aktualizace systému IFS a řešení </w:t>
            </w:r>
            <w:r w:rsidR="00335351" w:rsidRPr="00894F9C">
              <w:rPr>
                <w:rFonts w:asciiTheme="minorHAnsi" w:hAnsiTheme="minorHAnsi" w:cstheme="minorHAnsi"/>
                <w:sz w:val="22"/>
              </w:rPr>
              <w:t>incidentů</w:t>
            </w:r>
            <w:r w:rsidRPr="00894F9C">
              <w:rPr>
                <w:rFonts w:asciiTheme="minorHAnsi" w:hAnsiTheme="minorHAnsi" w:cstheme="minorHAnsi"/>
                <w:sz w:val="22"/>
              </w:rPr>
              <w:t>.</w:t>
            </w:r>
          </w:p>
          <w:p w14:paraId="52CEF484" w14:textId="77777777" w:rsidR="00477F0F" w:rsidRPr="00894F9C" w:rsidRDefault="00477F0F" w:rsidP="00A40360">
            <w:pPr>
              <w:pStyle w:val="Odstavecseseznamem"/>
              <w:numPr>
                <w:ilvl w:val="0"/>
                <w:numId w:val="6"/>
              </w:numPr>
              <w:rPr>
                <w:rFonts w:asciiTheme="minorHAnsi" w:hAnsiTheme="minorHAnsi" w:cstheme="minorHAnsi"/>
                <w:sz w:val="22"/>
              </w:rPr>
            </w:pPr>
            <w:r w:rsidRPr="00894F9C">
              <w:rPr>
                <w:rFonts w:asciiTheme="minorHAnsi" w:hAnsiTheme="minorHAnsi" w:cstheme="minorHAnsi"/>
                <w:sz w:val="22"/>
              </w:rPr>
              <w:t>Služba helpdesk</w:t>
            </w:r>
          </w:p>
          <w:p w14:paraId="68875899" w14:textId="77777777" w:rsidR="00477F0F" w:rsidRPr="00894F9C" w:rsidRDefault="00477F0F" w:rsidP="00A40360">
            <w:pPr>
              <w:pStyle w:val="Odstavecseseznamem"/>
              <w:numPr>
                <w:ilvl w:val="1"/>
                <w:numId w:val="37"/>
              </w:numPr>
              <w:rPr>
                <w:rFonts w:asciiTheme="minorHAnsi" w:hAnsiTheme="minorHAnsi" w:cstheme="minorHAnsi"/>
                <w:sz w:val="22"/>
              </w:rPr>
            </w:pPr>
            <w:r w:rsidRPr="00894F9C">
              <w:rPr>
                <w:rFonts w:asciiTheme="minorHAnsi" w:hAnsiTheme="minorHAnsi" w:cstheme="minorHAnsi"/>
                <w:sz w:val="22"/>
              </w:rPr>
              <w:t>Zajištění podpory 2. a 3. úrovně (centrální kontaktní místo a plnění podpory 1. úrovně zabezpečuje objednatel).</w:t>
            </w:r>
          </w:p>
          <w:p w14:paraId="2B5ECDF5" w14:textId="77777777" w:rsidR="00477F0F" w:rsidRPr="00894F9C" w:rsidRDefault="00477F0F" w:rsidP="00A40360">
            <w:pPr>
              <w:pStyle w:val="Odstavecseseznamem"/>
              <w:numPr>
                <w:ilvl w:val="1"/>
                <w:numId w:val="37"/>
              </w:numPr>
              <w:rPr>
                <w:rFonts w:asciiTheme="minorHAnsi" w:hAnsiTheme="minorHAnsi" w:cstheme="minorHAnsi"/>
                <w:sz w:val="22"/>
              </w:rPr>
            </w:pPr>
            <w:r w:rsidRPr="00894F9C">
              <w:rPr>
                <w:rFonts w:asciiTheme="minorHAnsi" w:hAnsiTheme="minorHAnsi" w:cstheme="minorHAnsi"/>
                <w:sz w:val="22"/>
              </w:rPr>
              <w:t>On-line podpora uživatelů v oblasti užití aplikace IFS a při práci s daty, poskytnutí kvalifikované odpovědi</w:t>
            </w:r>
          </w:p>
          <w:p w14:paraId="6F100AD0" w14:textId="77777777" w:rsidR="00477F0F" w:rsidRPr="00894F9C" w:rsidRDefault="00477F0F" w:rsidP="00A40360">
            <w:pPr>
              <w:pStyle w:val="Odstavecseseznamem"/>
              <w:numPr>
                <w:ilvl w:val="2"/>
                <w:numId w:val="6"/>
              </w:numPr>
              <w:rPr>
                <w:rFonts w:asciiTheme="minorHAnsi" w:hAnsiTheme="minorHAnsi" w:cstheme="minorHAnsi"/>
                <w:sz w:val="22"/>
              </w:rPr>
            </w:pPr>
            <w:r w:rsidRPr="00894F9C">
              <w:rPr>
                <w:rFonts w:asciiTheme="minorHAnsi" w:hAnsiTheme="minorHAnsi" w:cstheme="minorHAnsi"/>
                <w:sz w:val="22"/>
              </w:rPr>
              <w:t>Zpracování kvalifikované odpovědi a její předání 1. úrovni podpory</w:t>
            </w:r>
          </w:p>
          <w:p w14:paraId="557BD375" w14:textId="77777777" w:rsidR="00477F0F" w:rsidRPr="00894F9C" w:rsidRDefault="00477F0F" w:rsidP="00A40360">
            <w:pPr>
              <w:pStyle w:val="Odstavecseseznamem"/>
              <w:numPr>
                <w:ilvl w:val="2"/>
                <w:numId w:val="6"/>
              </w:numPr>
              <w:rPr>
                <w:rFonts w:asciiTheme="minorHAnsi" w:hAnsiTheme="minorHAnsi" w:cstheme="minorHAnsi"/>
                <w:sz w:val="22"/>
              </w:rPr>
            </w:pPr>
            <w:r w:rsidRPr="00894F9C">
              <w:rPr>
                <w:rFonts w:asciiTheme="minorHAnsi" w:hAnsiTheme="minorHAnsi" w:cstheme="minorHAnsi"/>
                <w:sz w:val="22"/>
              </w:rPr>
              <w:t>Vyhodnocení zaznamenaných dotazů, zpracování odpovědí na nejčastější dotazy a jejich zveřejnění pro uživatele</w:t>
            </w:r>
          </w:p>
          <w:p w14:paraId="0A6C2020" w14:textId="77777777" w:rsidR="00477F0F" w:rsidRPr="00894F9C" w:rsidRDefault="00477F0F" w:rsidP="00A40360">
            <w:pPr>
              <w:pStyle w:val="Odstavecseseznamem"/>
              <w:numPr>
                <w:ilvl w:val="2"/>
                <w:numId w:val="6"/>
              </w:numPr>
              <w:rPr>
                <w:rFonts w:asciiTheme="minorHAnsi" w:hAnsiTheme="minorHAnsi" w:cstheme="minorHAnsi"/>
                <w:sz w:val="22"/>
              </w:rPr>
            </w:pPr>
            <w:r w:rsidRPr="00894F9C">
              <w:rPr>
                <w:rFonts w:asciiTheme="minorHAnsi" w:hAnsiTheme="minorHAnsi" w:cstheme="minorHAnsi"/>
                <w:sz w:val="22"/>
              </w:rPr>
              <w:t>Zpracování návrhů na dodatečná odborná školení uživatelů.</w:t>
            </w:r>
          </w:p>
          <w:p w14:paraId="71191F53" w14:textId="77777777" w:rsidR="00477F0F" w:rsidRPr="00894F9C" w:rsidRDefault="00477F0F" w:rsidP="00A40360">
            <w:pPr>
              <w:pStyle w:val="Odstavecseseznamem"/>
              <w:numPr>
                <w:ilvl w:val="0"/>
                <w:numId w:val="6"/>
              </w:numPr>
              <w:rPr>
                <w:rFonts w:asciiTheme="minorHAnsi" w:hAnsiTheme="minorHAnsi" w:cstheme="minorHAnsi"/>
                <w:sz w:val="22"/>
              </w:rPr>
            </w:pPr>
            <w:r w:rsidRPr="00894F9C">
              <w:rPr>
                <w:rFonts w:asciiTheme="minorHAnsi" w:hAnsiTheme="minorHAnsi" w:cstheme="minorHAnsi"/>
                <w:sz w:val="22"/>
              </w:rPr>
              <w:t>Komunikace s Objednatelem</w:t>
            </w:r>
          </w:p>
          <w:p w14:paraId="6BD399BA" w14:textId="77777777" w:rsidR="00477F0F" w:rsidRPr="00894F9C" w:rsidRDefault="00477F0F" w:rsidP="00A40360">
            <w:pPr>
              <w:pStyle w:val="Odstavecseseznamem"/>
              <w:numPr>
                <w:ilvl w:val="1"/>
                <w:numId w:val="38"/>
              </w:numPr>
              <w:rPr>
                <w:rFonts w:asciiTheme="minorHAnsi" w:hAnsiTheme="minorHAnsi" w:cstheme="minorHAnsi"/>
                <w:sz w:val="22"/>
              </w:rPr>
            </w:pPr>
            <w:r w:rsidRPr="00894F9C">
              <w:rPr>
                <w:rFonts w:asciiTheme="minorHAnsi" w:hAnsiTheme="minorHAnsi" w:cstheme="minorHAnsi"/>
                <w:sz w:val="22"/>
              </w:rPr>
              <w:t xml:space="preserve">Průběžná informovanost Objednatele o stavu vyřizování jimi hlášených incidentů a požadavků </w:t>
            </w:r>
            <w:r w:rsidR="00AC6D5E" w:rsidRPr="00894F9C">
              <w:rPr>
                <w:rFonts w:asciiTheme="minorHAnsi" w:hAnsiTheme="minorHAnsi" w:cstheme="minorHAnsi"/>
                <w:sz w:val="22"/>
              </w:rPr>
              <w:t xml:space="preserve">evidovaných v </w:t>
            </w:r>
            <w:r w:rsidRPr="00894F9C">
              <w:rPr>
                <w:rFonts w:asciiTheme="minorHAnsi" w:hAnsiTheme="minorHAnsi" w:cstheme="minorHAnsi"/>
                <w:sz w:val="22"/>
              </w:rPr>
              <w:t>TS</w:t>
            </w:r>
            <w:r w:rsidR="00AC6D5E" w:rsidRPr="00894F9C">
              <w:rPr>
                <w:rFonts w:asciiTheme="minorHAnsi" w:hAnsiTheme="minorHAnsi" w:cstheme="minorHAnsi"/>
                <w:sz w:val="22"/>
              </w:rPr>
              <w:t xml:space="preserve"> </w:t>
            </w:r>
          </w:p>
          <w:p w14:paraId="2FBD6809" w14:textId="77777777" w:rsidR="00477F0F" w:rsidRPr="00894F9C" w:rsidRDefault="00477F0F" w:rsidP="00A40360">
            <w:pPr>
              <w:pStyle w:val="Odstavecseseznamem"/>
              <w:numPr>
                <w:ilvl w:val="1"/>
                <w:numId w:val="38"/>
              </w:numPr>
              <w:rPr>
                <w:rFonts w:asciiTheme="minorHAnsi" w:hAnsiTheme="minorHAnsi" w:cstheme="minorHAnsi"/>
                <w:sz w:val="22"/>
              </w:rPr>
            </w:pPr>
            <w:r w:rsidRPr="00894F9C">
              <w:rPr>
                <w:rFonts w:asciiTheme="minorHAnsi" w:hAnsiTheme="minorHAnsi" w:cstheme="minorHAnsi"/>
                <w:sz w:val="22"/>
              </w:rPr>
              <w:lastRenderedPageBreak/>
              <w:t>Informování Objednatele o plánovaných dodávkách patchů a zákaznických úprav, o připravovaných změnách a dopadu těchto změn.</w:t>
            </w:r>
          </w:p>
          <w:p w14:paraId="104CF7AA" w14:textId="77777777" w:rsidR="00477F0F" w:rsidRPr="00894F9C" w:rsidRDefault="00477F0F" w:rsidP="00A40360">
            <w:pPr>
              <w:pStyle w:val="Odstavecseseznamem"/>
              <w:numPr>
                <w:ilvl w:val="0"/>
                <w:numId w:val="6"/>
              </w:numPr>
              <w:rPr>
                <w:rFonts w:asciiTheme="minorHAnsi" w:hAnsiTheme="minorHAnsi" w:cstheme="minorHAnsi"/>
                <w:sz w:val="22"/>
              </w:rPr>
            </w:pPr>
            <w:r w:rsidRPr="00894F9C">
              <w:rPr>
                <w:rFonts w:asciiTheme="minorHAnsi" w:hAnsiTheme="minorHAnsi" w:cstheme="minorHAnsi"/>
                <w:sz w:val="22"/>
              </w:rPr>
              <w:t>Dokumentace aplikace IFS9 v souladu s Architektonickými principy MD, konkrétně pak přílohou č. 3 PP – Architektonické principy MD, včetně pozdějších změn a její průběžná aktualizace:</w:t>
            </w:r>
          </w:p>
          <w:p w14:paraId="73C5F8CA" w14:textId="77777777" w:rsidR="00477F0F" w:rsidRPr="00894F9C" w:rsidRDefault="00477F0F" w:rsidP="00A40360">
            <w:pPr>
              <w:pStyle w:val="Odstavecseseznamem"/>
              <w:numPr>
                <w:ilvl w:val="1"/>
                <w:numId w:val="32"/>
              </w:numPr>
              <w:rPr>
                <w:rFonts w:asciiTheme="minorHAnsi" w:hAnsiTheme="minorHAnsi" w:cstheme="minorHAnsi"/>
                <w:sz w:val="22"/>
              </w:rPr>
            </w:pPr>
            <w:r w:rsidRPr="00894F9C">
              <w:rPr>
                <w:rFonts w:asciiTheme="minorHAnsi" w:hAnsiTheme="minorHAnsi" w:cstheme="minorHAnsi"/>
                <w:sz w:val="22"/>
              </w:rPr>
              <w:t>Uživatelská dokumentace</w:t>
            </w:r>
          </w:p>
          <w:p w14:paraId="0CE65AE4" w14:textId="77777777" w:rsidR="00477F0F" w:rsidRPr="00894F9C" w:rsidRDefault="00477F0F" w:rsidP="00A40360">
            <w:pPr>
              <w:pStyle w:val="Odstavecseseznamem"/>
              <w:numPr>
                <w:ilvl w:val="1"/>
                <w:numId w:val="32"/>
              </w:numPr>
              <w:rPr>
                <w:rFonts w:asciiTheme="minorHAnsi" w:hAnsiTheme="minorHAnsi" w:cstheme="minorHAnsi"/>
                <w:sz w:val="22"/>
              </w:rPr>
            </w:pPr>
            <w:r w:rsidRPr="00894F9C">
              <w:rPr>
                <w:rFonts w:asciiTheme="minorHAnsi" w:hAnsiTheme="minorHAnsi" w:cstheme="minorHAnsi"/>
                <w:sz w:val="22"/>
              </w:rPr>
              <w:t>Instalační dokumentace</w:t>
            </w:r>
          </w:p>
          <w:p w14:paraId="7C3999E4" w14:textId="77777777" w:rsidR="00477F0F" w:rsidRPr="00894F9C" w:rsidRDefault="00477F0F" w:rsidP="00A40360">
            <w:pPr>
              <w:pStyle w:val="Odstavecseseznamem"/>
              <w:numPr>
                <w:ilvl w:val="1"/>
                <w:numId w:val="32"/>
              </w:numPr>
              <w:rPr>
                <w:rFonts w:asciiTheme="minorHAnsi" w:hAnsiTheme="minorHAnsi" w:cstheme="minorHAnsi"/>
                <w:sz w:val="22"/>
              </w:rPr>
            </w:pPr>
            <w:r w:rsidRPr="00894F9C">
              <w:rPr>
                <w:rFonts w:asciiTheme="minorHAnsi" w:hAnsiTheme="minorHAnsi" w:cstheme="minorHAnsi"/>
                <w:sz w:val="22"/>
              </w:rPr>
              <w:t>Systémová dokumentace</w:t>
            </w:r>
          </w:p>
          <w:p w14:paraId="48D1C174" w14:textId="77777777" w:rsidR="00477F0F" w:rsidRPr="00894F9C" w:rsidRDefault="00477F0F" w:rsidP="00A40360">
            <w:pPr>
              <w:pStyle w:val="Odstavecseseznamem"/>
              <w:numPr>
                <w:ilvl w:val="1"/>
                <w:numId w:val="32"/>
              </w:numPr>
              <w:rPr>
                <w:rFonts w:asciiTheme="minorHAnsi" w:hAnsiTheme="minorHAnsi" w:cstheme="minorHAnsi"/>
                <w:sz w:val="22"/>
              </w:rPr>
            </w:pPr>
            <w:r w:rsidRPr="00894F9C">
              <w:rPr>
                <w:rFonts w:asciiTheme="minorHAnsi" w:hAnsiTheme="minorHAnsi" w:cstheme="minorHAnsi"/>
                <w:sz w:val="22"/>
              </w:rPr>
              <w:t>Administrátorská dokumentace</w:t>
            </w:r>
          </w:p>
          <w:p w14:paraId="31F76246" w14:textId="77777777" w:rsidR="00477F0F" w:rsidRPr="00894F9C" w:rsidRDefault="00477F0F" w:rsidP="00A40360">
            <w:pPr>
              <w:pStyle w:val="Odstavecseseznamem"/>
              <w:numPr>
                <w:ilvl w:val="1"/>
                <w:numId w:val="32"/>
              </w:numPr>
              <w:rPr>
                <w:rFonts w:asciiTheme="minorHAnsi" w:hAnsiTheme="minorHAnsi" w:cstheme="minorHAnsi"/>
                <w:sz w:val="22"/>
              </w:rPr>
            </w:pPr>
            <w:r w:rsidRPr="00894F9C">
              <w:rPr>
                <w:rFonts w:asciiTheme="minorHAnsi" w:hAnsiTheme="minorHAnsi" w:cstheme="minorHAnsi"/>
                <w:sz w:val="22"/>
              </w:rPr>
              <w:t>Vývojová dokumentace</w:t>
            </w:r>
          </w:p>
          <w:p w14:paraId="7A81D6D1" w14:textId="77777777" w:rsidR="00477F0F" w:rsidRPr="00894F9C" w:rsidRDefault="00477F0F" w:rsidP="00A40360">
            <w:pPr>
              <w:pStyle w:val="Odstavecseseznamem"/>
              <w:numPr>
                <w:ilvl w:val="1"/>
                <w:numId w:val="32"/>
              </w:numPr>
              <w:rPr>
                <w:rFonts w:asciiTheme="minorHAnsi" w:hAnsiTheme="minorHAnsi" w:cstheme="minorHAnsi"/>
                <w:sz w:val="22"/>
              </w:rPr>
            </w:pPr>
            <w:r w:rsidRPr="00894F9C">
              <w:rPr>
                <w:rFonts w:asciiTheme="minorHAnsi" w:hAnsiTheme="minorHAnsi" w:cstheme="minorHAnsi"/>
                <w:sz w:val="22"/>
              </w:rPr>
              <w:t>Provozní dokumentace</w:t>
            </w:r>
          </w:p>
          <w:p w14:paraId="621B0363" w14:textId="77777777" w:rsidR="00477F0F" w:rsidRPr="00894F9C" w:rsidRDefault="00477F0F" w:rsidP="00A40360">
            <w:pPr>
              <w:pStyle w:val="Odstavecseseznamem"/>
              <w:numPr>
                <w:ilvl w:val="0"/>
                <w:numId w:val="6"/>
              </w:numPr>
              <w:rPr>
                <w:rFonts w:asciiTheme="minorHAnsi" w:hAnsiTheme="minorHAnsi" w:cstheme="minorHAnsi"/>
                <w:sz w:val="22"/>
              </w:rPr>
            </w:pPr>
            <w:r w:rsidRPr="00894F9C">
              <w:rPr>
                <w:rFonts w:asciiTheme="minorHAnsi" w:hAnsiTheme="minorHAnsi" w:cstheme="minorHAnsi"/>
                <w:sz w:val="22"/>
              </w:rPr>
              <w:t>Asistence vzdálená (GO TO ASSIST, telefon) nebo na místě u uživatele při testování v těch případech, kdy incident nevyřeší podpora 1. úrovně.</w:t>
            </w:r>
          </w:p>
          <w:p w14:paraId="415DE9B8" w14:textId="77777777" w:rsidR="00477F0F" w:rsidRPr="00894F9C" w:rsidRDefault="00477F0F" w:rsidP="00A40360">
            <w:pPr>
              <w:pStyle w:val="Odstavecseseznamem"/>
              <w:numPr>
                <w:ilvl w:val="0"/>
                <w:numId w:val="6"/>
              </w:numPr>
              <w:rPr>
                <w:rFonts w:asciiTheme="minorHAnsi" w:hAnsiTheme="minorHAnsi" w:cstheme="minorHAnsi"/>
                <w:sz w:val="22"/>
              </w:rPr>
            </w:pPr>
            <w:r w:rsidRPr="00894F9C">
              <w:rPr>
                <w:rFonts w:asciiTheme="minorHAnsi" w:hAnsiTheme="minorHAnsi" w:cstheme="minorHAnsi"/>
                <w:sz w:val="22"/>
              </w:rPr>
              <w:t>Zavedení nebo aktualizace uživatelského pracovního postupu na žádost Objednatele ke konkrétnímu řešení IFS v takové formě, aby byl postup vysvětlen názorně a triviálně (polopaticky).</w:t>
            </w:r>
          </w:p>
          <w:p w14:paraId="4ADC223E" w14:textId="77777777" w:rsidR="00477F0F" w:rsidRPr="00894F9C" w:rsidRDefault="00477F0F" w:rsidP="00D57843">
            <w:pPr>
              <w:pStyle w:val="Odstavecseseznamem"/>
              <w:ind w:left="1440"/>
              <w:rPr>
                <w:rFonts w:asciiTheme="minorHAnsi" w:hAnsiTheme="minorHAnsi" w:cstheme="minorHAnsi"/>
                <w:sz w:val="22"/>
              </w:rPr>
            </w:pPr>
          </w:p>
          <w:p w14:paraId="7A1A7BA9" w14:textId="77777777" w:rsidR="00477F0F" w:rsidRPr="00894F9C" w:rsidRDefault="00477F0F" w:rsidP="00B64E47">
            <w:pPr>
              <w:ind w:firstLine="0"/>
              <w:rPr>
                <w:rFonts w:asciiTheme="minorHAnsi" w:hAnsiTheme="minorHAnsi" w:cstheme="minorHAnsi"/>
              </w:rPr>
            </w:pPr>
            <w:r w:rsidRPr="00894F9C">
              <w:rPr>
                <w:rFonts w:asciiTheme="minorHAnsi" w:hAnsiTheme="minorHAnsi" w:cstheme="minorHAnsi"/>
              </w:rPr>
              <w:t xml:space="preserve">Tyto činnosti se řídí principy </w:t>
            </w:r>
            <w:proofErr w:type="spellStart"/>
            <w:r w:rsidRPr="00894F9C">
              <w:rPr>
                <w:rFonts w:asciiTheme="minorHAnsi" w:hAnsiTheme="minorHAnsi" w:cstheme="minorHAnsi"/>
              </w:rPr>
              <w:t>Change</w:t>
            </w:r>
            <w:proofErr w:type="spellEnd"/>
            <w:r w:rsidRPr="00894F9C">
              <w:rPr>
                <w:rFonts w:asciiTheme="minorHAnsi" w:hAnsiTheme="minorHAnsi" w:cstheme="minorHAnsi"/>
              </w:rPr>
              <w:t xml:space="preserve"> Managementu, Incident Managementu a </w:t>
            </w:r>
            <w:proofErr w:type="spellStart"/>
            <w:r w:rsidRPr="00894F9C">
              <w:rPr>
                <w:rFonts w:asciiTheme="minorHAnsi" w:hAnsiTheme="minorHAnsi" w:cstheme="minorHAnsi"/>
              </w:rPr>
              <w:t>Release</w:t>
            </w:r>
            <w:proofErr w:type="spellEnd"/>
            <w:r w:rsidRPr="00894F9C">
              <w:rPr>
                <w:rFonts w:asciiTheme="minorHAnsi" w:hAnsiTheme="minorHAnsi" w:cstheme="minorHAnsi"/>
              </w:rPr>
              <w:t xml:space="preserve"> Managementu dle metodiky ITIL.</w:t>
            </w:r>
          </w:p>
        </w:tc>
      </w:tr>
      <w:tr w:rsidR="00477F0F" w:rsidRPr="000F24E5" w14:paraId="18DB6E20" w14:textId="77777777" w:rsidTr="00D57843">
        <w:tc>
          <w:tcPr>
            <w:tcW w:w="2410" w:type="dxa"/>
          </w:tcPr>
          <w:p w14:paraId="5A6888FA" w14:textId="77777777" w:rsidR="00477F0F" w:rsidRPr="00500DF1" w:rsidRDefault="00477F0F" w:rsidP="00D57843">
            <w:pPr>
              <w:rPr>
                <w:rFonts w:asciiTheme="minorHAnsi" w:hAnsiTheme="minorHAnsi" w:cstheme="minorHAnsi"/>
              </w:rPr>
            </w:pPr>
            <w:r w:rsidRPr="00500DF1">
              <w:rPr>
                <w:rFonts w:asciiTheme="minorHAnsi" w:hAnsiTheme="minorHAnsi" w:cstheme="minorHAnsi"/>
              </w:rPr>
              <w:lastRenderedPageBreak/>
              <w:t>Akceptace služby</w:t>
            </w:r>
          </w:p>
        </w:tc>
        <w:tc>
          <w:tcPr>
            <w:tcW w:w="7224" w:type="dxa"/>
            <w:gridSpan w:val="2"/>
          </w:tcPr>
          <w:p w14:paraId="775BD3DB" w14:textId="77777777" w:rsidR="00477F0F" w:rsidRPr="00500DF1" w:rsidRDefault="00477F0F" w:rsidP="00B64E47">
            <w:pPr>
              <w:ind w:firstLine="0"/>
              <w:rPr>
                <w:rFonts w:asciiTheme="minorHAnsi" w:hAnsiTheme="minorHAnsi" w:cstheme="minorHAnsi"/>
              </w:rPr>
            </w:pPr>
            <w:r w:rsidRPr="00500DF1">
              <w:rPr>
                <w:rFonts w:asciiTheme="minorHAnsi" w:hAnsiTheme="minorHAnsi" w:cstheme="minorHAnsi"/>
              </w:rPr>
              <w:t>Služby budou poskytovány průběžně a předávány na základě měsíčního protokolu předkládaným Poskytovatelem Objednateli stanovenou vzájemně odsouhlasenou formou. Akceptační procedura je řešena monitorováním a reportováním sjednaných parametrů (SLA). Součástí měsíčního protokolu je měsíční zpráva.</w:t>
            </w:r>
          </w:p>
        </w:tc>
      </w:tr>
      <w:tr w:rsidR="00477F0F" w:rsidRPr="000F24E5" w14:paraId="0F79DC83" w14:textId="77777777" w:rsidTr="00D57843">
        <w:tc>
          <w:tcPr>
            <w:tcW w:w="2410" w:type="dxa"/>
          </w:tcPr>
          <w:p w14:paraId="351C74F4" w14:textId="77777777" w:rsidR="00477F0F" w:rsidRPr="00500DF1" w:rsidRDefault="00477F0F" w:rsidP="00D57843">
            <w:pPr>
              <w:rPr>
                <w:rFonts w:asciiTheme="minorHAnsi" w:hAnsiTheme="minorHAnsi" w:cstheme="minorHAnsi"/>
              </w:rPr>
            </w:pPr>
            <w:r w:rsidRPr="00500DF1">
              <w:rPr>
                <w:rFonts w:asciiTheme="minorHAnsi" w:hAnsiTheme="minorHAnsi" w:cstheme="minorHAnsi"/>
              </w:rPr>
              <w:t>Sledované období</w:t>
            </w:r>
          </w:p>
        </w:tc>
        <w:tc>
          <w:tcPr>
            <w:tcW w:w="7224" w:type="dxa"/>
            <w:gridSpan w:val="2"/>
          </w:tcPr>
          <w:p w14:paraId="1FBF7861" w14:textId="77777777" w:rsidR="00477F0F" w:rsidRPr="00500DF1" w:rsidRDefault="00477F0F" w:rsidP="00B64E47">
            <w:pPr>
              <w:ind w:firstLine="0"/>
              <w:rPr>
                <w:rFonts w:asciiTheme="minorHAnsi" w:hAnsiTheme="minorHAnsi" w:cstheme="minorHAnsi"/>
              </w:rPr>
            </w:pPr>
            <w:r w:rsidRPr="00500DF1">
              <w:rPr>
                <w:rFonts w:asciiTheme="minorHAnsi" w:hAnsiTheme="minorHAnsi" w:cstheme="minorHAnsi"/>
              </w:rPr>
              <w:t>Kalendářní měsíc</w:t>
            </w:r>
          </w:p>
        </w:tc>
      </w:tr>
      <w:tr w:rsidR="00477F0F" w:rsidRPr="000F24E5" w14:paraId="02ABB031" w14:textId="77777777" w:rsidTr="00D57843">
        <w:tc>
          <w:tcPr>
            <w:tcW w:w="9634" w:type="dxa"/>
            <w:gridSpan w:val="3"/>
            <w:shd w:val="clear" w:color="auto" w:fill="FFF2CC" w:themeFill="accent4" w:themeFillTint="33"/>
          </w:tcPr>
          <w:p w14:paraId="510D34B4" w14:textId="77777777" w:rsidR="00477F0F" w:rsidRPr="00500DF1" w:rsidRDefault="00477F0F" w:rsidP="00D57843">
            <w:pPr>
              <w:rPr>
                <w:rFonts w:asciiTheme="minorHAnsi" w:hAnsiTheme="minorHAnsi" w:cstheme="minorHAnsi"/>
              </w:rPr>
            </w:pPr>
            <w:bookmarkStart w:id="8" w:name="_Hlk38958664"/>
            <w:r w:rsidRPr="00500DF1">
              <w:rPr>
                <w:rFonts w:asciiTheme="minorHAnsi" w:hAnsiTheme="minorHAnsi" w:cstheme="minorHAnsi"/>
              </w:rPr>
              <w:t>SLA parametry služby KL004</w:t>
            </w:r>
          </w:p>
        </w:tc>
      </w:tr>
      <w:tr w:rsidR="00477F0F" w:rsidRPr="000F24E5" w14:paraId="0681067B" w14:textId="77777777" w:rsidTr="00D57843">
        <w:tc>
          <w:tcPr>
            <w:tcW w:w="2410" w:type="dxa"/>
            <w:shd w:val="clear" w:color="auto" w:fill="E7E6E6" w:themeFill="background2"/>
          </w:tcPr>
          <w:p w14:paraId="0F92F044" w14:textId="77777777" w:rsidR="00477F0F" w:rsidRPr="00500DF1" w:rsidRDefault="00477F0F" w:rsidP="00D57843">
            <w:pPr>
              <w:rPr>
                <w:rFonts w:asciiTheme="minorHAnsi" w:hAnsiTheme="minorHAnsi" w:cstheme="minorHAnsi"/>
              </w:rPr>
            </w:pPr>
            <w:r w:rsidRPr="00500DF1">
              <w:rPr>
                <w:rFonts w:asciiTheme="minorHAnsi" w:hAnsiTheme="minorHAnsi" w:cstheme="minorHAnsi"/>
              </w:rPr>
              <w:t>Služba</w:t>
            </w:r>
          </w:p>
        </w:tc>
        <w:tc>
          <w:tcPr>
            <w:tcW w:w="2905" w:type="dxa"/>
            <w:shd w:val="clear" w:color="auto" w:fill="E7E6E6" w:themeFill="background2"/>
          </w:tcPr>
          <w:p w14:paraId="1318177B" w14:textId="77777777" w:rsidR="00477F0F" w:rsidRPr="00500DF1" w:rsidRDefault="00477F0F" w:rsidP="00D57843">
            <w:pPr>
              <w:rPr>
                <w:rFonts w:asciiTheme="minorHAnsi" w:hAnsiTheme="minorHAnsi" w:cstheme="minorHAnsi"/>
              </w:rPr>
            </w:pPr>
            <w:r w:rsidRPr="00500DF1">
              <w:rPr>
                <w:rFonts w:asciiTheme="minorHAnsi" w:hAnsiTheme="minorHAnsi" w:cstheme="minorHAnsi"/>
              </w:rPr>
              <w:t>Garantovaná dostupnost služby ve sledovaném období (%)</w:t>
            </w:r>
          </w:p>
        </w:tc>
        <w:tc>
          <w:tcPr>
            <w:tcW w:w="4319" w:type="dxa"/>
            <w:shd w:val="clear" w:color="auto" w:fill="E7E6E6" w:themeFill="background2"/>
          </w:tcPr>
          <w:p w14:paraId="1E498BB3" w14:textId="77777777" w:rsidR="00477F0F" w:rsidRPr="00500DF1" w:rsidRDefault="00477F0F" w:rsidP="00D57843">
            <w:pPr>
              <w:rPr>
                <w:rFonts w:asciiTheme="minorHAnsi" w:hAnsiTheme="minorHAnsi" w:cstheme="minorHAnsi"/>
              </w:rPr>
            </w:pPr>
            <w:r w:rsidRPr="00500DF1">
              <w:rPr>
                <w:rFonts w:asciiTheme="minorHAnsi" w:hAnsiTheme="minorHAnsi" w:cstheme="minorHAnsi"/>
              </w:rPr>
              <w:t>Rozsah zaručeného provozu služby</w:t>
            </w:r>
          </w:p>
        </w:tc>
      </w:tr>
      <w:tr w:rsidR="00477F0F" w:rsidRPr="000F24E5" w14:paraId="37ABA3E3" w14:textId="77777777" w:rsidTr="00D57843">
        <w:tc>
          <w:tcPr>
            <w:tcW w:w="2410" w:type="dxa"/>
          </w:tcPr>
          <w:p w14:paraId="1EE255DB" w14:textId="77777777" w:rsidR="00477F0F" w:rsidRPr="00500DF1" w:rsidRDefault="00477F0F" w:rsidP="00D57843">
            <w:pPr>
              <w:jc w:val="center"/>
              <w:rPr>
                <w:rFonts w:asciiTheme="minorHAnsi" w:hAnsiTheme="minorHAnsi" w:cstheme="minorHAnsi"/>
              </w:rPr>
            </w:pPr>
            <w:r w:rsidRPr="00500DF1">
              <w:rPr>
                <w:rFonts w:asciiTheme="minorHAnsi" w:hAnsiTheme="minorHAnsi" w:cstheme="minorHAnsi"/>
              </w:rPr>
              <w:t>Dostupnost podpory L2+L3</w:t>
            </w:r>
          </w:p>
        </w:tc>
        <w:tc>
          <w:tcPr>
            <w:tcW w:w="2905" w:type="dxa"/>
            <w:vAlign w:val="center"/>
          </w:tcPr>
          <w:p w14:paraId="6C047CBC" w14:textId="77777777" w:rsidR="00477F0F" w:rsidRPr="00500DF1" w:rsidRDefault="00477F0F" w:rsidP="00D57843">
            <w:pPr>
              <w:jc w:val="center"/>
              <w:rPr>
                <w:rFonts w:asciiTheme="minorHAnsi" w:hAnsiTheme="minorHAnsi" w:cstheme="minorHAnsi"/>
              </w:rPr>
            </w:pPr>
            <w:r w:rsidRPr="00500DF1">
              <w:rPr>
                <w:rFonts w:asciiTheme="minorHAnsi" w:hAnsiTheme="minorHAnsi" w:cstheme="minorHAnsi"/>
              </w:rPr>
              <w:t>95,00</w:t>
            </w:r>
          </w:p>
        </w:tc>
        <w:tc>
          <w:tcPr>
            <w:tcW w:w="4319" w:type="dxa"/>
            <w:vAlign w:val="center"/>
          </w:tcPr>
          <w:p w14:paraId="033231C2" w14:textId="77777777" w:rsidR="00477F0F" w:rsidRPr="00500DF1" w:rsidRDefault="00477F0F" w:rsidP="00D57843">
            <w:pPr>
              <w:jc w:val="center"/>
              <w:rPr>
                <w:rFonts w:asciiTheme="minorHAnsi" w:hAnsiTheme="minorHAnsi" w:cstheme="minorHAnsi"/>
              </w:rPr>
            </w:pPr>
            <w:r w:rsidRPr="00500DF1">
              <w:rPr>
                <w:rFonts w:asciiTheme="minorHAnsi" w:hAnsiTheme="minorHAnsi" w:cstheme="minorHAnsi"/>
              </w:rPr>
              <w:t>Po – Pá 8:00 až 16:00</w:t>
            </w:r>
          </w:p>
        </w:tc>
      </w:tr>
      <w:bookmarkEnd w:id="8"/>
      <w:tr w:rsidR="00477F0F" w:rsidRPr="000F24E5" w14:paraId="3B5C28C6" w14:textId="77777777" w:rsidTr="00D57843">
        <w:tc>
          <w:tcPr>
            <w:tcW w:w="9634" w:type="dxa"/>
            <w:gridSpan w:val="3"/>
          </w:tcPr>
          <w:p w14:paraId="4EBB0F16" w14:textId="77777777" w:rsidR="00477F0F" w:rsidRPr="00500DF1" w:rsidRDefault="00477F0F" w:rsidP="00D57843">
            <w:pPr>
              <w:rPr>
                <w:rFonts w:asciiTheme="minorHAnsi" w:hAnsiTheme="minorHAnsi" w:cstheme="minorHAnsi"/>
              </w:rPr>
            </w:pPr>
            <w:r w:rsidRPr="00500DF1">
              <w:rPr>
                <w:rFonts w:asciiTheme="minorHAnsi" w:hAnsiTheme="minorHAnsi" w:cstheme="minorHAnsi"/>
              </w:rPr>
              <w:t>Dostupnost služby:</w:t>
            </w:r>
          </w:p>
          <w:p w14:paraId="793EA4BE" w14:textId="77777777" w:rsidR="00477F0F" w:rsidRPr="00500DF1" w:rsidRDefault="00477F0F" w:rsidP="00A40360">
            <w:pPr>
              <w:pStyle w:val="Odstavecseseznamem"/>
              <w:numPr>
                <w:ilvl w:val="0"/>
                <w:numId w:val="5"/>
              </w:numPr>
              <w:rPr>
                <w:rFonts w:asciiTheme="minorHAnsi" w:hAnsiTheme="minorHAnsi" w:cstheme="minorHAnsi"/>
                <w:sz w:val="22"/>
              </w:rPr>
            </w:pPr>
            <w:r w:rsidRPr="00500DF1">
              <w:rPr>
                <w:rFonts w:asciiTheme="minorHAnsi" w:hAnsiTheme="minorHAnsi" w:cstheme="minorHAnsi"/>
                <w:sz w:val="22"/>
              </w:rPr>
              <w:t>znamená, že všichni uživatelé dané služby ji mohou v plném rozsahu využívat - v opačném případě je služba nedostupná</w:t>
            </w:r>
          </w:p>
          <w:p w14:paraId="7343007C" w14:textId="77777777" w:rsidR="00477F0F" w:rsidRPr="00500DF1" w:rsidRDefault="00477F0F" w:rsidP="00A40360">
            <w:pPr>
              <w:pStyle w:val="Odstavecseseznamem"/>
              <w:numPr>
                <w:ilvl w:val="0"/>
                <w:numId w:val="5"/>
              </w:numPr>
              <w:rPr>
                <w:rFonts w:asciiTheme="minorHAnsi" w:hAnsiTheme="minorHAnsi" w:cstheme="minorHAnsi"/>
                <w:sz w:val="22"/>
              </w:rPr>
            </w:pPr>
            <w:r w:rsidRPr="00500DF1">
              <w:rPr>
                <w:rFonts w:asciiTheme="minorHAnsi" w:hAnsiTheme="minorHAnsi" w:cstheme="minorHAnsi"/>
                <w:sz w:val="22"/>
              </w:rPr>
              <w:t>se vypočítává pouze z období vymezeného pojmem „Rozsah zaručeného provozu služby“. Do nedostupnosti se rovněž započítávají plánované odstávky, pokud se uskutečnily v období zaručeného provozu služby</w:t>
            </w:r>
          </w:p>
          <w:p w14:paraId="6C7691CD" w14:textId="77777777" w:rsidR="00477F0F" w:rsidRPr="00500DF1" w:rsidRDefault="00477F0F" w:rsidP="00A40360">
            <w:pPr>
              <w:pStyle w:val="Odstavecseseznamem"/>
              <w:numPr>
                <w:ilvl w:val="0"/>
                <w:numId w:val="5"/>
              </w:numPr>
              <w:rPr>
                <w:rFonts w:asciiTheme="minorHAnsi" w:hAnsiTheme="minorHAnsi" w:cstheme="minorHAnsi"/>
                <w:sz w:val="22"/>
              </w:rPr>
            </w:pPr>
            <w:r w:rsidRPr="00500DF1">
              <w:rPr>
                <w:rFonts w:asciiTheme="minorHAnsi" w:hAnsiTheme="minorHAnsi" w:cstheme="minorHAnsi"/>
                <w:sz w:val="22"/>
              </w:rPr>
              <w:t>do neplnění dostupnosti služby se nezapočítává doba, po kterou byla služba nedostupná z prokazatelných důvodů mimo působnost Poskytovatele služby, nebo doba, po kterou Poskytovatel čekal na součinnost Objednatele</w:t>
            </w:r>
          </w:p>
          <w:p w14:paraId="1BC44FF3" w14:textId="77777777" w:rsidR="00477F0F" w:rsidRPr="00500DF1" w:rsidRDefault="00477F0F" w:rsidP="00A40360">
            <w:pPr>
              <w:pStyle w:val="Odstavecseseznamem"/>
              <w:numPr>
                <w:ilvl w:val="0"/>
                <w:numId w:val="5"/>
              </w:numPr>
              <w:rPr>
                <w:rFonts w:asciiTheme="minorHAnsi" w:hAnsiTheme="minorHAnsi" w:cstheme="minorHAnsi"/>
                <w:sz w:val="22"/>
              </w:rPr>
            </w:pPr>
            <w:r w:rsidRPr="00500DF1">
              <w:rPr>
                <w:rFonts w:asciiTheme="minorHAnsi" w:hAnsiTheme="minorHAnsi" w:cstheme="minorHAnsi"/>
                <w:sz w:val="22"/>
              </w:rPr>
              <w:t>se ve sledovaném období kalendářního měsíce se vypočítá jako:</w:t>
            </w:r>
          </w:p>
          <w:p w14:paraId="553BD519" w14:textId="77777777" w:rsidR="00477F0F" w:rsidRPr="00500DF1" w:rsidRDefault="00477F0F" w:rsidP="00D57843">
            <w:pPr>
              <w:pStyle w:val="Odstavecseseznamem"/>
              <w:rPr>
                <w:rFonts w:asciiTheme="minorHAnsi" w:hAnsiTheme="minorHAnsi" w:cstheme="minorHAnsi"/>
                <w:sz w:val="22"/>
              </w:rPr>
            </w:pPr>
          </w:p>
          <w:p w14:paraId="736B0648" w14:textId="77777777" w:rsidR="00477F0F" w:rsidRPr="00500DF1" w:rsidRDefault="00477F0F" w:rsidP="00D57843">
            <w:pPr>
              <w:pStyle w:val="Odstavecseseznamem"/>
              <w:rPr>
                <w:rFonts w:asciiTheme="minorHAnsi" w:hAnsiTheme="minorHAnsi" w:cstheme="minorHAnsi"/>
                <w:sz w:val="22"/>
              </w:rPr>
            </w:pPr>
            <m:oMathPara>
              <m:oMath>
                <m:r>
                  <w:rPr>
                    <w:rFonts w:ascii="Cambria Math" w:hAnsi="Cambria Math" w:cstheme="minorHAnsi"/>
                    <w:sz w:val="18"/>
                    <w:szCs w:val="18"/>
                  </w:rPr>
                  <m:t xml:space="preserve">Dostupnost  Aplikace </m:t>
                </m:r>
                <m:d>
                  <m:dPr>
                    <m:ctrlPr>
                      <w:rPr>
                        <w:rFonts w:ascii="Cambria Math" w:hAnsi="Cambria Math" w:cstheme="minorHAnsi"/>
                        <w:i/>
                        <w:sz w:val="18"/>
                        <w:szCs w:val="18"/>
                      </w:rPr>
                    </m:ctrlPr>
                  </m:dPr>
                  <m:e>
                    <m:r>
                      <w:rPr>
                        <w:rFonts w:ascii="Cambria Math" w:hAnsi="Cambria Math" w:cstheme="minorHAnsi"/>
                        <w:sz w:val="18"/>
                        <w:szCs w:val="18"/>
                      </w:rPr>
                      <m:t>v %</m:t>
                    </m:r>
                  </m:e>
                </m:d>
                <m:r>
                  <w:rPr>
                    <w:rFonts w:ascii="Cambria Math" w:hAnsi="Cambria Math" w:cstheme="minorHAnsi"/>
                    <w:sz w:val="18"/>
                    <w:szCs w:val="18"/>
                  </w:rPr>
                  <m:t xml:space="preserve">= </m:t>
                </m:r>
                <m:f>
                  <m:fPr>
                    <m:ctrlPr>
                      <w:rPr>
                        <w:rFonts w:ascii="Cambria Math" w:hAnsi="Cambria Math" w:cstheme="minorHAnsi"/>
                        <w:i/>
                        <w:sz w:val="18"/>
                        <w:szCs w:val="18"/>
                      </w:rPr>
                    </m:ctrlPr>
                  </m:fPr>
                  <m:num>
                    <m:r>
                      <w:rPr>
                        <w:rFonts w:ascii="Cambria Math" w:hAnsi="Cambria Math" w:cstheme="minorHAnsi"/>
                        <w:sz w:val="18"/>
                        <w:szCs w:val="18"/>
                      </w:rPr>
                      <m:t>počet minut výpadku ve sledovaném odbobí</m:t>
                    </m:r>
                  </m:num>
                  <m:den>
                    <m:r>
                      <w:rPr>
                        <w:rFonts w:ascii="Cambria Math" w:hAnsi="Cambria Math" w:cstheme="minorHAnsi"/>
                        <w:sz w:val="18"/>
                        <w:szCs w:val="18"/>
                      </w:rPr>
                      <m:t>počet pracovních dní ve sledovaném odbobí*60*9</m:t>
                    </m:r>
                  </m:den>
                </m:f>
                <m:r>
                  <w:rPr>
                    <w:rFonts w:ascii="Cambria Math" w:hAnsi="Cambria Math" w:cstheme="minorHAnsi"/>
                    <w:sz w:val="18"/>
                    <w:szCs w:val="18"/>
                  </w:rPr>
                  <m:t>*100</m:t>
                </m:r>
              </m:oMath>
            </m:oMathPara>
          </w:p>
          <w:p w14:paraId="23DE9B71" w14:textId="2CBA1080" w:rsidR="00477F0F" w:rsidRPr="00500DF1" w:rsidRDefault="00477F0F" w:rsidP="00D57843">
            <w:pPr>
              <w:pStyle w:val="Odstavecseseznamem"/>
              <w:rPr>
                <w:rFonts w:ascii="Cambria Math" w:hAnsi="Cambria Math" w:cstheme="minorHAnsi"/>
                <w:i/>
                <w:sz w:val="22"/>
              </w:rPr>
            </w:pPr>
            <m:oMathPara>
              <m:oMath>
                <m:r>
                  <w:rPr>
                    <w:rFonts w:ascii="Cambria Math" w:hAnsi="Cambria Math" w:cstheme="minorHAnsi"/>
                    <w:sz w:val="18"/>
                    <w:szCs w:val="18"/>
                  </w:rPr>
                  <m:t xml:space="preserve">Dostupnost  podpory L2+L3 </m:t>
                </m:r>
                <m:d>
                  <m:dPr>
                    <m:ctrlPr>
                      <w:rPr>
                        <w:rFonts w:ascii="Cambria Math" w:hAnsi="Cambria Math" w:cstheme="minorHAnsi"/>
                        <w:i/>
                        <w:sz w:val="18"/>
                        <w:szCs w:val="18"/>
                      </w:rPr>
                    </m:ctrlPr>
                  </m:dPr>
                  <m:e>
                    <m:r>
                      <w:rPr>
                        <w:rFonts w:ascii="Cambria Math" w:hAnsi="Cambria Math" w:cstheme="minorHAnsi"/>
                        <w:sz w:val="18"/>
                        <w:szCs w:val="18"/>
                      </w:rPr>
                      <m:t>v %</m:t>
                    </m:r>
                  </m:e>
                </m:d>
                <m:r>
                  <w:rPr>
                    <w:rFonts w:ascii="Cambria Math" w:hAnsi="Cambria Math" w:cstheme="minorHAnsi"/>
                    <w:sz w:val="18"/>
                    <w:szCs w:val="18"/>
                  </w:rPr>
                  <m:t xml:space="preserve">= </m:t>
                </m:r>
                <m:f>
                  <m:fPr>
                    <m:ctrlPr>
                      <w:rPr>
                        <w:rFonts w:ascii="Cambria Math" w:hAnsi="Cambria Math" w:cstheme="minorHAnsi"/>
                        <w:i/>
                        <w:sz w:val="18"/>
                        <w:szCs w:val="18"/>
                      </w:rPr>
                    </m:ctrlPr>
                  </m:fPr>
                  <m:num>
                    <m:r>
                      <w:rPr>
                        <w:rFonts w:ascii="Cambria Math" w:hAnsi="Cambria Math" w:cstheme="minorHAnsi"/>
                        <w:sz w:val="18"/>
                        <w:szCs w:val="18"/>
                      </w:rPr>
                      <m:t>počet minut výpadku ve sledovaném odbobí</m:t>
                    </m:r>
                  </m:num>
                  <m:den>
                    <m:r>
                      <w:rPr>
                        <w:rFonts w:ascii="Cambria Math" w:hAnsi="Cambria Math" w:cstheme="minorHAnsi"/>
                        <w:sz w:val="18"/>
                        <w:szCs w:val="18"/>
                      </w:rPr>
                      <m:t>počet pracovních dní ve sledovaném odbobí*60*8</m:t>
                    </m:r>
                  </m:den>
                </m:f>
                <m:r>
                  <w:rPr>
                    <w:rFonts w:ascii="Cambria Math" w:hAnsi="Cambria Math" w:cstheme="minorHAnsi"/>
                    <w:sz w:val="18"/>
                    <w:szCs w:val="18"/>
                  </w:rPr>
                  <m:t>*100</m:t>
                </m:r>
              </m:oMath>
            </m:oMathPara>
          </w:p>
          <w:p w14:paraId="246AE5E0" w14:textId="77777777" w:rsidR="00477F0F" w:rsidRPr="00500DF1" w:rsidRDefault="00477F0F" w:rsidP="00D57843">
            <w:pPr>
              <w:rPr>
                <w:rFonts w:asciiTheme="minorHAnsi" w:hAnsiTheme="minorHAnsi" w:cstheme="minorHAnsi"/>
              </w:rPr>
            </w:pPr>
            <w:r w:rsidRPr="00500DF1">
              <w:rPr>
                <w:rFonts w:asciiTheme="minorHAnsi" w:hAnsiTheme="minorHAnsi" w:cstheme="minorHAnsi"/>
              </w:rPr>
              <w:t>Nedostupnost služby:</w:t>
            </w:r>
          </w:p>
          <w:p w14:paraId="340178C6" w14:textId="77777777" w:rsidR="00477F0F" w:rsidRPr="00500DF1" w:rsidRDefault="00477F0F" w:rsidP="00A40360">
            <w:pPr>
              <w:pStyle w:val="Odstavecseseznamem"/>
              <w:numPr>
                <w:ilvl w:val="0"/>
                <w:numId w:val="6"/>
              </w:numPr>
              <w:rPr>
                <w:rFonts w:asciiTheme="minorHAnsi" w:hAnsiTheme="minorHAnsi" w:cstheme="minorHAnsi"/>
                <w:sz w:val="22"/>
              </w:rPr>
            </w:pPr>
            <w:r w:rsidRPr="00500DF1">
              <w:rPr>
                <w:rFonts w:asciiTheme="minorHAnsi" w:hAnsiTheme="minorHAnsi" w:cstheme="minorHAnsi"/>
                <w:sz w:val="22"/>
              </w:rPr>
              <w:lastRenderedPageBreak/>
              <w:t>se měří a prokazuje výhradně stavovým průběhem dle evidenčního čísla tiketu v TS, kterým byla nedostupnost služby nahlášena Objednatelem, nebo v případě nedostupnosti TS písemnou korespondencí k nedostupnosti služby</w:t>
            </w:r>
          </w:p>
          <w:p w14:paraId="378318D3" w14:textId="77777777" w:rsidR="00477F0F" w:rsidRPr="00500DF1" w:rsidRDefault="00477F0F" w:rsidP="00B64E47">
            <w:pPr>
              <w:ind w:firstLine="0"/>
              <w:rPr>
                <w:rFonts w:asciiTheme="minorHAnsi" w:hAnsiTheme="minorHAnsi" w:cstheme="minorHAnsi"/>
              </w:rPr>
            </w:pPr>
            <w:r w:rsidRPr="00500DF1">
              <w:rPr>
                <w:rFonts w:asciiTheme="minorHAnsi" w:hAnsiTheme="minorHAnsi" w:cstheme="minorHAnsi"/>
              </w:rPr>
              <w:t xml:space="preserve">Za neplnění garantované dostupnosti za sledované období o 1% (i načaté) bude uplatněna sleva ve výši 1% z částky </w:t>
            </w:r>
            <w:r w:rsidR="006808C4" w:rsidRPr="00500DF1">
              <w:rPr>
                <w:rFonts w:asciiTheme="minorHAnsi" w:hAnsiTheme="minorHAnsi" w:cstheme="minorHAnsi"/>
              </w:rPr>
              <w:t>K</w:t>
            </w:r>
            <w:r w:rsidRPr="00500DF1">
              <w:rPr>
                <w:rFonts w:asciiTheme="minorHAnsi" w:hAnsiTheme="minorHAnsi" w:cstheme="minorHAnsi"/>
              </w:rPr>
              <w:t>L</w:t>
            </w:r>
            <w:r w:rsidR="006808C4" w:rsidRPr="00500DF1">
              <w:rPr>
                <w:rFonts w:asciiTheme="minorHAnsi" w:hAnsiTheme="minorHAnsi" w:cstheme="minorHAnsi"/>
              </w:rPr>
              <w:t>0</w:t>
            </w:r>
            <w:r w:rsidRPr="00500DF1">
              <w:rPr>
                <w:rFonts w:asciiTheme="minorHAnsi" w:hAnsiTheme="minorHAnsi" w:cstheme="minorHAnsi"/>
              </w:rPr>
              <w:t>04 maximálně do výše 100% ceny služby za sledované období; bude-li dostupnost aplikace IFS nebo dostupnost podpory L2+L3 nižší než 15%, bude aplikována za dané období sleva ve výši 100%.</w:t>
            </w:r>
          </w:p>
        </w:tc>
      </w:tr>
      <w:tr w:rsidR="00477F0F" w:rsidRPr="000F24E5" w14:paraId="46B10B11" w14:textId="77777777" w:rsidTr="00D57843">
        <w:tc>
          <w:tcPr>
            <w:tcW w:w="9634" w:type="dxa"/>
            <w:gridSpan w:val="3"/>
            <w:shd w:val="clear" w:color="auto" w:fill="FFF2CC" w:themeFill="accent4" w:themeFillTint="33"/>
          </w:tcPr>
          <w:p w14:paraId="599510C4" w14:textId="77777777" w:rsidR="00477F0F" w:rsidRPr="00500DF1" w:rsidRDefault="00477F0F" w:rsidP="00D57843">
            <w:pPr>
              <w:rPr>
                <w:rFonts w:asciiTheme="minorHAnsi" w:hAnsiTheme="minorHAnsi" w:cstheme="minorHAnsi"/>
              </w:rPr>
            </w:pPr>
            <w:r w:rsidRPr="00500DF1">
              <w:rPr>
                <w:rFonts w:asciiTheme="minorHAnsi" w:hAnsiTheme="minorHAnsi" w:cstheme="minorHAnsi"/>
              </w:rPr>
              <w:lastRenderedPageBreak/>
              <w:t>Vymezující podmínky</w:t>
            </w:r>
          </w:p>
        </w:tc>
      </w:tr>
      <w:tr w:rsidR="00477F0F" w:rsidRPr="000F24E5" w14:paraId="57D0764A" w14:textId="77777777" w:rsidTr="00D57843">
        <w:tc>
          <w:tcPr>
            <w:tcW w:w="2410" w:type="dxa"/>
            <w:shd w:val="clear" w:color="auto" w:fill="E7E6E6" w:themeFill="background2"/>
          </w:tcPr>
          <w:p w14:paraId="1102592E" w14:textId="77777777" w:rsidR="00477F0F" w:rsidRPr="00500DF1" w:rsidRDefault="00477F0F" w:rsidP="00D57843">
            <w:pPr>
              <w:jc w:val="center"/>
              <w:rPr>
                <w:rFonts w:asciiTheme="minorHAnsi" w:hAnsiTheme="minorHAnsi" w:cstheme="minorHAnsi"/>
              </w:rPr>
            </w:pPr>
            <w:r w:rsidRPr="00500DF1">
              <w:rPr>
                <w:rFonts w:asciiTheme="minorHAnsi" w:hAnsiTheme="minorHAnsi" w:cstheme="minorHAnsi"/>
              </w:rPr>
              <w:t>Počet uživatelů současně pracujících</w:t>
            </w:r>
          </w:p>
        </w:tc>
        <w:tc>
          <w:tcPr>
            <w:tcW w:w="7224" w:type="dxa"/>
            <w:gridSpan w:val="2"/>
            <w:shd w:val="clear" w:color="auto" w:fill="E7E6E6" w:themeFill="background2"/>
            <w:vAlign w:val="center"/>
          </w:tcPr>
          <w:p w14:paraId="2223F090" w14:textId="77777777" w:rsidR="00477F0F" w:rsidRPr="00500DF1" w:rsidRDefault="00477F0F" w:rsidP="00D57843">
            <w:pPr>
              <w:rPr>
                <w:rFonts w:asciiTheme="minorHAnsi" w:hAnsiTheme="minorHAnsi" w:cstheme="minorHAnsi"/>
              </w:rPr>
            </w:pPr>
            <w:r w:rsidRPr="00500DF1">
              <w:rPr>
                <w:rFonts w:asciiTheme="minorHAnsi" w:hAnsiTheme="minorHAnsi" w:cstheme="minorHAnsi"/>
              </w:rPr>
              <w:t>Skupina uživatelů</w:t>
            </w:r>
          </w:p>
        </w:tc>
      </w:tr>
      <w:tr w:rsidR="00477F0F" w:rsidRPr="000F24E5" w14:paraId="5C5D1E90" w14:textId="77777777" w:rsidTr="00D57843">
        <w:tc>
          <w:tcPr>
            <w:tcW w:w="2410" w:type="dxa"/>
          </w:tcPr>
          <w:p w14:paraId="7356D4A3" w14:textId="77777777" w:rsidR="00477F0F" w:rsidRPr="00500DF1" w:rsidRDefault="00477F0F" w:rsidP="00D57843">
            <w:pPr>
              <w:jc w:val="center"/>
              <w:rPr>
                <w:rFonts w:asciiTheme="minorHAnsi" w:hAnsiTheme="minorHAnsi" w:cstheme="minorHAnsi"/>
              </w:rPr>
            </w:pPr>
            <w:r w:rsidRPr="00500DF1">
              <w:rPr>
                <w:rFonts w:asciiTheme="minorHAnsi" w:hAnsiTheme="minorHAnsi" w:cstheme="minorHAnsi"/>
              </w:rPr>
              <w:t>100</w:t>
            </w:r>
          </w:p>
        </w:tc>
        <w:tc>
          <w:tcPr>
            <w:tcW w:w="7224" w:type="dxa"/>
            <w:gridSpan w:val="2"/>
          </w:tcPr>
          <w:p w14:paraId="652876A9" w14:textId="77777777" w:rsidR="00477F0F" w:rsidRPr="00500DF1" w:rsidRDefault="00477F0F" w:rsidP="00B64E47">
            <w:pPr>
              <w:ind w:firstLine="0"/>
              <w:rPr>
                <w:rFonts w:asciiTheme="minorHAnsi" w:hAnsiTheme="minorHAnsi" w:cstheme="minorHAnsi"/>
              </w:rPr>
            </w:pPr>
            <w:r w:rsidRPr="00500DF1">
              <w:rPr>
                <w:rFonts w:asciiTheme="minorHAnsi" w:hAnsiTheme="minorHAnsi" w:cstheme="minorHAnsi"/>
              </w:rPr>
              <w:t>Uživatelé systému IFS na MD a jeho OSS a PO pracující se systémem IFS aktivně (vkládání a editace dat)</w:t>
            </w:r>
          </w:p>
        </w:tc>
      </w:tr>
      <w:tr w:rsidR="00477F0F" w:rsidRPr="000F24E5" w14:paraId="3A222829" w14:textId="77777777" w:rsidTr="00D57843">
        <w:tc>
          <w:tcPr>
            <w:tcW w:w="2410" w:type="dxa"/>
          </w:tcPr>
          <w:p w14:paraId="7B6A6D19" w14:textId="77777777" w:rsidR="00477F0F" w:rsidRPr="00500DF1" w:rsidRDefault="00477F0F" w:rsidP="00D57843">
            <w:pPr>
              <w:jc w:val="center"/>
              <w:rPr>
                <w:rFonts w:asciiTheme="minorHAnsi" w:hAnsiTheme="minorHAnsi" w:cstheme="minorHAnsi"/>
              </w:rPr>
            </w:pPr>
            <w:r w:rsidRPr="00500DF1">
              <w:rPr>
                <w:rFonts w:asciiTheme="minorHAnsi" w:hAnsiTheme="minorHAnsi" w:cstheme="minorHAnsi"/>
              </w:rPr>
              <w:t>300</w:t>
            </w:r>
          </w:p>
        </w:tc>
        <w:tc>
          <w:tcPr>
            <w:tcW w:w="7224" w:type="dxa"/>
            <w:gridSpan w:val="2"/>
          </w:tcPr>
          <w:p w14:paraId="3CE862C6" w14:textId="77777777" w:rsidR="00477F0F" w:rsidRPr="00500DF1" w:rsidRDefault="00477F0F" w:rsidP="00B64E47">
            <w:pPr>
              <w:ind w:firstLine="0"/>
              <w:rPr>
                <w:rFonts w:asciiTheme="minorHAnsi" w:hAnsiTheme="minorHAnsi" w:cstheme="minorHAnsi"/>
              </w:rPr>
            </w:pPr>
            <w:r w:rsidRPr="00500DF1">
              <w:rPr>
                <w:rFonts w:asciiTheme="minorHAnsi" w:hAnsiTheme="minorHAnsi" w:cstheme="minorHAnsi"/>
              </w:rPr>
              <w:t>Uživatelé systému IFS na MD a jeho OSS a PO využívající systém IFS pouze pro nahlížení, případně reporting</w:t>
            </w:r>
          </w:p>
        </w:tc>
      </w:tr>
      <w:tr w:rsidR="00477F0F" w:rsidRPr="000F24E5" w14:paraId="77DD434D" w14:textId="77777777" w:rsidTr="00D57843">
        <w:tc>
          <w:tcPr>
            <w:tcW w:w="9634" w:type="dxa"/>
            <w:gridSpan w:val="3"/>
            <w:shd w:val="clear" w:color="auto" w:fill="FFF2CC" w:themeFill="accent4" w:themeFillTint="33"/>
          </w:tcPr>
          <w:p w14:paraId="4B6B8BC1" w14:textId="77777777" w:rsidR="00477F0F" w:rsidRPr="00500DF1" w:rsidRDefault="00477F0F" w:rsidP="00D57843">
            <w:pPr>
              <w:rPr>
                <w:rFonts w:asciiTheme="minorHAnsi" w:hAnsiTheme="minorHAnsi" w:cstheme="minorHAnsi"/>
              </w:rPr>
            </w:pPr>
            <w:r w:rsidRPr="00500DF1">
              <w:rPr>
                <w:rFonts w:asciiTheme="minorHAnsi" w:hAnsiTheme="minorHAnsi" w:cstheme="minorHAnsi"/>
              </w:rPr>
              <w:t>Podporované moduly a funkce</w:t>
            </w:r>
          </w:p>
        </w:tc>
      </w:tr>
      <w:tr w:rsidR="00477F0F" w:rsidRPr="000F24E5" w14:paraId="15E7E165" w14:textId="77777777" w:rsidTr="00D57843">
        <w:tc>
          <w:tcPr>
            <w:tcW w:w="9634" w:type="dxa"/>
            <w:gridSpan w:val="3"/>
          </w:tcPr>
          <w:p w14:paraId="7E6BD927" w14:textId="77777777" w:rsidR="00477F0F" w:rsidRPr="00500DF1" w:rsidRDefault="00477F0F" w:rsidP="00B64E47">
            <w:pPr>
              <w:ind w:firstLine="0"/>
              <w:rPr>
                <w:rFonts w:asciiTheme="minorHAnsi" w:hAnsiTheme="minorHAnsi" w:cstheme="minorHAnsi"/>
              </w:rPr>
            </w:pPr>
            <w:r w:rsidRPr="00500DF1">
              <w:rPr>
                <w:rFonts w:asciiTheme="minorHAnsi" w:hAnsiTheme="minorHAnsi" w:cstheme="minorHAnsi"/>
              </w:rPr>
              <w:t>Služba aplikačního provozu IFS zajišťuje podporu a provoz zejména následujících modulů a základních funkcí systému IFS včetně jejich specifických nastavení pro potřeby státní správy a MD:</w:t>
            </w:r>
          </w:p>
          <w:p w14:paraId="0A76BADC" w14:textId="77777777" w:rsidR="00477F0F" w:rsidRPr="00500DF1" w:rsidRDefault="00477F0F" w:rsidP="00A40360">
            <w:pPr>
              <w:pStyle w:val="Odstavecseseznamem"/>
              <w:numPr>
                <w:ilvl w:val="0"/>
                <w:numId w:val="6"/>
              </w:numPr>
              <w:rPr>
                <w:rFonts w:asciiTheme="minorHAnsi" w:hAnsiTheme="minorHAnsi" w:cstheme="minorHAnsi"/>
                <w:sz w:val="22"/>
              </w:rPr>
            </w:pPr>
            <w:r w:rsidRPr="00500DF1">
              <w:rPr>
                <w:rFonts w:asciiTheme="minorHAnsi" w:hAnsiTheme="minorHAnsi" w:cstheme="minorHAnsi"/>
                <w:sz w:val="22"/>
              </w:rPr>
              <w:t>Aplikační jádro (</w:t>
            </w:r>
            <w:proofErr w:type="spellStart"/>
            <w:r w:rsidRPr="00500DF1">
              <w:rPr>
                <w:rFonts w:asciiTheme="minorHAnsi" w:hAnsiTheme="minorHAnsi" w:cstheme="minorHAnsi"/>
                <w:sz w:val="22"/>
              </w:rPr>
              <w:t>Foundation</w:t>
            </w:r>
            <w:proofErr w:type="spellEnd"/>
            <w:r w:rsidRPr="00500DF1">
              <w:rPr>
                <w:rFonts w:asciiTheme="minorHAnsi" w:hAnsiTheme="minorHAnsi" w:cstheme="minorHAnsi"/>
                <w:sz w:val="22"/>
              </w:rPr>
              <w:t>)</w:t>
            </w:r>
          </w:p>
          <w:p w14:paraId="07EB4FFC"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Organizace, místa</w:t>
            </w:r>
          </w:p>
          <w:p w14:paraId="696823A7"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Kalendáře</w:t>
            </w:r>
          </w:p>
          <w:p w14:paraId="5B2CA4D8"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Základní data</w:t>
            </w:r>
          </w:p>
          <w:p w14:paraId="5ABCD0E1"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Definice kódů ISO</w:t>
            </w:r>
          </w:p>
          <w:p w14:paraId="18A61C7C"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Definice tiskáren</w:t>
            </w:r>
          </w:p>
          <w:p w14:paraId="379F853C" w14:textId="77777777" w:rsidR="00477F0F" w:rsidRPr="00500DF1" w:rsidRDefault="00477F0F" w:rsidP="00A40360">
            <w:pPr>
              <w:pStyle w:val="Odstavecseseznamem"/>
              <w:numPr>
                <w:ilvl w:val="0"/>
                <w:numId w:val="6"/>
              </w:numPr>
              <w:rPr>
                <w:rFonts w:asciiTheme="minorHAnsi" w:hAnsiTheme="minorHAnsi" w:cstheme="minorHAnsi"/>
                <w:sz w:val="22"/>
              </w:rPr>
            </w:pPr>
            <w:r w:rsidRPr="00500DF1">
              <w:rPr>
                <w:rFonts w:asciiTheme="minorHAnsi" w:hAnsiTheme="minorHAnsi" w:cstheme="minorHAnsi"/>
                <w:sz w:val="22"/>
              </w:rPr>
              <w:t>Účetní závěrky</w:t>
            </w:r>
          </w:p>
          <w:p w14:paraId="7DC70D82"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DPH – kódy daní, daňové knihy a jejich struktura</w:t>
            </w:r>
          </w:p>
          <w:p w14:paraId="585E35B4"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DPH – nastavení pro sestavení daňového přiznání a kontrolního hlášení</w:t>
            </w:r>
          </w:p>
          <w:p w14:paraId="313F0F6F"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Přecenění měn</w:t>
            </w:r>
          </w:p>
          <w:p w14:paraId="5B3FF562"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Výkaznictví dle platné legislativy</w:t>
            </w:r>
          </w:p>
          <w:p w14:paraId="3FB58532"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Výkazy do IISSP</w:t>
            </w:r>
          </w:p>
          <w:p w14:paraId="31C3ABC7"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Finanční procedury – salda automatických účtů</w:t>
            </w:r>
          </w:p>
          <w:p w14:paraId="3AA1B840"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Roční závěrka</w:t>
            </w:r>
          </w:p>
          <w:p w14:paraId="6926499D" w14:textId="77777777" w:rsidR="00477F0F" w:rsidRPr="00500DF1" w:rsidRDefault="00477F0F" w:rsidP="00A40360">
            <w:pPr>
              <w:pStyle w:val="Odstavecseseznamem"/>
              <w:numPr>
                <w:ilvl w:val="0"/>
                <w:numId w:val="6"/>
              </w:numPr>
              <w:rPr>
                <w:rFonts w:asciiTheme="minorHAnsi" w:hAnsiTheme="minorHAnsi" w:cstheme="minorHAnsi"/>
                <w:sz w:val="22"/>
              </w:rPr>
            </w:pPr>
            <w:r w:rsidRPr="00500DF1">
              <w:rPr>
                <w:rFonts w:asciiTheme="minorHAnsi" w:hAnsiTheme="minorHAnsi" w:cstheme="minorHAnsi"/>
                <w:sz w:val="22"/>
              </w:rPr>
              <w:t>Pohledávky</w:t>
            </w:r>
          </w:p>
          <w:p w14:paraId="7CE2E81E"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Zákazník</w:t>
            </w:r>
          </w:p>
          <w:p w14:paraId="27EFD02B"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Faktury a dobropisy – typy, série, texty, typy záloh, typy saldokont</w:t>
            </w:r>
          </w:p>
          <w:p w14:paraId="3611D278"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Podmíněné pohledávky</w:t>
            </w:r>
          </w:p>
          <w:p w14:paraId="64C41F0E"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Platební podmínky</w:t>
            </w:r>
          </w:p>
          <w:p w14:paraId="52E857A4"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Splátkový kalendář</w:t>
            </w:r>
          </w:p>
          <w:p w14:paraId="36771C93"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Upomínky, penalizace</w:t>
            </w:r>
          </w:p>
          <w:p w14:paraId="128FFFC2"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 xml:space="preserve">Faktury </w:t>
            </w:r>
            <w:proofErr w:type="spellStart"/>
            <w:r w:rsidRPr="00500DF1">
              <w:rPr>
                <w:rFonts w:asciiTheme="minorHAnsi" w:hAnsiTheme="minorHAnsi" w:cstheme="minorHAnsi"/>
                <w:sz w:val="22"/>
              </w:rPr>
              <w:t>Besip</w:t>
            </w:r>
            <w:proofErr w:type="spellEnd"/>
          </w:p>
          <w:p w14:paraId="39536C7A" w14:textId="77777777" w:rsidR="00477F0F" w:rsidRPr="00500DF1" w:rsidRDefault="00477F0F" w:rsidP="00A40360">
            <w:pPr>
              <w:pStyle w:val="Odstavecseseznamem"/>
              <w:numPr>
                <w:ilvl w:val="0"/>
                <w:numId w:val="6"/>
              </w:numPr>
              <w:rPr>
                <w:rFonts w:asciiTheme="minorHAnsi" w:hAnsiTheme="minorHAnsi" w:cstheme="minorHAnsi"/>
                <w:sz w:val="22"/>
              </w:rPr>
            </w:pPr>
            <w:r w:rsidRPr="00500DF1">
              <w:rPr>
                <w:rFonts w:asciiTheme="minorHAnsi" w:hAnsiTheme="minorHAnsi" w:cstheme="minorHAnsi"/>
                <w:sz w:val="22"/>
              </w:rPr>
              <w:t>Závazky / Platby</w:t>
            </w:r>
          </w:p>
          <w:p w14:paraId="5075443C"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Dodavatel</w:t>
            </w:r>
          </w:p>
          <w:p w14:paraId="3DC78950"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Faktury a dobropisy – typy, série, texty, typy záloh, typy saldokont</w:t>
            </w:r>
          </w:p>
          <w:p w14:paraId="2AEBA1E6"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Podmíněné závazky</w:t>
            </w:r>
          </w:p>
          <w:p w14:paraId="2CAEB43F"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Vytvoření faktury z IS MS2014+</w:t>
            </w:r>
          </w:p>
          <w:p w14:paraId="4545977F"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Rejstříky – kontrola dodavatele</w:t>
            </w:r>
          </w:p>
          <w:p w14:paraId="19D1CF56"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Zápočty</w:t>
            </w:r>
          </w:p>
          <w:p w14:paraId="210BD4CF"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Platební podmínky</w:t>
            </w:r>
          </w:p>
          <w:p w14:paraId="5DEFD660"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Import / export bankovních výpisů / příkazů</w:t>
            </w:r>
          </w:p>
          <w:p w14:paraId="54FFFE29"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Platby bez faktury</w:t>
            </w:r>
          </w:p>
          <w:p w14:paraId="7BC64A33"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Smíšené platby – peněžní ústavy pokladny</w:t>
            </w:r>
          </w:p>
          <w:p w14:paraId="01198888"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 xml:space="preserve">Faktury </w:t>
            </w:r>
            <w:proofErr w:type="spellStart"/>
            <w:r w:rsidRPr="00500DF1">
              <w:rPr>
                <w:rFonts w:asciiTheme="minorHAnsi" w:hAnsiTheme="minorHAnsi" w:cstheme="minorHAnsi"/>
                <w:sz w:val="22"/>
              </w:rPr>
              <w:t>Besip</w:t>
            </w:r>
            <w:proofErr w:type="spellEnd"/>
          </w:p>
          <w:p w14:paraId="4B978293" w14:textId="77777777" w:rsidR="00477F0F" w:rsidRPr="00500DF1" w:rsidRDefault="00477F0F" w:rsidP="00A40360">
            <w:pPr>
              <w:pStyle w:val="Odstavecseseznamem"/>
              <w:numPr>
                <w:ilvl w:val="0"/>
                <w:numId w:val="6"/>
              </w:numPr>
              <w:rPr>
                <w:rFonts w:asciiTheme="minorHAnsi" w:hAnsiTheme="minorHAnsi" w:cstheme="minorHAnsi"/>
                <w:sz w:val="22"/>
              </w:rPr>
            </w:pPr>
            <w:r w:rsidRPr="00500DF1">
              <w:rPr>
                <w:rFonts w:asciiTheme="minorHAnsi" w:hAnsiTheme="minorHAnsi" w:cstheme="minorHAnsi"/>
                <w:sz w:val="22"/>
              </w:rPr>
              <w:t>Hlavní kniha</w:t>
            </w:r>
          </w:p>
          <w:p w14:paraId="0E7931F3"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lastRenderedPageBreak/>
              <w:t>Pravidla účtování – účtovací řetězec, účtový rozvrh, účtové skupiny, segmenty, typy účtů, měnové kurzy</w:t>
            </w:r>
          </w:p>
          <w:p w14:paraId="5A7DEF79"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Účetní doklady</w:t>
            </w:r>
          </w:p>
          <w:p w14:paraId="2C58D7A4"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Přenosy z mezd </w:t>
            </w:r>
          </w:p>
          <w:p w14:paraId="67556A85"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Data pro PAP</w:t>
            </w:r>
          </w:p>
          <w:p w14:paraId="52E45625"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Analýzy zůstatků, generátor sestav</w:t>
            </w:r>
          </w:p>
          <w:p w14:paraId="1CC99D83"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Rozpočet a rozpočtová opatření</w:t>
            </w:r>
          </w:p>
          <w:p w14:paraId="7DAC7CC8"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Dotazy</w:t>
            </w:r>
          </w:p>
          <w:p w14:paraId="5D3C0ED3" w14:textId="77777777" w:rsidR="00477F0F" w:rsidRPr="00500DF1" w:rsidRDefault="00477F0F" w:rsidP="00A40360">
            <w:pPr>
              <w:pStyle w:val="Odstavecseseznamem"/>
              <w:numPr>
                <w:ilvl w:val="0"/>
                <w:numId w:val="6"/>
              </w:numPr>
              <w:rPr>
                <w:rFonts w:asciiTheme="minorHAnsi" w:hAnsiTheme="minorHAnsi" w:cstheme="minorHAnsi"/>
                <w:sz w:val="22"/>
              </w:rPr>
            </w:pPr>
            <w:r w:rsidRPr="00500DF1">
              <w:rPr>
                <w:rFonts w:asciiTheme="minorHAnsi" w:hAnsiTheme="minorHAnsi" w:cstheme="minorHAnsi"/>
                <w:sz w:val="22"/>
              </w:rPr>
              <w:t>Majetek</w:t>
            </w:r>
          </w:p>
          <w:p w14:paraId="64118C64"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Nastavení a číselníky</w:t>
            </w:r>
          </w:p>
          <w:p w14:paraId="1043CD12"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Karta majetku</w:t>
            </w:r>
          </w:p>
          <w:p w14:paraId="141EDEDE"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Funkce majetku</w:t>
            </w:r>
          </w:p>
          <w:p w14:paraId="7F58AE61"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Odpisy</w:t>
            </w:r>
          </w:p>
          <w:p w14:paraId="0826C73D"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Zůstatky, sestavy</w:t>
            </w:r>
          </w:p>
          <w:p w14:paraId="52B61659"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Čtečky čárových kódů</w:t>
            </w:r>
          </w:p>
          <w:p w14:paraId="2E842E19" w14:textId="77777777" w:rsidR="00477F0F" w:rsidRPr="00500DF1" w:rsidRDefault="00477F0F" w:rsidP="00A40360">
            <w:pPr>
              <w:pStyle w:val="Odstavecseseznamem"/>
              <w:numPr>
                <w:ilvl w:val="0"/>
                <w:numId w:val="6"/>
              </w:numPr>
              <w:rPr>
                <w:rFonts w:asciiTheme="minorHAnsi" w:hAnsiTheme="minorHAnsi" w:cstheme="minorHAnsi"/>
                <w:sz w:val="22"/>
              </w:rPr>
            </w:pPr>
            <w:r w:rsidRPr="00500DF1">
              <w:rPr>
                <w:rFonts w:asciiTheme="minorHAnsi" w:hAnsiTheme="minorHAnsi" w:cstheme="minorHAnsi"/>
                <w:sz w:val="22"/>
              </w:rPr>
              <w:t>Správa dokumentů</w:t>
            </w:r>
          </w:p>
          <w:p w14:paraId="1FE93FCA"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Připojování dokumentů k aplikačním objektům (NO, Faktura, A/S)</w:t>
            </w:r>
          </w:p>
          <w:p w14:paraId="5240DF87" w14:textId="77777777" w:rsidR="00477F0F" w:rsidRPr="00500DF1" w:rsidRDefault="00477F0F" w:rsidP="00A40360">
            <w:pPr>
              <w:pStyle w:val="Odstavecseseznamem"/>
              <w:numPr>
                <w:ilvl w:val="0"/>
                <w:numId w:val="6"/>
              </w:numPr>
              <w:rPr>
                <w:rFonts w:asciiTheme="minorHAnsi" w:hAnsiTheme="minorHAnsi" w:cstheme="minorHAnsi"/>
                <w:sz w:val="22"/>
              </w:rPr>
            </w:pPr>
            <w:r w:rsidRPr="00500DF1">
              <w:rPr>
                <w:rFonts w:asciiTheme="minorHAnsi" w:hAnsiTheme="minorHAnsi" w:cstheme="minorHAnsi"/>
                <w:sz w:val="22"/>
              </w:rPr>
              <w:t>Prodejní objednávky</w:t>
            </w:r>
          </w:p>
          <w:p w14:paraId="1DCC3242"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Zákaznická objednávka</w:t>
            </w:r>
          </w:p>
          <w:p w14:paraId="3DB0DD40"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Fakturace</w:t>
            </w:r>
          </w:p>
          <w:p w14:paraId="4524C0D5"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Evidence licenčních čísel – dodávky, vrácení</w:t>
            </w:r>
          </w:p>
          <w:p w14:paraId="2E068A64"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Provize</w:t>
            </w:r>
          </w:p>
          <w:p w14:paraId="4BF7DE17" w14:textId="77777777" w:rsidR="00477F0F" w:rsidRPr="00500DF1" w:rsidRDefault="00477F0F" w:rsidP="00A40360">
            <w:pPr>
              <w:pStyle w:val="Odstavecseseznamem"/>
              <w:numPr>
                <w:ilvl w:val="0"/>
                <w:numId w:val="6"/>
              </w:numPr>
              <w:rPr>
                <w:rFonts w:asciiTheme="minorHAnsi" w:hAnsiTheme="minorHAnsi" w:cstheme="minorHAnsi"/>
                <w:sz w:val="22"/>
              </w:rPr>
            </w:pPr>
            <w:r w:rsidRPr="00500DF1">
              <w:rPr>
                <w:rFonts w:asciiTheme="minorHAnsi" w:hAnsiTheme="minorHAnsi" w:cstheme="minorHAnsi"/>
                <w:sz w:val="22"/>
              </w:rPr>
              <w:t>Nákup</w:t>
            </w:r>
          </w:p>
          <w:p w14:paraId="7F10084B"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Nákupní požadavek</w:t>
            </w:r>
          </w:p>
          <w:p w14:paraId="251B33B0"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Autorizace</w:t>
            </w:r>
          </w:p>
          <w:p w14:paraId="1F9AA5F4"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Nákupní objednávka / smlouva / rámcová smlouva</w:t>
            </w:r>
          </w:p>
          <w:p w14:paraId="0ADD5244"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Rezervace IISSP</w:t>
            </w:r>
          </w:p>
          <w:p w14:paraId="67A9BF43"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Kontroly na rozpočet</w:t>
            </w:r>
          </w:p>
          <w:p w14:paraId="761B4EE5"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Veřejné zakázky, NIPEZ</w:t>
            </w:r>
          </w:p>
          <w:p w14:paraId="10AE9411"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Analýzy, studie</w:t>
            </w:r>
          </w:p>
          <w:p w14:paraId="147300CF"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Centrální evidence smluv</w:t>
            </w:r>
          </w:p>
          <w:p w14:paraId="1AF2B442"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Evidence licenčních čísel – příjem</w:t>
            </w:r>
          </w:p>
          <w:p w14:paraId="6BF9FE26"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Komunikace s</w:t>
            </w:r>
            <w:r w:rsidR="00B74D60" w:rsidRPr="00500DF1">
              <w:rPr>
                <w:rFonts w:asciiTheme="minorHAnsi" w:hAnsiTheme="minorHAnsi" w:cstheme="minorHAnsi"/>
                <w:sz w:val="22"/>
              </w:rPr>
              <w:t> elektronickou spisovou službou MD (dále též „</w:t>
            </w:r>
            <w:r w:rsidRPr="00500DF1">
              <w:rPr>
                <w:rFonts w:asciiTheme="minorHAnsi" w:hAnsiTheme="minorHAnsi" w:cstheme="minorHAnsi"/>
                <w:sz w:val="22"/>
              </w:rPr>
              <w:t>ESSL</w:t>
            </w:r>
            <w:r w:rsidR="00B74D60" w:rsidRPr="00500DF1">
              <w:rPr>
                <w:rFonts w:asciiTheme="minorHAnsi" w:hAnsiTheme="minorHAnsi" w:cstheme="minorHAnsi"/>
                <w:sz w:val="22"/>
              </w:rPr>
              <w:t>“) vč. odesílání finančních kontrol a objednávek z IFS do ESSL a nahrávání dokumentů do IFS z ESSL</w:t>
            </w:r>
          </w:p>
          <w:p w14:paraId="7097DE27" w14:textId="77777777" w:rsidR="00477F0F" w:rsidRPr="00500DF1" w:rsidRDefault="00477F0F" w:rsidP="00A40360">
            <w:pPr>
              <w:pStyle w:val="Odstavecseseznamem"/>
              <w:numPr>
                <w:ilvl w:val="0"/>
                <w:numId w:val="6"/>
              </w:numPr>
              <w:rPr>
                <w:rFonts w:asciiTheme="minorHAnsi" w:hAnsiTheme="minorHAnsi" w:cstheme="minorHAnsi"/>
                <w:sz w:val="22"/>
              </w:rPr>
            </w:pPr>
            <w:r w:rsidRPr="00500DF1">
              <w:rPr>
                <w:rFonts w:asciiTheme="minorHAnsi" w:hAnsiTheme="minorHAnsi" w:cstheme="minorHAnsi"/>
                <w:sz w:val="22"/>
              </w:rPr>
              <w:t>Sklady</w:t>
            </w:r>
          </w:p>
          <w:p w14:paraId="0D32832B"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Sklady a skladová umístění</w:t>
            </w:r>
          </w:p>
          <w:p w14:paraId="65DECBFB"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Evidence licenčních čísel</w:t>
            </w:r>
          </w:p>
          <w:p w14:paraId="2F444157"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Skladové transakce vč. odchylek</w:t>
            </w:r>
          </w:p>
          <w:p w14:paraId="688B6252"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Sledování dávky (šarže)</w:t>
            </w:r>
          </w:p>
          <w:p w14:paraId="4647DB13" w14:textId="77777777" w:rsidR="00477F0F" w:rsidRPr="00500DF1" w:rsidRDefault="00477F0F" w:rsidP="00A40360">
            <w:pPr>
              <w:pStyle w:val="Odstavecseseznamem"/>
              <w:numPr>
                <w:ilvl w:val="1"/>
                <w:numId w:val="6"/>
              </w:numPr>
              <w:rPr>
                <w:rFonts w:asciiTheme="minorHAnsi" w:hAnsiTheme="minorHAnsi" w:cstheme="minorHAnsi"/>
                <w:sz w:val="22"/>
              </w:rPr>
            </w:pPr>
            <w:r w:rsidRPr="00500DF1">
              <w:rPr>
                <w:rFonts w:asciiTheme="minorHAnsi" w:hAnsiTheme="minorHAnsi" w:cstheme="minorHAnsi"/>
                <w:sz w:val="22"/>
              </w:rPr>
              <w:t>Režijní výdaje</w:t>
            </w:r>
          </w:p>
          <w:p w14:paraId="4DAC4856" w14:textId="77777777" w:rsidR="00477F0F" w:rsidRPr="00500DF1" w:rsidRDefault="00477F0F" w:rsidP="00A40360">
            <w:pPr>
              <w:pStyle w:val="Odstavecseseznamem"/>
              <w:numPr>
                <w:ilvl w:val="0"/>
                <w:numId w:val="6"/>
              </w:numPr>
              <w:rPr>
                <w:rFonts w:asciiTheme="minorHAnsi" w:hAnsiTheme="minorHAnsi" w:cstheme="minorHAnsi"/>
                <w:sz w:val="22"/>
              </w:rPr>
            </w:pPr>
            <w:r w:rsidRPr="00500DF1">
              <w:rPr>
                <w:rFonts w:asciiTheme="minorHAnsi" w:hAnsiTheme="minorHAnsi" w:cstheme="minorHAnsi"/>
                <w:sz w:val="22"/>
              </w:rPr>
              <w:t>IFS Lobby</w:t>
            </w:r>
          </w:p>
          <w:p w14:paraId="655FDC50" w14:textId="77777777" w:rsidR="00477F0F" w:rsidRPr="00500DF1" w:rsidRDefault="00477F0F" w:rsidP="00A40360">
            <w:pPr>
              <w:pStyle w:val="Odstavecseseznamem"/>
              <w:numPr>
                <w:ilvl w:val="0"/>
                <w:numId w:val="6"/>
              </w:numPr>
              <w:rPr>
                <w:rFonts w:asciiTheme="minorHAnsi" w:hAnsiTheme="minorHAnsi" w:cstheme="minorHAnsi"/>
                <w:sz w:val="22"/>
              </w:rPr>
            </w:pPr>
            <w:r w:rsidRPr="00500DF1">
              <w:rPr>
                <w:rFonts w:asciiTheme="minorHAnsi" w:hAnsiTheme="minorHAnsi" w:cstheme="minorHAnsi"/>
                <w:sz w:val="22"/>
              </w:rPr>
              <w:t xml:space="preserve">IFS </w:t>
            </w:r>
            <w:proofErr w:type="spellStart"/>
            <w:r w:rsidRPr="00500DF1">
              <w:rPr>
                <w:rFonts w:asciiTheme="minorHAnsi" w:hAnsiTheme="minorHAnsi" w:cstheme="minorHAnsi"/>
                <w:sz w:val="22"/>
              </w:rPr>
              <w:t>Extensibility</w:t>
            </w:r>
            <w:proofErr w:type="spellEnd"/>
          </w:p>
          <w:p w14:paraId="2993D76F" w14:textId="77777777" w:rsidR="00477F0F" w:rsidRPr="00500DF1" w:rsidRDefault="00477F0F" w:rsidP="00A40360">
            <w:pPr>
              <w:pStyle w:val="Odstavecseseznamem"/>
              <w:numPr>
                <w:ilvl w:val="0"/>
                <w:numId w:val="6"/>
              </w:numPr>
              <w:rPr>
                <w:rFonts w:asciiTheme="minorHAnsi" w:hAnsiTheme="minorHAnsi" w:cstheme="minorHAnsi"/>
                <w:sz w:val="22"/>
              </w:rPr>
            </w:pPr>
            <w:r w:rsidRPr="00500DF1">
              <w:rPr>
                <w:rFonts w:asciiTheme="minorHAnsi" w:hAnsiTheme="minorHAnsi" w:cstheme="minorHAnsi"/>
                <w:sz w:val="22"/>
              </w:rPr>
              <w:t xml:space="preserve">IFS Business </w:t>
            </w:r>
            <w:proofErr w:type="spellStart"/>
            <w:r w:rsidRPr="00500DF1">
              <w:rPr>
                <w:rFonts w:asciiTheme="minorHAnsi" w:hAnsiTheme="minorHAnsi" w:cstheme="minorHAnsi"/>
                <w:sz w:val="22"/>
              </w:rPr>
              <w:t>Analytics</w:t>
            </w:r>
            <w:proofErr w:type="spellEnd"/>
          </w:p>
          <w:p w14:paraId="27BC8628" w14:textId="77777777" w:rsidR="00424DAD" w:rsidRPr="00500DF1" w:rsidRDefault="00477F0F" w:rsidP="00A40360">
            <w:pPr>
              <w:pStyle w:val="Odstavecseseznamem"/>
              <w:numPr>
                <w:ilvl w:val="0"/>
                <w:numId w:val="6"/>
              </w:numPr>
              <w:rPr>
                <w:rFonts w:asciiTheme="minorHAnsi" w:hAnsiTheme="minorHAnsi" w:cstheme="minorHAnsi"/>
                <w:sz w:val="22"/>
              </w:rPr>
            </w:pPr>
            <w:r w:rsidRPr="00500DF1">
              <w:rPr>
                <w:rFonts w:asciiTheme="minorHAnsi" w:hAnsiTheme="minorHAnsi" w:cstheme="minorHAnsi"/>
                <w:sz w:val="22"/>
              </w:rPr>
              <w:t>Komunikace a napojení na IISSP a návazné systémy (např. EDS/SMVS, MONIT /MS2014+/, IS Námořní plavba)</w:t>
            </w:r>
          </w:p>
          <w:p w14:paraId="0673754A" w14:textId="77777777" w:rsidR="00424DAD" w:rsidRPr="00500DF1" w:rsidRDefault="00424DAD" w:rsidP="00A40360">
            <w:pPr>
              <w:pStyle w:val="Odstavecseseznamem"/>
              <w:numPr>
                <w:ilvl w:val="0"/>
                <w:numId w:val="6"/>
              </w:numPr>
              <w:rPr>
                <w:rFonts w:asciiTheme="minorHAnsi" w:hAnsiTheme="minorHAnsi" w:cstheme="minorHAnsi"/>
                <w:sz w:val="22"/>
              </w:rPr>
            </w:pPr>
            <w:r w:rsidRPr="00500DF1">
              <w:rPr>
                <w:rFonts w:asciiTheme="minorHAnsi" w:hAnsiTheme="minorHAnsi" w:cstheme="minorHAnsi"/>
                <w:sz w:val="22"/>
              </w:rPr>
              <w:t>Elektronický oběh a schvalování faktur, ostatních závazků, dobropisů apod.</w:t>
            </w:r>
          </w:p>
          <w:p w14:paraId="166759AC" w14:textId="77777777" w:rsidR="00477F0F" w:rsidRPr="00500DF1" w:rsidRDefault="00424DAD" w:rsidP="00A40360">
            <w:pPr>
              <w:pStyle w:val="Odstavecseseznamem"/>
              <w:numPr>
                <w:ilvl w:val="0"/>
                <w:numId w:val="6"/>
              </w:numPr>
              <w:rPr>
                <w:rFonts w:asciiTheme="minorHAnsi" w:hAnsiTheme="minorHAnsi" w:cstheme="minorHAnsi"/>
                <w:sz w:val="22"/>
              </w:rPr>
            </w:pPr>
            <w:r w:rsidRPr="00500DF1">
              <w:rPr>
                <w:rFonts w:asciiTheme="minorHAnsi" w:hAnsiTheme="minorHAnsi" w:cstheme="minorHAnsi"/>
                <w:sz w:val="22"/>
              </w:rPr>
              <w:t xml:space="preserve">Další funkce IFS výše neuvedené, které byly v IFS dostupné k 31. květnu 2024 v rámci plnění Poskytovatele vůči Objednateli při provozu, údržbě a rozvoje IFS.  </w:t>
            </w:r>
          </w:p>
        </w:tc>
      </w:tr>
    </w:tbl>
    <w:p w14:paraId="5BD56B20" w14:textId="77777777" w:rsidR="00477F0F" w:rsidRPr="000F24E5" w:rsidRDefault="00477F0F" w:rsidP="00477F0F">
      <w:pPr>
        <w:spacing w:line="259" w:lineRule="auto"/>
      </w:pPr>
    </w:p>
    <w:p w14:paraId="257B885D" w14:textId="77777777" w:rsidR="00477F0F" w:rsidRPr="003B145A" w:rsidRDefault="00477F0F" w:rsidP="00011D2B">
      <w:pPr>
        <w:pStyle w:val="Nadpis3"/>
        <w:numPr>
          <w:ilvl w:val="0"/>
          <w:numId w:val="0"/>
        </w:numPr>
        <w:ind w:left="1080" w:hanging="1080"/>
        <w:rPr>
          <w:bCs/>
        </w:rPr>
      </w:pPr>
      <w:bookmarkStart w:id="9" w:name="_Toc143755706"/>
      <w:r w:rsidRPr="00561F3C">
        <w:rPr>
          <w:b/>
          <w:bCs/>
        </w:rPr>
        <w:lastRenderedPageBreak/>
        <w:t>KL005 - Garance dostupnosti a provozuschopnosti systému IFS9</w:t>
      </w:r>
      <w:bookmarkEnd w:id="9"/>
    </w:p>
    <w:tbl>
      <w:tblPr>
        <w:tblStyle w:val="Mkatabulky"/>
        <w:tblW w:w="0" w:type="auto"/>
        <w:tblInd w:w="-5" w:type="dxa"/>
        <w:tblLook w:val="04A0" w:firstRow="1" w:lastRow="0" w:firstColumn="1" w:lastColumn="0" w:noHBand="0" w:noVBand="1"/>
      </w:tblPr>
      <w:tblGrid>
        <w:gridCol w:w="2441"/>
        <w:gridCol w:w="367"/>
        <w:gridCol w:w="2216"/>
        <w:gridCol w:w="1309"/>
        <w:gridCol w:w="1362"/>
        <w:gridCol w:w="1512"/>
      </w:tblGrid>
      <w:tr w:rsidR="00477F0F" w:rsidRPr="00BA56B7" w14:paraId="02B1EBA0" w14:textId="77777777" w:rsidTr="41E8D1D9">
        <w:tc>
          <w:tcPr>
            <w:tcW w:w="9634" w:type="dxa"/>
            <w:gridSpan w:val="6"/>
            <w:shd w:val="clear" w:color="auto" w:fill="FFF2CC" w:themeFill="accent4" w:themeFillTint="33"/>
          </w:tcPr>
          <w:p w14:paraId="0F2B142E" w14:textId="77777777" w:rsidR="00477F0F" w:rsidRPr="00BA56B7" w:rsidRDefault="00477F0F" w:rsidP="00D57843">
            <w:pPr>
              <w:rPr>
                <w:rFonts w:asciiTheme="minorHAnsi" w:hAnsiTheme="minorHAnsi" w:cstheme="minorHAnsi"/>
                <w:b/>
                <w:sz w:val="24"/>
                <w:szCs w:val="24"/>
              </w:rPr>
            </w:pPr>
            <w:r w:rsidRPr="00BA56B7">
              <w:rPr>
                <w:rFonts w:asciiTheme="minorHAnsi" w:hAnsiTheme="minorHAnsi" w:cstheme="minorHAnsi"/>
                <w:b/>
                <w:sz w:val="24"/>
                <w:szCs w:val="24"/>
              </w:rPr>
              <w:t>Garance dostupnosti a provozuschopnosti systému IFS</w:t>
            </w:r>
          </w:p>
        </w:tc>
      </w:tr>
      <w:tr w:rsidR="00477F0F" w:rsidRPr="00BA56B7" w14:paraId="3AA4A950" w14:textId="77777777" w:rsidTr="41E8D1D9">
        <w:tc>
          <w:tcPr>
            <w:tcW w:w="2552" w:type="dxa"/>
          </w:tcPr>
          <w:p w14:paraId="7EA91477" w14:textId="77777777" w:rsidR="00477F0F" w:rsidRPr="00BA56B7" w:rsidRDefault="00477F0F" w:rsidP="00D57843">
            <w:pPr>
              <w:rPr>
                <w:rFonts w:asciiTheme="minorHAnsi" w:hAnsiTheme="minorHAnsi" w:cstheme="minorHAnsi"/>
              </w:rPr>
            </w:pPr>
            <w:r w:rsidRPr="00BA56B7">
              <w:rPr>
                <w:rFonts w:asciiTheme="minorHAnsi" w:hAnsiTheme="minorHAnsi" w:cstheme="minorHAnsi"/>
              </w:rPr>
              <w:t>Kód služby</w:t>
            </w:r>
          </w:p>
        </w:tc>
        <w:tc>
          <w:tcPr>
            <w:tcW w:w="7082" w:type="dxa"/>
            <w:gridSpan w:val="5"/>
          </w:tcPr>
          <w:p w14:paraId="3783140B" w14:textId="77777777" w:rsidR="00477F0F" w:rsidRPr="00BA56B7" w:rsidRDefault="00477F0F" w:rsidP="00D57843">
            <w:pPr>
              <w:rPr>
                <w:rFonts w:asciiTheme="minorHAnsi" w:hAnsiTheme="minorHAnsi" w:cstheme="minorHAnsi"/>
                <w:b/>
              </w:rPr>
            </w:pPr>
            <w:r w:rsidRPr="00BA56B7">
              <w:rPr>
                <w:rFonts w:asciiTheme="minorHAnsi" w:hAnsiTheme="minorHAnsi" w:cstheme="minorHAnsi"/>
                <w:b/>
              </w:rPr>
              <w:t>KL005</w:t>
            </w:r>
          </w:p>
        </w:tc>
      </w:tr>
      <w:tr w:rsidR="00477F0F" w:rsidRPr="00BA56B7" w14:paraId="72A08855" w14:textId="77777777" w:rsidTr="41E8D1D9">
        <w:tc>
          <w:tcPr>
            <w:tcW w:w="2552" w:type="dxa"/>
          </w:tcPr>
          <w:p w14:paraId="5A002832" w14:textId="77777777" w:rsidR="00477F0F" w:rsidRPr="00BA56B7" w:rsidRDefault="00477F0F" w:rsidP="00D57843">
            <w:pPr>
              <w:rPr>
                <w:rFonts w:asciiTheme="minorHAnsi" w:hAnsiTheme="minorHAnsi" w:cstheme="minorHAnsi"/>
              </w:rPr>
            </w:pPr>
            <w:r w:rsidRPr="00BA56B7">
              <w:rPr>
                <w:rFonts w:asciiTheme="minorHAnsi" w:hAnsiTheme="minorHAnsi" w:cstheme="minorHAnsi"/>
              </w:rPr>
              <w:t>Popis služby</w:t>
            </w:r>
          </w:p>
        </w:tc>
        <w:tc>
          <w:tcPr>
            <w:tcW w:w="7082" w:type="dxa"/>
            <w:gridSpan w:val="5"/>
          </w:tcPr>
          <w:p w14:paraId="5312E09A" w14:textId="77777777" w:rsidR="00477F0F" w:rsidRPr="00BA56B7" w:rsidRDefault="00477F0F" w:rsidP="00B64E47">
            <w:pPr>
              <w:ind w:firstLine="0"/>
              <w:rPr>
                <w:rFonts w:asciiTheme="minorHAnsi" w:hAnsiTheme="minorHAnsi" w:cstheme="minorHAnsi"/>
              </w:rPr>
            </w:pPr>
            <w:r w:rsidRPr="00BA56B7">
              <w:rPr>
                <w:rFonts w:asciiTheme="minorHAnsi" w:hAnsiTheme="minorHAnsi" w:cstheme="minorHAnsi"/>
              </w:rPr>
              <w:t>Tato služba obsahuje následující činnosti:</w:t>
            </w:r>
          </w:p>
          <w:p w14:paraId="163F5701" w14:textId="77777777" w:rsidR="00477F0F" w:rsidRPr="00BA56B7" w:rsidRDefault="00477F0F" w:rsidP="00A40360">
            <w:pPr>
              <w:pStyle w:val="Odstavecseseznamem"/>
              <w:numPr>
                <w:ilvl w:val="0"/>
                <w:numId w:val="6"/>
              </w:numPr>
              <w:rPr>
                <w:rFonts w:asciiTheme="minorHAnsi" w:hAnsiTheme="minorHAnsi" w:cstheme="minorHAnsi"/>
                <w:sz w:val="22"/>
              </w:rPr>
            </w:pPr>
            <w:r w:rsidRPr="00BA56B7">
              <w:rPr>
                <w:rFonts w:asciiTheme="minorHAnsi" w:hAnsiTheme="minorHAnsi" w:cstheme="minorHAnsi"/>
                <w:sz w:val="22"/>
              </w:rPr>
              <w:t>Zajištění dostupnosti Aplikace IFS</w:t>
            </w:r>
          </w:p>
          <w:p w14:paraId="16F979CA" w14:textId="77777777" w:rsidR="00477F0F" w:rsidRDefault="00477F0F" w:rsidP="00A40360">
            <w:pPr>
              <w:pStyle w:val="Odstavecseseznamem"/>
              <w:numPr>
                <w:ilvl w:val="0"/>
                <w:numId w:val="6"/>
              </w:numPr>
              <w:rPr>
                <w:rFonts w:asciiTheme="minorHAnsi" w:hAnsiTheme="minorHAnsi" w:cstheme="minorHAnsi"/>
                <w:sz w:val="22"/>
              </w:rPr>
            </w:pPr>
            <w:r w:rsidRPr="00BA56B7">
              <w:rPr>
                <w:rFonts w:asciiTheme="minorHAnsi" w:hAnsiTheme="minorHAnsi" w:cstheme="minorHAnsi"/>
                <w:sz w:val="22"/>
              </w:rPr>
              <w:t>Zajištění sjednané reakční doby a zároveň doby vyřešení pro jednotlivé závady (incidenty) dle jejich závažnosti (priorit)</w:t>
            </w:r>
          </w:p>
          <w:p w14:paraId="656289DA" w14:textId="77777777" w:rsidR="006F5BFA" w:rsidRPr="00561F3C" w:rsidRDefault="006F5BFA" w:rsidP="00A40360">
            <w:pPr>
              <w:pStyle w:val="Odstavecseseznamem"/>
              <w:numPr>
                <w:ilvl w:val="0"/>
                <w:numId w:val="6"/>
              </w:numPr>
              <w:jc w:val="both"/>
              <w:rPr>
                <w:rFonts w:asciiTheme="minorHAnsi" w:hAnsiTheme="minorHAnsi" w:cstheme="minorHAnsi"/>
                <w:sz w:val="22"/>
              </w:rPr>
            </w:pPr>
            <w:r w:rsidRPr="00561F3C">
              <w:rPr>
                <w:rFonts w:asciiTheme="minorHAnsi" w:hAnsiTheme="minorHAnsi" w:cstheme="minorHAnsi"/>
                <w:sz w:val="22"/>
              </w:rPr>
              <w:t xml:space="preserve">Průběžná dodávka služeb "technického experta" za účelem zajištění technických konzultací vedoucích k zastřešení správy systému (funkce aplikačního správce), provádění analýz a zajištění technické podpory systému IFS vč. revize a řízení komunikační matice a řídících dokumentů souvisejících s projektem IFS, zajištění konfigurace rolí v rámci systému IFS, tak jako zajištění </w:t>
            </w:r>
            <w:proofErr w:type="spellStart"/>
            <w:r w:rsidRPr="00561F3C">
              <w:rPr>
                <w:rFonts w:asciiTheme="minorHAnsi" w:hAnsiTheme="minorHAnsi" w:cstheme="minorHAnsi"/>
                <w:sz w:val="22"/>
              </w:rPr>
              <w:t>Quality</w:t>
            </w:r>
            <w:proofErr w:type="spellEnd"/>
            <w:r w:rsidRPr="00561F3C">
              <w:rPr>
                <w:rFonts w:asciiTheme="minorHAnsi" w:hAnsiTheme="minorHAnsi" w:cstheme="minorHAnsi"/>
                <w:sz w:val="22"/>
              </w:rPr>
              <w:t xml:space="preserve"> </w:t>
            </w:r>
            <w:proofErr w:type="spellStart"/>
            <w:r w:rsidRPr="00561F3C">
              <w:rPr>
                <w:rFonts w:asciiTheme="minorHAnsi" w:hAnsiTheme="minorHAnsi" w:cstheme="minorHAnsi"/>
                <w:sz w:val="22"/>
              </w:rPr>
              <w:t>Assurance</w:t>
            </w:r>
            <w:proofErr w:type="spellEnd"/>
            <w:r w:rsidRPr="00561F3C">
              <w:rPr>
                <w:rFonts w:asciiTheme="minorHAnsi" w:hAnsiTheme="minorHAnsi" w:cstheme="minorHAnsi"/>
                <w:sz w:val="22"/>
              </w:rPr>
              <w:t xml:space="preserve"> u nasazovaných oprav, úprav a skriptů IFS</w:t>
            </w:r>
          </w:p>
          <w:p w14:paraId="7BC1E53D" w14:textId="77777777" w:rsidR="00477F0F" w:rsidRPr="00BA56B7" w:rsidRDefault="00477F0F" w:rsidP="00A40360">
            <w:pPr>
              <w:pStyle w:val="Odstavecseseznamem"/>
              <w:numPr>
                <w:ilvl w:val="0"/>
                <w:numId w:val="6"/>
              </w:numPr>
              <w:rPr>
                <w:rFonts w:asciiTheme="minorHAnsi" w:hAnsiTheme="minorHAnsi" w:cstheme="minorHAnsi"/>
                <w:sz w:val="22"/>
              </w:rPr>
            </w:pPr>
            <w:r w:rsidRPr="41E8D1D9">
              <w:rPr>
                <w:rFonts w:asciiTheme="minorHAnsi" w:hAnsiTheme="minorHAnsi" w:cstheme="minorBidi"/>
                <w:sz w:val="22"/>
              </w:rPr>
              <w:t>Poskytovatel se zavazuje v rámci poskytování služeb KL001, KL002 a KL004 nebo jejich částí (</w:t>
            </w:r>
            <w:proofErr w:type="spellStart"/>
            <w:r w:rsidRPr="41E8D1D9">
              <w:rPr>
                <w:rFonts w:asciiTheme="minorHAnsi" w:hAnsiTheme="minorHAnsi" w:cstheme="minorBidi"/>
                <w:sz w:val="22"/>
              </w:rPr>
              <w:t>podslužeb</w:t>
            </w:r>
            <w:proofErr w:type="spellEnd"/>
            <w:r w:rsidRPr="41E8D1D9">
              <w:rPr>
                <w:rFonts w:asciiTheme="minorHAnsi" w:hAnsiTheme="minorHAnsi" w:cstheme="minorBidi"/>
                <w:sz w:val="22"/>
              </w:rPr>
              <w:t>), pro něž jsou sjednána následující samostatná SLA (dále jen „SLA služby“), postupovat s odbornou péčí, udržovat vlastní technické prostředky a aplikační vybavení, jež slouží k poskytování SLA služeb, ve stavu umožňujícím zabezpečení garantované a dohodnuté kvality poskytovaných SLA služeb</w:t>
            </w:r>
          </w:p>
          <w:p w14:paraId="58845177" w14:textId="77777777" w:rsidR="00477F0F" w:rsidRPr="00BA56B7" w:rsidRDefault="00477F0F" w:rsidP="00A40360">
            <w:pPr>
              <w:pStyle w:val="Odstavecseseznamem"/>
              <w:numPr>
                <w:ilvl w:val="0"/>
                <w:numId w:val="6"/>
              </w:numPr>
              <w:rPr>
                <w:rFonts w:asciiTheme="minorHAnsi" w:hAnsiTheme="minorHAnsi" w:cstheme="minorHAnsi"/>
                <w:sz w:val="22"/>
              </w:rPr>
            </w:pPr>
            <w:r w:rsidRPr="41E8D1D9">
              <w:rPr>
                <w:rFonts w:asciiTheme="minorHAnsi" w:hAnsiTheme="minorHAnsi" w:cstheme="minorBidi"/>
                <w:sz w:val="22"/>
              </w:rPr>
              <w:t>Poskytovatel je povinen nepřetržitě a proaktivně monitorovat stav a podmínky poskytování SLA služeb definovaným způsobem</w:t>
            </w:r>
          </w:p>
          <w:p w14:paraId="67362941" w14:textId="77777777" w:rsidR="00477F0F" w:rsidRPr="00BA56B7" w:rsidRDefault="00477F0F" w:rsidP="00A40360">
            <w:pPr>
              <w:pStyle w:val="Odstavecseseznamem"/>
              <w:numPr>
                <w:ilvl w:val="0"/>
                <w:numId w:val="6"/>
              </w:numPr>
              <w:rPr>
                <w:rFonts w:asciiTheme="minorHAnsi" w:hAnsiTheme="minorHAnsi" w:cstheme="minorHAnsi"/>
                <w:sz w:val="22"/>
              </w:rPr>
            </w:pPr>
            <w:r w:rsidRPr="41E8D1D9">
              <w:rPr>
                <w:rFonts w:asciiTheme="minorHAnsi" w:hAnsiTheme="minorHAnsi" w:cstheme="minorBidi"/>
                <w:sz w:val="22"/>
              </w:rPr>
              <w:t xml:space="preserve">Poskytovatel se zavazuje, že SLA parametry </w:t>
            </w:r>
            <w:r w:rsidR="006808C4" w:rsidRPr="41E8D1D9">
              <w:rPr>
                <w:rFonts w:asciiTheme="minorHAnsi" w:hAnsiTheme="minorHAnsi" w:cstheme="minorBidi"/>
                <w:sz w:val="22"/>
              </w:rPr>
              <w:t>KL005</w:t>
            </w:r>
            <w:r w:rsidRPr="41E8D1D9">
              <w:rPr>
                <w:rFonts w:asciiTheme="minorHAnsi" w:hAnsiTheme="minorHAnsi" w:cstheme="minorBidi"/>
                <w:sz w:val="22"/>
              </w:rPr>
              <w:t xml:space="preserve"> budou poskytovány minimálně ve sjednané kvalitě a úrovních</w:t>
            </w:r>
          </w:p>
          <w:p w14:paraId="6DE0ADC3" w14:textId="77777777" w:rsidR="00477F0F" w:rsidRPr="00BA56B7" w:rsidRDefault="00477F0F" w:rsidP="00D57843">
            <w:pPr>
              <w:pStyle w:val="Odstavecseseznamem"/>
              <w:ind w:left="1440"/>
              <w:rPr>
                <w:rFonts w:asciiTheme="minorHAnsi" w:hAnsiTheme="minorHAnsi" w:cstheme="minorHAnsi"/>
                <w:sz w:val="22"/>
              </w:rPr>
            </w:pPr>
          </w:p>
          <w:p w14:paraId="5F76FBA3" w14:textId="77777777" w:rsidR="00477F0F" w:rsidRPr="00BA56B7" w:rsidRDefault="00477F0F" w:rsidP="00B64E47">
            <w:pPr>
              <w:ind w:firstLine="0"/>
              <w:rPr>
                <w:rFonts w:asciiTheme="minorHAnsi" w:hAnsiTheme="minorHAnsi" w:cstheme="minorHAnsi"/>
              </w:rPr>
            </w:pPr>
            <w:r w:rsidRPr="00BA56B7">
              <w:rPr>
                <w:rFonts w:asciiTheme="minorHAnsi" w:hAnsiTheme="minorHAnsi" w:cstheme="minorHAnsi"/>
              </w:rPr>
              <w:t xml:space="preserve">Tyto činnosti se řídí principy </w:t>
            </w:r>
            <w:proofErr w:type="spellStart"/>
            <w:r w:rsidRPr="00BA56B7">
              <w:rPr>
                <w:rFonts w:asciiTheme="minorHAnsi" w:hAnsiTheme="minorHAnsi" w:cstheme="minorHAnsi"/>
              </w:rPr>
              <w:t>Change</w:t>
            </w:r>
            <w:proofErr w:type="spellEnd"/>
            <w:r w:rsidRPr="00BA56B7">
              <w:rPr>
                <w:rFonts w:asciiTheme="minorHAnsi" w:hAnsiTheme="minorHAnsi" w:cstheme="minorHAnsi"/>
              </w:rPr>
              <w:t xml:space="preserve"> Managementu, Incident Managementu a </w:t>
            </w:r>
            <w:proofErr w:type="spellStart"/>
            <w:r w:rsidRPr="00BA56B7">
              <w:rPr>
                <w:rFonts w:asciiTheme="minorHAnsi" w:hAnsiTheme="minorHAnsi" w:cstheme="minorHAnsi"/>
              </w:rPr>
              <w:t>Release</w:t>
            </w:r>
            <w:proofErr w:type="spellEnd"/>
            <w:r w:rsidRPr="00BA56B7">
              <w:rPr>
                <w:rFonts w:asciiTheme="minorHAnsi" w:hAnsiTheme="minorHAnsi" w:cstheme="minorHAnsi"/>
              </w:rPr>
              <w:t xml:space="preserve"> Managementu dle metodiky ITIL.</w:t>
            </w:r>
          </w:p>
        </w:tc>
      </w:tr>
      <w:tr w:rsidR="00477F0F" w:rsidRPr="00BA56B7" w14:paraId="09D6AB18" w14:textId="77777777" w:rsidTr="41E8D1D9">
        <w:tc>
          <w:tcPr>
            <w:tcW w:w="2552" w:type="dxa"/>
          </w:tcPr>
          <w:p w14:paraId="139B2935" w14:textId="77777777" w:rsidR="00477F0F" w:rsidRPr="00BA56B7" w:rsidRDefault="00477F0F" w:rsidP="00D57843">
            <w:pPr>
              <w:rPr>
                <w:rFonts w:asciiTheme="minorHAnsi" w:hAnsiTheme="minorHAnsi" w:cstheme="minorHAnsi"/>
              </w:rPr>
            </w:pPr>
            <w:r w:rsidRPr="00BA56B7">
              <w:rPr>
                <w:rFonts w:asciiTheme="minorHAnsi" w:hAnsiTheme="minorHAnsi" w:cstheme="minorHAnsi"/>
              </w:rPr>
              <w:t>Akceptace služby</w:t>
            </w:r>
          </w:p>
        </w:tc>
        <w:tc>
          <w:tcPr>
            <w:tcW w:w="7082" w:type="dxa"/>
            <w:gridSpan w:val="5"/>
          </w:tcPr>
          <w:p w14:paraId="42888156" w14:textId="77777777" w:rsidR="00477F0F" w:rsidRPr="00BA56B7" w:rsidRDefault="00477F0F" w:rsidP="00B64E47">
            <w:pPr>
              <w:ind w:firstLine="0"/>
              <w:rPr>
                <w:rFonts w:asciiTheme="minorHAnsi" w:hAnsiTheme="minorHAnsi" w:cstheme="minorHAnsi"/>
              </w:rPr>
            </w:pPr>
            <w:r w:rsidRPr="00BA56B7">
              <w:rPr>
                <w:rFonts w:asciiTheme="minorHAnsi" w:hAnsiTheme="minorHAnsi" w:cstheme="minorHAnsi"/>
              </w:rPr>
              <w:t>Služby budou poskytovány průběžně a předávány na základě měsíčního protokolu předkládaným Poskytovatelem Objednateli stanovenou vzájemně odsouhlasenou formou. Akceptační procedura je řešena monitorováním a reportováním sjednaných parametrů (SLA). Součástí měsíčního protokolu je měsíční zpráva.</w:t>
            </w:r>
          </w:p>
        </w:tc>
      </w:tr>
      <w:tr w:rsidR="00477F0F" w:rsidRPr="00BA56B7" w14:paraId="17B8C40B" w14:textId="77777777" w:rsidTr="41E8D1D9">
        <w:tc>
          <w:tcPr>
            <w:tcW w:w="2552" w:type="dxa"/>
          </w:tcPr>
          <w:p w14:paraId="0B6E6BF3" w14:textId="77777777" w:rsidR="00477F0F" w:rsidRPr="00BA56B7" w:rsidRDefault="00477F0F" w:rsidP="00D57843">
            <w:pPr>
              <w:rPr>
                <w:rFonts w:asciiTheme="minorHAnsi" w:hAnsiTheme="minorHAnsi" w:cstheme="minorHAnsi"/>
              </w:rPr>
            </w:pPr>
            <w:r w:rsidRPr="00BA56B7">
              <w:rPr>
                <w:rFonts w:asciiTheme="minorHAnsi" w:hAnsiTheme="minorHAnsi" w:cstheme="minorHAnsi"/>
              </w:rPr>
              <w:t>Sledované období</w:t>
            </w:r>
          </w:p>
        </w:tc>
        <w:tc>
          <w:tcPr>
            <w:tcW w:w="7082" w:type="dxa"/>
            <w:gridSpan w:val="5"/>
          </w:tcPr>
          <w:p w14:paraId="262FED8B" w14:textId="77777777" w:rsidR="00477F0F" w:rsidRPr="00BA56B7" w:rsidRDefault="00477F0F" w:rsidP="00B64E47">
            <w:pPr>
              <w:ind w:firstLine="0"/>
              <w:rPr>
                <w:rFonts w:asciiTheme="minorHAnsi" w:hAnsiTheme="minorHAnsi" w:cstheme="minorHAnsi"/>
              </w:rPr>
            </w:pPr>
            <w:r w:rsidRPr="00BA56B7">
              <w:rPr>
                <w:rFonts w:asciiTheme="minorHAnsi" w:hAnsiTheme="minorHAnsi" w:cstheme="minorHAnsi"/>
              </w:rPr>
              <w:t>Kalendářní měsíc</w:t>
            </w:r>
          </w:p>
        </w:tc>
      </w:tr>
      <w:tr w:rsidR="00477F0F" w:rsidRPr="00BA56B7" w14:paraId="54235A35" w14:textId="77777777" w:rsidTr="41E8D1D9">
        <w:tc>
          <w:tcPr>
            <w:tcW w:w="9634" w:type="dxa"/>
            <w:gridSpan w:val="6"/>
            <w:shd w:val="clear" w:color="auto" w:fill="FFF2CC" w:themeFill="accent4" w:themeFillTint="33"/>
          </w:tcPr>
          <w:p w14:paraId="2645859B" w14:textId="77777777" w:rsidR="00477F0F" w:rsidRPr="00BA56B7" w:rsidRDefault="00477F0F" w:rsidP="00D57843">
            <w:pPr>
              <w:rPr>
                <w:rFonts w:asciiTheme="minorHAnsi" w:hAnsiTheme="minorHAnsi" w:cstheme="minorHAnsi"/>
              </w:rPr>
            </w:pPr>
            <w:r w:rsidRPr="00BA56B7">
              <w:rPr>
                <w:rFonts w:asciiTheme="minorHAnsi" w:hAnsiTheme="minorHAnsi" w:cstheme="minorHAnsi"/>
              </w:rPr>
              <w:t>SLA parametry služby KL005</w:t>
            </w:r>
          </w:p>
        </w:tc>
      </w:tr>
      <w:tr w:rsidR="00477F0F" w:rsidRPr="00BA56B7" w14:paraId="0EF438B9" w14:textId="77777777" w:rsidTr="41E8D1D9">
        <w:tc>
          <w:tcPr>
            <w:tcW w:w="2958" w:type="dxa"/>
            <w:gridSpan w:val="2"/>
            <w:shd w:val="clear" w:color="auto" w:fill="E7E6E6" w:themeFill="background2"/>
          </w:tcPr>
          <w:p w14:paraId="6B48875B" w14:textId="77777777" w:rsidR="00477F0F" w:rsidRPr="00BA56B7" w:rsidRDefault="00477F0F" w:rsidP="00D57843">
            <w:pPr>
              <w:rPr>
                <w:rFonts w:asciiTheme="minorHAnsi" w:hAnsiTheme="minorHAnsi" w:cstheme="minorHAnsi"/>
              </w:rPr>
            </w:pPr>
            <w:r w:rsidRPr="00BA56B7">
              <w:rPr>
                <w:rFonts w:asciiTheme="minorHAnsi" w:hAnsiTheme="minorHAnsi" w:cstheme="minorHAnsi"/>
              </w:rPr>
              <w:t>Služba</w:t>
            </w:r>
          </w:p>
        </w:tc>
        <w:tc>
          <w:tcPr>
            <w:tcW w:w="2286" w:type="dxa"/>
            <w:shd w:val="clear" w:color="auto" w:fill="E7E6E6" w:themeFill="background2"/>
          </w:tcPr>
          <w:p w14:paraId="587DA1AC" w14:textId="77777777" w:rsidR="00477F0F" w:rsidRPr="00BA56B7" w:rsidRDefault="00477F0F" w:rsidP="00D57843">
            <w:pPr>
              <w:rPr>
                <w:rFonts w:asciiTheme="minorHAnsi" w:hAnsiTheme="minorHAnsi" w:cstheme="minorHAnsi"/>
              </w:rPr>
            </w:pPr>
            <w:r w:rsidRPr="00BA56B7">
              <w:rPr>
                <w:rFonts w:asciiTheme="minorHAnsi" w:hAnsiTheme="minorHAnsi" w:cstheme="minorHAnsi"/>
              </w:rPr>
              <w:t>Garantovaná dostupnost služby ve sledovaném období (%)</w:t>
            </w:r>
          </w:p>
        </w:tc>
        <w:tc>
          <w:tcPr>
            <w:tcW w:w="4390" w:type="dxa"/>
            <w:gridSpan w:val="3"/>
            <w:shd w:val="clear" w:color="auto" w:fill="E7E6E6" w:themeFill="background2"/>
          </w:tcPr>
          <w:p w14:paraId="66B027D0" w14:textId="77777777" w:rsidR="00477F0F" w:rsidRPr="00BA56B7" w:rsidRDefault="00477F0F" w:rsidP="00D57843">
            <w:pPr>
              <w:rPr>
                <w:rFonts w:asciiTheme="minorHAnsi" w:hAnsiTheme="minorHAnsi" w:cstheme="minorHAnsi"/>
              </w:rPr>
            </w:pPr>
            <w:r w:rsidRPr="00BA56B7">
              <w:rPr>
                <w:rFonts w:asciiTheme="minorHAnsi" w:hAnsiTheme="minorHAnsi" w:cstheme="minorHAnsi"/>
              </w:rPr>
              <w:t>Rozsah zaručeného provozu služby</w:t>
            </w:r>
          </w:p>
        </w:tc>
      </w:tr>
      <w:tr w:rsidR="00477F0F" w:rsidRPr="00BA56B7" w14:paraId="5D46A5BF" w14:textId="77777777" w:rsidTr="41E8D1D9">
        <w:tc>
          <w:tcPr>
            <w:tcW w:w="2958" w:type="dxa"/>
            <w:gridSpan w:val="2"/>
          </w:tcPr>
          <w:p w14:paraId="4A30C2BC" w14:textId="77777777" w:rsidR="00477F0F" w:rsidRPr="00BA56B7" w:rsidRDefault="00477F0F" w:rsidP="00D57843">
            <w:pPr>
              <w:jc w:val="center"/>
              <w:rPr>
                <w:rFonts w:asciiTheme="minorHAnsi" w:hAnsiTheme="minorHAnsi" w:cstheme="minorHAnsi"/>
              </w:rPr>
            </w:pPr>
            <w:r w:rsidRPr="00BA56B7">
              <w:rPr>
                <w:rFonts w:asciiTheme="minorHAnsi" w:hAnsiTheme="minorHAnsi" w:cstheme="minorHAnsi"/>
              </w:rPr>
              <w:t>Dostupnost Aplikace IFS</w:t>
            </w:r>
          </w:p>
        </w:tc>
        <w:tc>
          <w:tcPr>
            <w:tcW w:w="2286" w:type="dxa"/>
            <w:vAlign w:val="center"/>
          </w:tcPr>
          <w:p w14:paraId="4BAB829C" w14:textId="77777777" w:rsidR="00477F0F" w:rsidRPr="00BA56B7" w:rsidRDefault="00477F0F" w:rsidP="00D57843">
            <w:pPr>
              <w:jc w:val="center"/>
              <w:rPr>
                <w:rFonts w:asciiTheme="minorHAnsi" w:hAnsiTheme="minorHAnsi" w:cstheme="minorHAnsi"/>
              </w:rPr>
            </w:pPr>
            <w:r w:rsidRPr="00BA56B7">
              <w:rPr>
                <w:rFonts w:asciiTheme="minorHAnsi" w:hAnsiTheme="minorHAnsi" w:cstheme="minorHAnsi"/>
              </w:rPr>
              <w:t>90,00</w:t>
            </w:r>
          </w:p>
        </w:tc>
        <w:tc>
          <w:tcPr>
            <w:tcW w:w="4390" w:type="dxa"/>
            <w:gridSpan w:val="3"/>
            <w:vAlign w:val="center"/>
          </w:tcPr>
          <w:p w14:paraId="0DBE6C1F" w14:textId="5FF13F2F" w:rsidR="00477F0F" w:rsidRPr="00BA56B7" w:rsidRDefault="00477F0F" w:rsidP="00D57843">
            <w:pPr>
              <w:jc w:val="center"/>
              <w:rPr>
                <w:rFonts w:asciiTheme="minorHAnsi" w:hAnsiTheme="minorHAnsi" w:cstheme="minorHAnsi"/>
              </w:rPr>
            </w:pPr>
            <w:r w:rsidRPr="00BA56B7">
              <w:rPr>
                <w:rFonts w:asciiTheme="minorHAnsi" w:hAnsiTheme="minorHAnsi" w:cstheme="minorHAnsi"/>
              </w:rPr>
              <w:t xml:space="preserve">Po – Pá </w:t>
            </w:r>
            <w:r w:rsidR="00544F15" w:rsidRPr="006B7935">
              <w:rPr>
                <w:rFonts w:asciiTheme="minorHAnsi" w:hAnsiTheme="minorHAnsi" w:cstheme="minorHAnsi"/>
              </w:rPr>
              <w:t>8:00 až 16:00</w:t>
            </w:r>
          </w:p>
        </w:tc>
      </w:tr>
      <w:tr w:rsidR="00477F0F" w:rsidRPr="00BA56B7" w14:paraId="5511C7BD" w14:textId="77777777" w:rsidTr="41E8D1D9">
        <w:tc>
          <w:tcPr>
            <w:tcW w:w="2552" w:type="dxa"/>
            <w:shd w:val="clear" w:color="auto" w:fill="E7E6E6" w:themeFill="background2"/>
          </w:tcPr>
          <w:p w14:paraId="7A516AF9" w14:textId="77777777" w:rsidR="00477F0F" w:rsidRPr="00BA56B7" w:rsidRDefault="00477F0F" w:rsidP="00D57843">
            <w:pPr>
              <w:rPr>
                <w:rFonts w:asciiTheme="minorHAnsi" w:hAnsiTheme="minorHAnsi" w:cstheme="minorHAnsi"/>
              </w:rPr>
            </w:pPr>
            <w:r w:rsidRPr="00BA56B7">
              <w:rPr>
                <w:rFonts w:asciiTheme="minorHAnsi" w:hAnsiTheme="minorHAnsi" w:cstheme="minorHAnsi"/>
              </w:rPr>
              <w:t>Služba</w:t>
            </w:r>
          </w:p>
        </w:tc>
        <w:tc>
          <w:tcPr>
            <w:tcW w:w="4150" w:type="dxa"/>
            <w:gridSpan w:val="3"/>
            <w:shd w:val="clear" w:color="auto" w:fill="E7E6E6" w:themeFill="background2"/>
          </w:tcPr>
          <w:p w14:paraId="2081C373" w14:textId="77777777" w:rsidR="00477F0F" w:rsidRPr="00BA56B7" w:rsidRDefault="00477F0F" w:rsidP="00D57843">
            <w:pPr>
              <w:rPr>
                <w:rFonts w:asciiTheme="minorHAnsi" w:hAnsiTheme="minorHAnsi" w:cstheme="minorHAnsi"/>
              </w:rPr>
            </w:pPr>
            <w:r w:rsidRPr="00BA56B7">
              <w:rPr>
                <w:rFonts w:asciiTheme="minorHAnsi" w:hAnsiTheme="minorHAnsi" w:cstheme="minorHAnsi"/>
              </w:rPr>
              <w:t>Popis</w:t>
            </w:r>
          </w:p>
        </w:tc>
        <w:tc>
          <w:tcPr>
            <w:tcW w:w="1396" w:type="dxa"/>
            <w:shd w:val="clear" w:color="auto" w:fill="E7E6E6" w:themeFill="background2"/>
          </w:tcPr>
          <w:p w14:paraId="2D33E952" w14:textId="77777777" w:rsidR="00477F0F" w:rsidRPr="00BA56B7" w:rsidRDefault="00477F0F" w:rsidP="00D57843">
            <w:pPr>
              <w:rPr>
                <w:rFonts w:asciiTheme="minorHAnsi" w:hAnsiTheme="minorHAnsi" w:cstheme="minorHAnsi"/>
              </w:rPr>
            </w:pPr>
            <w:r w:rsidRPr="00BA56B7">
              <w:rPr>
                <w:rFonts w:asciiTheme="minorHAnsi" w:hAnsiTheme="minorHAnsi" w:cstheme="minorHAnsi"/>
              </w:rPr>
              <w:t>Priorita</w:t>
            </w:r>
          </w:p>
        </w:tc>
        <w:tc>
          <w:tcPr>
            <w:tcW w:w="1536" w:type="dxa"/>
            <w:shd w:val="clear" w:color="auto" w:fill="E7E6E6" w:themeFill="background2"/>
          </w:tcPr>
          <w:p w14:paraId="3B8AC0C3" w14:textId="77777777" w:rsidR="00477F0F" w:rsidRPr="00BA56B7" w:rsidRDefault="00477F0F" w:rsidP="00D57843">
            <w:pPr>
              <w:rPr>
                <w:rFonts w:asciiTheme="minorHAnsi" w:hAnsiTheme="minorHAnsi" w:cstheme="minorHAnsi"/>
              </w:rPr>
            </w:pPr>
            <w:r w:rsidRPr="00BA56B7">
              <w:rPr>
                <w:rFonts w:asciiTheme="minorHAnsi" w:hAnsiTheme="minorHAnsi" w:cstheme="minorHAnsi"/>
              </w:rPr>
              <w:t>Doba (pracovních hodin)</w:t>
            </w:r>
          </w:p>
        </w:tc>
      </w:tr>
      <w:tr w:rsidR="00477F0F" w:rsidRPr="00BA56B7" w14:paraId="4B8B5F7E" w14:textId="77777777" w:rsidTr="41E8D1D9">
        <w:trPr>
          <w:trHeight w:val="201"/>
        </w:trPr>
        <w:tc>
          <w:tcPr>
            <w:tcW w:w="2552" w:type="dxa"/>
            <w:vMerge w:val="restart"/>
          </w:tcPr>
          <w:p w14:paraId="262881C4" w14:textId="77777777" w:rsidR="00477F0F" w:rsidRPr="00BA56B7" w:rsidRDefault="00477F0F" w:rsidP="00D57843">
            <w:pPr>
              <w:jc w:val="center"/>
              <w:rPr>
                <w:rFonts w:asciiTheme="minorHAnsi" w:hAnsiTheme="minorHAnsi" w:cstheme="minorHAnsi"/>
              </w:rPr>
            </w:pPr>
            <w:r w:rsidRPr="00BA56B7">
              <w:rPr>
                <w:rFonts w:asciiTheme="minorHAnsi" w:hAnsiTheme="minorHAnsi" w:cstheme="minorHAnsi"/>
              </w:rPr>
              <w:t>Reakční doba</w:t>
            </w:r>
          </w:p>
        </w:tc>
        <w:tc>
          <w:tcPr>
            <w:tcW w:w="4150" w:type="dxa"/>
            <w:gridSpan w:val="3"/>
            <w:vMerge w:val="restart"/>
            <w:vAlign w:val="center"/>
          </w:tcPr>
          <w:p w14:paraId="7B070973" w14:textId="77777777" w:rsidR="00477F0F" w:rsidRPr="00BA56B7" w:rsidRDefault="00477F0F" w:rsidP="00B64E47">
            <w:pPr>
              <w:ind w:firstLine="0"/>
              <w:rPr>
                <w:rFonts w:asciiTheme="minorHAnsi" w:hAnsiTheme="minorHAnsi" w:cstheme="minorHAnsi"/>
              </w:rPr>
            </w:pPr>
            <w:r w:rsidRPr="00BA56B7">
              <w:rPr>
                <w:rFonts w:asciiTheme="minorHAnsi" w:hAnsiTheme="minorHAnsi" w:cstheme="minorHAnsi"/>
              </w:rPr>
              <w:t xml:space="preserve">Reakční dobou se myslí čas, který uplyne od nahlášení závady (incidentu) do doby první reakce na incident ze strany </w:t>
            </w:r>
            <w:r w:rsidR="00806D02" w:rsidRPr="00BA56B7">
              <w:rPr>
                <w:rFonts w:asciiTheme="minorHAnsi" w:hAnsiTheme="minorHAnsi" w:cstheme="minorHAnsi"/>
              </w:rPr>
              <w:t>Poskytovatele</w:t>
            </w:r>
            <w:r w:rsidRPr="00BA56B7">
              <w:rPr>
                <w:rFonts w:asciiTheme="minorHAnsi" w:hAnsiTheme="minorHAnsi" w:cstheme="minorHAnsi"/>
              </w:rPr>
              <w:t xml:space="preserve">. </w:t>
            </w:r>
          </w:p>
        </w:tc>
        <w:tc>
          <w:tcPr>
            <w:tcW w:w="1396" w:type="dxa"/>
            <w:vAlign w:val="center"/>
          </w:tcPr>
          <w:p w14:paraId="58028B65" w14:textId="77777777" w:rsidR="00477F0F" w:rsidRPr="00BA56B7" w:rsidRDefault="00477F0F" w:rsidP="00D57843">
            <w:pPr>
              <w:jc w:val="center"/>
              <w:rPr>
                <w:rFonts w:asciiTheme="minorHAnsi" w:hAnsiTheme="minorHAnsi" w:cstheme="minorHAnsi"/>
              </w:rPr>
            </w:pPr>
            <w:r w:rsidRPr="00BA56B7">
              <w:rPr>
                <w:rFonts w:asciiTheme="minorHAnsi" w:hAnsiTheme="minorHAnsi" w:cstheme="minorHAnsi"/>
              </w:rPr>
              <w:t>1</w:t>
            </w:r>
          </w:p>
        </w:tc>
        <w:tc>
          <w:tcPr>
            <w:tcW w:w="1536" w:type="dxa"/>
            <w:vAlign w:val="center"/>
          </w:tcPr>
          <w:p w14:paraId="74AA7D07" w14:textId="77777777" w:rsidR="00477F0F" w:rsidRPr="00BA56B7" w:rsidRDefault="00477F0F" w:rsidP="00D57843">
            <w:pPr>
              <w:jc w:val="center"/>
              <w:rPr>
                <w:rFonts w:asciiTheme="minorHAnsi" w:hAnsiTheme="minorHAnsi" w:cstheme="minorHAnsi"/>
              </w:rPr>
            </w:pPr>
            <w:proofErr w:type="gramStart"/>
            <w:r w:rsidRPr="00BA56B7">
              <w:rPr>
                <w:rFonts w:asciiTheme="minorHAnsi" w:hAnsiTheme="minorHAnsi" w:cstheme="minorHAnsi"/>
              </w:rPr>
              <w:t>&lt; 5</w:t>
            </w:r>
            <w:proofErr w:type="gramEnd"/>
          </w:p>
        </w:tc>
      </w:tr>
      <w:tr w:rsidR="00477F0F" w:rsidRPr="00BA56B7" w14:paraId="4D604A5A" w14:textId="77777777" w:rsidTr="41E8D1D9">
        <w:trPr>
          <w:trHeight w:val="201"/>
        </w:trPr>
        <w:tc>
          <w:tcPr>
            <w:tcW w:w="2552" w:type="dxa"/>
            <w:vMerge/>
          </w:tcPr>
          <w:p w14:paraId="3CDB389E" w14:textId="77777777" w:rsidR="00477F0F" w:rsidRPr="00BA56B7" w:rsidRDefault="00477F0F" w:rsidP="00D57843">
            <w:pPr>
              <w:jc w:val="center"/>
              <w:rPr>
                <w:rFonts w:asciiTheme="minorHAnsi" w:hAnsiTheme="minorHAnsi" w:cstheme="minorHAnsi"/>
              </w:rPr>
            </w:pPr>
          </w:p>
        </w:tc>
        <w:tc>
          <w:tcPr>
            <w:tcW w:w="4150" w:type="dxa"/>
            <w:gridSpan w:val="3"/>
            <w:vMerge/>
            <w:vAlign w:val="center"/>
          </w:tcPr>
          <w:p w14:paraId="4117E90E" w14:textId="77777777" w:rsidR="00477F0F" w:rsidRPr="00BA56B7" w:rsidRDefault="00477F0F" w:rsidP="00D57843">
            <w:pPr>
              <w:rPr>
                <w:rFonts w:asciiTheme="minorHAnsi" w:hAnsiTheme="minorHAnsi" w:cstheme="minorHAnsi"/>
              </w:rPr>
            </w:pPr>
          </w:p>
        </w:tc>
        <w:tc>
          <w:tcPr>
            <w:tcW w:w="1396" w:type="dxa"/>
            <w:vAlign w:val="center"/>
          </w:tcPr>
          <w:p w14:paraId="4D5487E4" w14:textId="77777777" w:rsidR="00477F0F" w:rsidRPr="00BA56B7" w:rsidRDefault="00477F0F" w:rsidP="00D57843">
            <w:pPr>
              <w:jc w:val="center"/>
              <w:rPr>
                <w:rFonts w:asciiTheme="minorHAnsi" w:hAnsiTheme="minorHAnsi" w:cstheme="minorHAnsi"/>
              </w:rPr>
            </w:pPr>
            <w:r w:rsidRPr="00BA56B7">
              <w:rPr>
                <w:rFonts w:asciiTheme="minorHAnsi" w:hAnsiTheme="minorHAnsi" w:cstheme="minorHAnsi"/>
              </w:rPr>
              <w:t>2</w:t>
            </w:r>
          </w:p>
        </w:tc>
        <w:tc>
          <w:tcPr>
            <w:tcW w:w="1536" w:type="dxa"/>
            <w:vAlign w:val="center"/>
          </w:tcPr>
          <w:p w14:paraId="3EEE0C72" w14:textId="77777777" w:rsidR="00477F0F" w:rsidRPr="00BA56B7" w:rsidRDefault="00477F0F" w:rsidP="00D57843">
            <w:pPr>
              <w:jc w:val="center"/>
              <w:rPr>
                <w:rFonts w:asciiTheme="minorHAnsi" w:hAnsiTheme="minorHAnsi" w:cstheme="minorHAnsi"/>
              </w:rPr>
            </w:pPr>
            <w:proofErr w:type="gramStart"/>
            <w:r w:rsidRPr="00BA56B7">
              <w:rPr>
                <w:rFonts w:asciiTheme="minorHAnsi" w:hAnsiTheme="minorHAnsi" w:cstheme="minorHAnsi"/>
              </w:rPr>
              <w:t>&lt; 8</w:t>
            </w:r>
            <w:proofErr w:type="gramEnd"/>
          </w:p>
        </w:tc>
      </w:tr>
      <w:tr w:rsidR="00477F0F" w:rsidRPr="00BA56B7" w14:paraId="7C9D918B" w14:textId="77777777" w:rsidTr="41E8D1D9">
        <w:trPr>
          <w:trHeight w:val="201"/>
        </w:trPr>
        <w:tc>
          <w:tcPr>
            <w:tcW w:w="2552" w:type="dxa"/>
            <w:vMerge/>
          </w:tcPr>
          <w:p w14:paraId="02114FD7" w14:textId="77777777" w:rsidR="00477F0F" w:rsidRPr="00BA56B7" w:rsidRDefault="00477F0F" w:rsidP="00D57843">
            <w:pPr>
              <w:jc w:val="center"/>
              <w:rPr>
                <w:rFonts w:asciiTheme="minorHAnsi" w:hAnsiTheme="minorHAnsi" w:cstheme="minorHAnsi"/>
              </w:rPr>
            </w:pPr>
          </w:p>
        </w:tc>
        <w:tc>
          <w:tcPr>
            <w:tcW w:w="4150" w:type="dxa"/>
            <w:gridSpan w:val="3"/>
            <w:vMerge/>
            <w:vAlign w:val="center"/>
          </w:tcPr>
          <w:p w14:paraId="6D30A938" w14:textId="77777777" w:rsidR="00477F0F" w:rsidRPr="00BA56B7" w:rsidRDefault="00477F0F" w:rsidP="00D57843">
            <w:pPr>
              <w:rPr>
                <w:rFonts w:asciiTheme="minorHAnsi" w:hAnsiTheme="minorHAnsi" w:cstheme="minorHAnsi"/>
              </w:rPr>
            </w:pPr>
          </w:p>
        </w:tc>
        <w:tc>
          <w:tcPr>
            <w:tcW w:w="1396" w:type="dxa"/>
            <w:vAlign w:val="center"/>
          </w:tcPr>
          <w:p w14:paraId="7ED8B96F" w14:textId="77777777" w:rsidR="00477F0F" w:rsidRPr="00BA56B7" w:rsidRDefault="00477F0F" w:rsidP="00D57843">
            <w:pPr>
              <w:jc w:val="center"/>
              <w:rPr>
                <w:rFonts w:asciiTheme="minorHAnsi" w:hAnsiTheme="minorHAnsi" w:cstheme="minorHAnsi"/>
              </w:rPr>
            </w:pPr>
            <w:r w:rsidRPr="00BA56B7">
              <w:rPr>
                <w:rFonts w:asciiTheme="minorHAnsi" w:hAnsiTheme="minorHAnsi" w:cstheme="minorHAnsi"/>
              </w:rPr>
              <w:t>3</w:t>
            </w:r>
          </w:p>
        </w:tc>
        <w:tc>
          <w:tcPr>
            <w:tcW w:w="1536" w:type="dxa"/>
            <w:vAlign w:val="center"/>
          </w:tcPr>
          <w:p w14:paraId="5B4EE46A" w14:textId="77777777" w:rsidR="00477F0F" w:rsidRPr="00BA56B7" w:rsidRDefault="00477F0F" w:rsidP="00D57843">
            <w:pPr>
              <w:jc w:val="center"/>
              <w:rPr>
                <w:rFonts w:asciiTheme="minorHAnsi" w:hAnsiTheme="minorHAnsi" w:cstheme="minorHAnsi"/>
              </w:rPr>
            </w:pPr>
            <w:proofErr w:type="gramStart"/>
            <w:r w:rsidRPr="00BA56B7">
              <w:rPr>
                <w:rFonts w:asciiTheme="minorHAnsi" w:hAnsiTheme="minorHAnsi" w:cstheme="minorHAnsi"/>
              </w:rPr>
              <w:t>&lt; 24</w:t>
            </w:r>
            <w:proofErr w:type="gramEnd"/>
          </w:p>
        </w:tc>
      </w:tr>
      <w:tr w:rsidR="00477F0F" w:rsidRPr="00BA56B7" w14:paraId="33B6C24F" w14:textId="77777777" w:rsidTr="41E8D1D9">
        <w:trPr>
          <w:trHeight w:val="201"/>
        </w:trPr>
        <w:tc>
          <w:tcPr>
            <w:tcW w:w="2552" w:type="dxa"/>
            <w:vMerge/>
          </w:tcPr>
          <w:p w14:paraId="43E575EF" w14:textId="77777777" w:rsidR="00477F0F" w:rsidRPr="00BA56B7" w:rsidRDefault="00477F0F" w:rsidP="00D57843">
            <w:pPr>
              <w:jc w:val="center"/>
              <w:rPr>
                <w:rFonts w:asciiTheme="minorHAnsi" w:hAnsiTheme="minorHAnsi" w:cstheme="minorHAnsi"/>
              </w:rPr>
            </w:pPr>
          </w:p>
        </w:tc>
        <w:tc>
          <w:tcPr>
            <w:tcW w:w="4150" w:type="dxa"/>
            <w:gridSpan w:val="3"/>
            <w:vMerge/>
            <w:vAlign w:val="center"/>
          </w:tcPr>
          <w:p w14:paraId="54EA3627" w14:textId="77777777" w:rsidR="00477F0F" w:rsidRPr="00BA56B7" w:rsidRDefault="00477F0F" w:rsidP="00D57843">
            <w:pPr>
              <w:rPr>
                <w:rFonts w:asciiTheme="minorHAnsi" w:hAnsiTheme="minorHAnsi" w:cstheme="minorHAnsi"/>
              </w:rPr>
            </w:pPr>
          </w:p>
        </w:tc>
        <w:tc>
          <w:tcPr>
            <w:tcW w:w="1396" w:type="dxa"/>
            <w:vAlign w:val="center"/>
          </w:tcPr>
          <w:p w14:paraId="382C5853" w14:textId="77777777" w:rsidR="00477F0F" w:rsidRPr="00BA56B7" w:rsidRDefault="00477F0F" w:rsidP="00D57843">
            <w:pPr>
              <w:jc w:val="center"/>
              <w:rPr>
                <w:rFonts w:asciiTheme="minorHAnsi" w:hAnsiTheme="minorHAnsi" w:cstheme="minorHAnsi"/>
              </w:rPr>
            </w:pPr>
            <w:r w:rsidRPr="00BA56B7">
              <w:rPr>
                <w:rFonts w:asciiTheme="minorHAnsi" w:hAnsiTheme="minorHAnsi" w:cstheme="minorHAnsi"/>
              </w:rPr>
              <w:t>4</w:t>
            </w:r>
          </w:p>
        </w:tc>
        <w:tc>
          <w:tcPr>
            <w:tcW w:w="1536" w:type="dxa"/>
            <w:vAlign w:val="center"/>
          </w:tcPr>
          <w:p w14:paraId="1845400C" w14:textId="77777777" w:rsidR="00477F0F" w:rsidRPr="00BA56B7" w:rsidRDefault="00477F0F" w:rsidP="00D57843">
            <w:pPr>
              <w:jc w:val="center"/>
              <w:rPr>
                <w:rFonts w:asciiTheme="minorHAnsi" w:hAnsiTheme="minorHAnsi" w:cstheme="minorHAnsi"/>
              </w:rPr>
            </w:pPr>
            <w:proofErr w:type="gramStart"/>
            <w:r w:rsidRPr="00BA56B7">
              <w:rPr>
                <w:rFonts w:asciiTheme="minorHAnsi" w:hAnsiTheme="minorHAnsi" w:cstheme="minorHAnsi"/>
              </w:rPr>
              <w:t>&lt; 48</w:t>
            </w:r>
            <w:proofErr w:type="gramEnd"/>
          </w:p>
        </w:tc>
      </w:tr>
      <w:tr w:rsidR="00477F0F" w:rsidRPr="00BA56B7" w14:paraId="56003812" w14:textId="77777777" w:rsidTr="41E8D1D9">
        <w:trPr>
          <w:trHeight w:val="887"/>
        </w:trPr>
        <w:tc>
          <w:tcPr>
            <w:tcW w:w="2552" w:type="dxa"/>
            <w:vMerge w:val="restart"/>
          </w:tcPr>
          <w:p w14:paraId="05492226" w14:textId="77777777" w:rsidR="00477F0F" w:rsidRPr="00BA56B7" w:rsidRDefault="00477F0F" w:rsidP="00D57843">
            <w:pPr>
              <w:jc w:val="center"/>
              <w:rPr>
                <w:rFonts w:asciiTheme="minorHAnsi" w:hAnsiTheme="minorHAnsi" w:cstheme="minorHAnsi"/>
              </w:rPr>
            </w:pPr>
            <w:r w:rsidRPr="00BA56B7">
              <w:rPr>
                <w:rFonts w:asciiTheme="minorHAnsi" w:hAnsiTheme="minorHAnsi" w:cstheme="minorHAnsi"/>
              </w:rPr>
              <w:lastRenderedPageBreak/>
              <w:t>Doba vyřešení</w:t>
            </w:r>
          </w:p>
        </w:tc>
        <w:tc>
          <w:tcPr>
            <w:tcW w:w="4150" w:type="dxa"/>
            <w:gridSpan w:val="3"/>
            <w:vMerge w:val="restart"/>
            <w:vAlign w:val="center"/>
          </w:tcPr>
          <w:p w14:paraId="61AFD04A" w14:textId="77777777" w:rsidR="00477F0F" w:rsidRPr="00BA56B7" w:rsidRDefault="00477F0F" w:rsidP="00B64E47">
            <w:pPr>
              <w:ind w:firstLine="0"/>
              <w:rPr>
                <w:rFonts w:asciiTheme="minorHAnsi" w:hAnsiTheme="minorHAnsi" w:cstheme="minorHAnsi"/>
              </w:rPr>
            </w:pPr>
            <w:r w:rsidRPr="00BA56B7">
              <w:rPr>
                <w:rFonts w:asciiTheme="minorHAnsi" w:hAnsiTheme="minorHAnsi" w:cstheme="minorHAnsi"/>
              </w:rPr>
              <w:t xml:space="preserve">Dobou vyřešení se myslí čas, který uplyne od nahlášení závady (incidentu) do doby jejího odstranění. </w:t>
            </w:r>
          </w:p>
          <w:p w14:paraId="3031C996" w14:textId="77777777" w:rsidR="00477F0F" w:rsidRPr="00BA56B7" w:rsidRDefault="00477F0F" w:rsidP="00B64E47">
            <w:pPr>
              <w:ind w:firstLine="0"/>
              <w:rPr>
                <w:rFonts w:asciiTheme="minorHAnsi" w:hAnsiTheme="minorHAnsi" w:cstheme="minorHAnsi"/>
              </w:rPr>
            </w:pPr>
            <w:r w:rsidRPr="00BA56B7">
              <w:rPr>
                <w:rFonts w:asciiTheme="minorHAnsi" w:hAnsiTheme="minorHAnsi" w:cstheme="minorHAnsi"/>
              </w:rPr>
              <w:t>Do doby vyřešení není započítáván čas čekání na přímo související nezbytnou součinnost Objednatele, která byla u Objednatele písemně od Poskytovatele vyžádána. Pro přerušení řešení, resp. pro nezapočítávání času je nutné dodržet níže stanovené podmínky.</w:t>
            </w:r>
          </w:p>
          <w:p w14:paraId="010F560A" w14:textId="77777777" w:rsidR="00477F0F" w:rsidRDefault="00477F0F" w:rsidP="00B64E47">
            <w:pPr>
              <w:ind w:firstLine="0"/>
              <w:rPr>
                <w:rFonts w:asciiTheme="minorHAnsi" w:hAnsiTheme="minorHAnsi" w:cstheme="minorHAnsi"/>
              </w:rPr>
            </w:pPr>
          </w:p>
          <w:p w14:paraId="1022DC6B" w14:textId="77777777" w:rsidR="00B64E47" w:rsidRPr="00BA56B7" w:rsidRDefault="00B64E47" w:rsidP="00B64E47">
            <w:pPr>
              <w:ind w:firstLine="0"/>
              <w:rPr>
                <w:rFonts w:asciiTheme="minorHAnsi" w:hAnsiTheme="minorHAnsi" w:cstheme="minorHAnsi"/>
              </w:rPr>
            </w:pPr>
          </w:p>
          <w:p w14:paraId="4464693E" w14:textId="77777777" w:rsidR="00477F0F" w:rsidRPr="00BA56B7" w:rsidRDefault="00477F0F" w:rsidP="00B64E47">
            <w:pPr>
              <w:ind w:firstLine="0"/>
              <w:rPr>
                <w:rFonts w:asciiTheme="minorHAnsi" w:hAnsiTheme="minorHAnsi" w:cstheme="minorHAnsi"/>
              </w:rPr>
            </w:pPr>
            <w:r w:rsidRPr="00BA56B7">
              <w:rPr>
                <w:rFonts w:asciiTheme="minorHAnsi" w:hAnsiTheme="minorHAnsi" w:cstheme="minorHAnsi"/>
              </w:rPr>
              <w:t xml:space="preserve">Pro </w:t>
            </w:r>
            <w:r w:rsidR="00806D02" w:rsidRPr="00BA56B7">
              <w:rPr>
                <w:rFonts w:asciiTheme="minorHAnsi" w:hAnsiTheme="minorHAnsi" w:cstheme="minorHAnsi"/>
              </w:rPr>
              <w:t>Poskytovatele</w:t>
            </w:r>
            <w:r w:rsidRPr="00BA56B7">
              <w:rPr>
                <w:rFonts w:asciiTheme="minorHAnsi" w:hAnsiTheme="minorHAnsi" w:cstheme="minorHAnsi"/>
              </w:rPr>
              <w:t xml:space="preserve"> končí termín odstranění závady přípravou instalačního balíčku určeného k vysazení do produkčního prostředí, následný čas do vlastní instalace se do doby vyřešení již nepočítá, a to při splnění podmínky, že je termín nasazení do produkčního prostředí v písemné podobě stanoven a ze strany Objednatele rovněž schválen. V opačném případě se pro incidenty priorit 1 až 2 stanovuje, že Poskytovatel provede aktivaci procesu výdeje nové verze v režimu hot-fix neprodleně.</w:t>
            </w:r>
          </w:p>
        </w:tc>
        <w:tc>
          <w:tcPr>
            <w:tcW w:w="1396" w:type="dxa"/>
            <w:vAlign w:val="center"/>
          </w:tcPr>
          <w:p w14:paraId="5B263E6C" w14:textId="77777777" w:rsidR="00477F0F" w:rsidRPr="00BA56B7" w:rsidRDefault="00477F0F" w:rsidP="00D57843">
            <w:pPr>
              <w:jc w:val="center"/>
              <w:rPr>
                <w:rFonts w:asciiTheme="minorHAnsi" w:hAnsiTheme="minorHAnsi" w:cstheme="minorHAnsi"/>
              </w:rPr>
            </w:pPr>
            <w:r w:rsidRPr="00BA56B7">
              <w:rPr>
                <w:rFonts w:asciiTheme="minorHAnsi" w:hAnsiTheme="minorHAnsi" w:cstheme="minorHAnsi"/>
              </w:rPr>
              <w:t>1</w:t>
            </w:r>
          </w:p>
        </w:tc>
        <w:tc>
          <w:tcPr>
            <w:tcW w:w="1536" w:type="dxa"/>
            <w:vAlign w:val="center"/>
          </w:tcPr>
          <w:p w14:paraId="6535A4CD" w14:textId="77777777" w:rsidR="00477F0F" w:rsidRPr="00BA56B7" w:rsidRDefault="00477F0F" w:rsidP="00D57843">
            <w:pPr>
              <w:jc w:val="center"/>
              <w:rPr>
                <w:rFonts w:asciiTheme="minorHAnsi" w:hAnsiTheme="minorHAnsi" w:cstheme="minorHAnsi"/>
              </w:rPr>
            </w:pPr>
            <w:proofErr w:type="gramStart"/>
            <w:r w:rsidRPr="00BA56B7">
              <w:rPr>
                <w:rFonts w:asciiTheme="minorHAnsi" w:hAnsiTheme="minorHAnsi" w:cstheme="minorHAnsi"/>
              </w:rPr>
              <w:t>&lt; 16</w:t>
            </w:r>
            <w:proofErr w:type="gramEnd"/>
          </w:p>
        </w:tc>
      </w:tr>
      <w:tr w:rsidR="00477F0F" w:rsidRPr="00BA56B7" w14:paraId="78AE1DE4" w14:textId="77777777" w:rsidTr="41E8D1D9">
        <w:trPr>
          <w:trHeight w:val="1176"/>
        </w:trPr>
        <w:tc>
          <w:tcPr>
            <w:tcW w:w="2552" w:type="dxa"/>
            <w:vMerge/>
          </w:tcPr>
          <w:p w14:paraId="6173DE15" w14:textId="77777777" w:rsidR="00477F0F" w:rsidRPr="00BA56B7" w:rsidRDefault="00477F0F" w:rsidP="00D57843">
            <w:pPr>
              <w:jc w:val="center"/>
              <w:rPr>
                <w:rFonts w:asciiTheme="minorHAnsi" w:hAnsiTheme="minorHAnsi" w:cstheme="minorHAnsi"/>
              </w:rPr>
            </w:pPr>
          </w:p>
        </w:tc>
        <w:tc>
          <w:tcPr>
            <w:tcW w:w="4150" w:type="dxa"/>
            <w:gridSpan w:val="3"/>
            <w:vMerge/>
            <w:vAlign w:val="center"/>
          </w:tcPr>
          <w:p w14:paraId="351BB9C6" w14:textId="77777777" w:rsidR="00477F0F" w:rsidRPr="00BA56B7" w:rsidRDefault="00477F0F" w:rsidP="00D57843">
            <w:pPr>
              <w:jc w:val="center"/>
              <w:rPr>
                <w:rFonts w:asciiTheme="minorHAnsi" w:hAnsiTheme="minorHAnsi" w:cstheme="minorHAnsi"/>
              </w:rPr>
            </w:pPr>
          </w:p>
        </w:tc>
        <w:tc>
          <w:tcPr>
            <w:tcW w:w="1396" w:type="dxa"/>
            <w:vAlign w:val="center"/>
          </w:tcPr>
          <w:p w14:paraId="03B2BB39" w14:textId="77777777" w:rsidR="00477F0F" w:rsidRPr="00BA56B7" w:rsidRDefault="00477F0F" w:rsidP="00D57843">
            <w:pPr>
              <w:jc w:val="center"/>
              <w:rPr>
                <w:rFonts w:asciiTheme="minorHAnsi" w:hAnsiTheme="minorHAnsi" w:cstheme="minorHAnsi"/>
              </w:rPr>
            </w:pPr>
            <w:r w:rsidRPr="00BA56B7">
              <w:rPr>
                <w:rFonts w:asciiTheme="minorHAnsi" w:hAnsiTheme="minorHAnsi" w:cstheme="minorHAnsi"/>
              </w:rPr>
              <w:t>2</w:t>
            </w:r>
          </w:p>
        </w:tc>
        <w:tc>
          <w:tcPr>
            <w:tcW w:w="1536" w:type="dxa"/>
            <w:vAlign w:val="center"/>
          </w:tcPr>
          <w:p w14:paraId="7AC52876" w14:textId="77777777" w:rsidR="00477F0F" w:rsidRPr="00BA56B7" w:rsidRDefault="00477F0F" w:rsidP="00D57843">
            <w:pPr>
              <w:jc w:val="center"/>
              <w:rPr>
                <w:rFonts w:asciiTheme="minorHAnsi" w:hAnsiTheme="minorHAnsi" w:cstheme="minorHAnsi"/>
              </w:rPr>
            </w:pPr>
            <w:proofErr w:type="gramStart"/>
            <w:r w:rsidRPr="00BA56B7">
              <w:rPr>
                <w:rFonts w:asciiTheme="minorHAnsi" w:hAnsiTheme="minorHAnsi" w:cstheme="minorHAnsi"/>
              </w:rPr>
              <w:t>&lt; 24</w:t>
            </w:r>
            <w:proofErr w:type="gramEnd"/>
          </w:p>
        </w:tc>
      </w:tr>
      <w:tr w:rsidR="00477F0F" w:rsidRPr="00BA56B7" w14:paraId="0B077FAE" w14:textId="77777777" w:rsidTr="41E8D1D9">
        <w:trPr>
          <w:trHeight w:val="1547"/>
        </w:trPr>
        <w:tc>
          <w:tcPr>
            <w:tcW w:w="2552" w:type="dxa"/>
            <w:vMerge/>
          </w:tcPr>
          <w:p w14:paraId="4ABDAABD" w14:textId="77777777" w:rsidR="00477F0F" w:rsidRPr="00BA56B7" w:rsidRDefault="00477F0F" w:rsidP="00D57843">
            <w:pPr>
              <w:jc w:val="center"/>
              <w:rPr>
                <w:rFonts w:asciiTheme="minorHAnsi" w:hAnsiTheme="minorHAnsi" w:cstheme="minorHAnsi"/>
              </w:rPr>
            </w:pPr>
          </w:p>
        </w:tc>
        <w:tc>
          <w:tcPr>
            <w:tcW w:w="4150" w:type="dxa"/>
            <w:gridSpan w:val="3"/>
            <w:vMerge/>
            <w:vAlign w:val="center"/>
          </w:tcPr>
          <w:p w14:paraId="694BF8B0" w14:textId="77777777" w:rsidR="00477F0F" w:rsidRPr="00BA56B7" w:rsidRDefault="00477F0F" w:rsidP="00D57843">
            <w:pPr>
              <w:jc w:val="center"/>
              <w:rPr>
                <w:rFonts w:asciiTheme="minorHAnsi" w:hAnsiTheme="minorHAnsi" w:cstheme="minorHAnsi"/>
              </w:rPr>
            </w:pPr>
          </w:p>
        </w:tc>
        <w:tc>
          <w:tcPr>
            <w:tcW w:w="1396" w:type="dxa"/>
            <w:vAlign w:val="center"/>
          </w:tcPr>
          <w:p w14:paraId="22906496" w14:textId="77777777" w:rsidR="00477F0F" w:rsidRPr="00BA56B7" w:rsidRDefault="00477F0F" w:rsidP="00D57843">
            <w:pPr>
              <w:jc w:val="center"/>
              <w:rPr>
                <w:rFonts w:asciiTheme="minorHAnsi" w:hAnsiTheme="minorHAnsi" w:cstheme="minorHAnsi"/>
              </w:rPr>
            </w:pPr>
            <w:r w:rsidRPr="00BA56B7">
              <w:rPr>
                <w:rFonts w:asciiTheme="minorHAnsi" w:hAnsiTheme="minorHAnsi" w:cstheme="minorHAnsi"/>
              </w:rPr>
              <w:t>3</w:t>
            </w:r>
          </w:p>
        </w:tc>
        <w:tc>
          <w:tcPr>
            <w:tcW w:w="1536" w:type="dxa"/>
            <w:vAlign w:val="center"/>
          </w:tcPr>
          <w:p w14:paraId="186F9082" w14:textId="77777777" w:rsidR="00477F0F" w:rsidRPr="00BA56B7" w:rsidRDefault="00477F0F" w:rsidP="00D57843">
            <w:pPr>
              <w:jc w:val="center"/>
              <w:rPr>
                <w:rFonts w:asciiTheme="minorHAnsi" w:hAnsiTheme="minorHAnsi" w:cstheme="minorHAnsi"/>
              </w:rPr>
            </w:pPr>
            <w:proofErr w:type="gramStart"/>
            <w:r w:rsidRPr="00BA56B7">
              <w:rPr>
                <w:rFonts w:asciiTheme="minorHAnsi" w:hAnsiTheme="minorHAnsi" w:cstheme="minorHAnsi"/>
              </w:rPr>
              <w:t>&lt; 120</w:t>
            </w:r>
            <w:proofErr w:type="gramEnd"/>
          </w:p>
        </w:tc>
      </w:tr>
      <w:tr w:rsidR="00477F0F" w:rsidRPr="00BA56B7" w14:paraId="13E1D76F" w14:textId="77777777" w:rsidTr="41E8D1D9">
        <w:trPr>
          <w:trHeight w:val="201"/>
        </w:trPr>
        <w:tc>
          <w:tcPr>
            <w:tcW w:w="2552" w:type="dxa"/>
            <w:vMerge/>
          </w:tcPr>
          <w:p w14:paraId="39B9EF62" w14:textId="77777777" w:rsidR="00477F0F" w:rsidRPr="00BA56B7" w:rsidRDefault="00477F0F" w:rsidP="00D57843">
            <w:pPr>
              <w:jc w:val="center"/>
              <w:rPr>
                <w:rFonts w:asciiTheme="minorHAnsi" w:hAnsiTheme="minorHAnsi" w:cstheme="minorHAnsi"/>
              </w:rPr>
            </w:pPr>
          </w:p>
        </w:tc>
        <w:tc>
          <w:tcPr>
            <w:tcW w:w="4150" w:type="dxa"/>
            <w:gridSpan w:val="3"/>
            <w:vMerge/>
            <w:vAlign w:val="center"/>
          </w:tcPr>
          <w:p w14:paraId="2D214CC8" w14:textId="77777777" w:rsidR="00477F0F" w:rsidRPr="00BA56B7" w:rsidRDefault="00477F0F" w:rsidP="00D57843">
            <w:pPr>
              <w:jc w:val="center"/>
              <w:rPr>
                <w:rFonts w:asciiTheme="minorHAnsi" w:hAnsiTheme="minorHAnsi" w:cstheme="minorHAnsi"/>
              </w:rPr>
            </w:pPr>
          </w:p>
        </w:tc>
        <w:tc>
          <w:tcPr>
            <w:tcW w:w="1396" w:type="dxa"/>
            <w:vAlign w:val="center"/>
          </w:tcPr>
          <w:p w14:paraId="718B67C0" w14:textId="77777777" w:rsidR="00477F0F" w:rsidRPr="00BA56B7" w:rsidRDefault="00477F0F" w:rsidP="00D57843">
            <w:pPr>
              <w:jc w:val="center"/>
              <w:rPr>
                <w:rFonts w:asciiTheme="minorHAnsi" w:hAnsiTheme="minorHAnsi" w:cstheme="minorHAnsi"/>
              </w:rPr>
            </w:pPr>
            <w:r w:rsidRPr="00BA56B7">
              <w:rPr>
                <w:rFonts w:asciiTheme="minorHAnsi" w:hAnsiTheme="minorHAnsi" w:cstheme="minorHAnsi"/>
              </w:rPr>
              <w:t>4</w:t>
            </w:r>
          </w:p>
        </w:tc>
        <w:tc>
          <w:tcPr>
            <w:tcW w:w="1536" w:type="dxa"/>
            <w:vAlign w:val="center"/>
          </w:tcPr>
          <w:p w14:paraId="0C181B74" w14:textId="6663F645" w:rsidR="00477F0F" w:rsidRPr="00BA56B7" w:rsidRDefault="00477F0F" w:rsidP="00D57843">
            <w:pPr>
              <w:jc w:val="center"/>
              <w:rPr>
                <w:rFonts w:asciiTheme="minorHAnsi" w:hAnsiTheme="minorHAnsi" w:cstheme="minorHAnsi"/>
              </w:rPr>
            </w:pPr>
            <w:proofErr w:type="gramStart"/>
            <w:r w:rsidRPr="00BA56B7">
              <w:rPr>
                <w:rFonts w:asciiTheme="minorHAnsi" w:hAnsiTheme="minorHAnsi" w:cstheme="minorHAnsi"/>
              </w:rPr>
              <w:t>&lt; 240</w:t>
            </w:r>
            <w:proofErr w:type="gramEnd"/>
            <w:ins w:id="10" w:author="Autor">
              <w:r w:rsidR="00590519">
                <w:rPr>
                  <w:rFonts w:asciiTheme="minorHAnsi" w:hAnsiTheme="minorHAnsi" w:cstheme="minorHAnsi"/>
                </w:rPr>
                <w:t>,</w:t>
              </w:r>
              <w:r w:rsidR="004D4426">
                <w:rPr>
                  <w:rFonts w:asciiTheme="minorHAnsi" w:hAnsiTheme="minorHAnsi" w:cstheme="minorHAnsi"/>
                </w:rPr>
                <w:t xml:space="preserve">  </w:t>
              </w:r>
              <w:del w:id="11" w:author="Autor">
                <w:r w:rsidR="004D4426" w:rsidDel="00590519">
                  <w:rPr>
                    <w:rFonts w:asciiTheme="minorHAnsi" w:hAnsiTheme="minorHAnsi" w:cstheme="minorHAnsi"/>
                  </w:rPr>
                  <w:br/>
                </w:r>
              </w:del>
              <w:r w:rsidR="00590519" w:rsidRPr="00590519">
                <w:rPr>
                  <w:rFonts w:asciiTheme="minorHAnsi" w:hAnsiTheme="minorHAnsi" w:cstheme="minorHAnsi"/>
                </w:rPr>
                <w:t>pokud se pracovní skupina nedohodne jinak</w:t>
              </w:r>
              <w:r w:rsidR="00590519">
                <w:rPr>
                  <w:rFonts w:asciiTheme="minorHAnsi" w:hAnsiTheme="minorHAnsi" w:cstheme="minorHAnsi"/>
                </w:rPr>
                <w:t xml:space="preserve"> </w:t>
              </w:r>
            </w:ins>
          </w:p>
        </w:tc>
      </w:tr>
      <w:tr w:rsidR="00477F0F" w:rsidRPr="00BA56B7" w14:paraId="0FD5BE52" w14:textId="77777777" w:rsidTr="41E8D1D9">
        <w:tc>
          <w:tcPr>
            <w:tcW w:w="9634" w:type="dxa"/>
            <w:gridSpan w:val="6"/>
          </w:tcPr>
          <w:p w14:paraId="5A1269D5" w14:textId="77777777" w:rsidR="00B74D60" w:rsidRPr="00BA56B7" w:rsidRDefault="00B74D60" w:rsidP="002F4E5F">
            <w:pPr>
              <w:pStyle w:val="Odstavecseseznamem"/>
              <w:jc w:val="both"/>
              <w:rPr>
                <w:rFonts w:asciiTheme="minorHAnsi" w:hAnsiTheme="minorHAnsi" w:cstheme="minorHAnsi"/>
                <w:sz w:val="22"/>
              </w:rPr>
            </w:pPr>
          </w:p>
          <w:p w14:paraId="40AC0774" w14:textId="4DACF73F" w:rsidR="00B74D60" w:rsidRDefault="003D1B8A" w:rsidP="003D1B8A">
            <w:pPr>
              <w:rPr>
                <w:rFonts w:asciiTheme="minorHAnsi" w:hAnsiTheme="minorHAnsi" w:cstheme="minorHAnsi"/>
              </w:rPr>
            </w:pPr>
            <w:r w:rsidRPr="008B5DC2">
              <w:rPr>
                <w:rFonts w:asciiTheme="minorHAnsi" w:hAnsiTheme="minorHAnsi" w:cstheme="minorHAnsi"/>
              </w:rPr>
              <w:t xml:space="preserve">Poskytovatelem a provozovatelem </w:t>
            </w:r>
            <w:proofErr w:type="spellStart"/>
            <w:r w:rsidRPr="008B5DC2">
              <w:rPr>
                <w:rFonts w:asciiTheme="minorHAnsi" w:hAnsiTheme="minorHAnsi" w:cstheme="minorHAnsi"/>
              </w:rPr>
              <w:t>tiketovacího</w:t>
            </w:r>
            <w:proofErr w:type="spellEnd"/>
            <w:r w:rsidRPr="008B5DC2">
              <w:rPr>
                <w:rFonts w:asciiTheme="minorHAnsi" w:hAnsiTheme="minorHAnsi" w:cstheme="minorHAnsi"/>
              </w:rPr>
              <w:t xml:space="preserve"> systému (RT - https://rt.cendis.cz/rt) je CENDIS, s.p.</w:t>
            </w:r>
          </w:p>
          <w:p w14:paraId="3A01BB42" w14:textId="77777777" w:rsidR="003D1B8A" w:rsidRPr="003D1B8A" w:rsidRDefault="003D1B8A" w:rsidP="003D1B8A">
            <w:pPr>
              <w:rPr>
                <w:rFonts w:asciiTheme="minorHAnsi" w:hAnsiTheme="minorHAnsi" w:cstheme="minorHAnsi"/>
              </w:rPr>
            </w:pPr>
          </w:p>
          <w:p w14:paraId="22A6D571" w14:textId="3D90956E" w:rsidR="006218F2" w:rsidRPr="00D13B2A" w:rsidRDefault="006218F2" w:rsidP="00561F3C">
            <w:pPr>
              <w:rPr>
                <w:rFonts w:asciiTheme="minorHAnsi" w:hAnsiTheme="minorHAnsi" w:cstheme="minorBidi"/>
                <w:b/>
                <w:bCs/>
              </w:rPr>
            </w:pPr>
            <w:r w:rsidRPr="00561F3C">
              <w:rPr>
                <w:rFonts w:asciiTheme="minorHAnsi" w:eastAsia="Times New Roman" w:hAnsiTheme="minorHAnsi" w:cstheme="minorBidi"/>
                <w:b/>
                <w:bCs/>
                <w:szCs w:val="20"/>
                <w:lang w:eastAsia="cs-CZ"/>
              </w:rPr>
              <w:t xml:space="preserve">Pravidla pro řízení požadavků </w:t>
            </w:r>
            <w:r w:rsidR="00B37E8E" w:rsidRPr="00561F3C">
              <w:rPr>
                <w:rFonts w:asciiTheme="minorHAnsi" w:eastAsia="Times New Roman" w:hAnsiTheme="minorHAnsi" w:cstheme="minorBidi"/>
                <w:b/>
                <w:bCs/>
                <w:szCs w:val="20"/>
                <w:lang w:eastAsia="cs-CZ"/>
              </w:rPr>
              <w:t xml:space="preserve">IFS </w:t>
            </w:r>
            <w:r w:rsidRPr="00561F3C">
              <w:rPr>
                <w:rFonts w:asciiTheme="minorHAnsi" w:eastAsia="Times New Roman" w:hAnsiTheme="minorHAnsi" w:cstheme="minorBidi"/>
                <w:b/>
                <w:bCs/>
                <w:szCs w:val="20"/>
                <w:lang w:eastAsia="cs-CZ"/>
              </w:rPr>
              <w:t xml:space="preserve">v TS: </w:t>
            </w:r>
          </w:p>
          <w:p w14:paraId="755723E5" w14:textId="77777777" w:rsidR="006218F2" w:rsidRPr="00561F3C" w:rsidRDefault="006218F2" w:rsidP="002F4E5F">
            <w:pPr>
              <w:pStyle w:val="Odstavecseseznamem"/>
              <w:jc w:val="both"/>
              <w:rPr>
                <w:rFonts w:asciiTheme="minorHAnsi" w:hAnsiTheme="minorHAnsi" w:cstheme="minorHAnsi"/>
                <w:sz w:val="22"/>
              </w:rPr>
            </w:pPr>
          </w:p>
          <w:p w14:paraId="2B08EBD9" w14:textId="242D994F" w:rsidR="00524956" w:rsidRPr="00561F3C" w:rsidRDefault="00477F0F" w:rsidP="00A40360">
            <w:pPr>
              <w:pStyle w:val="Odstavecseseznamem"/>
              <w:numPr>
                <w:ilvl w:val="0"/>
                <w:numId w:val="5"/>
              </w:numPr>
              <w:jc w:val="both"/>
              <w:rPr>
                <w:rFonts w:asciiTheme="minorHAnsi" w:hAnsiTheme="minorHAnsi" w:cstheme="minorHAnsi"/>
                <w:sz w:val="22"/>
              </w:rPr>
            </w:pPr>
            <w:r w:rsidRPr="00561F3C">
              <w:rPr>
                <w:rFonts w:asciiTheme="minorHAnsi" w:hAnsiTheme="minorHAnsi" w:cstheme="minorHAnsi"/>
                <w:sz w:val="22"/>
              </w:rPr>
              <w:t xml:space="preserve">Datum a čas vzniku </w:t>
            </w:r>
            <w:r w:rsidR="00561DC1" w:rsidRPr="00561F3C">
              <w:rPr>
                <w:rFonts w:asciiTheme="minorHAnsi" w:hAnsiTheme="minorHAnsi" w:cstheme="minorHAnsi"/>
                <w:sz w:val="22"/>
              </w:rPr>
              <w:t xml:space="preserve">požadavku </w:t>
            </w:r>
            <w:r w:rsidRPr="00561F3C">
              <w:rPr>
                <w:rFonts w:asciiTheme="minorHAnsi" w:hAnsiTheme="minorHAnsi" w:cstheme="minorHAnsi"/>
                <w:sz w:val="22"/>
              </w:rPr>
              <w:t xml:space="preserve">je počítán od vložení tiketu s definicí závady do TS nebo </w:t>
            </w:r>
            <w:r w:rsidR="006218F2" w:rsidRPr="00561F3C">
              <w:rPr>
                <w:rFonts w:asciiTheme="minorHAnsi" w:hAnsiTheme="minorHAnsi" w:cstheme="minorHAnsi"/>
                <w:sz w:val="22"/>
              </w:rPr>
              <w:t xml:space="preserve">jeho </w:t>
            </w:r>
            <w:r w:rsidRPr="00561F3C">
              <w:rPr>
                <w:rFonts w:asciiTheme="minorHAnsi" w:hAnsiTheme="minorHAnsi" w:cstheme="minorHAnsi"/>
                <w:sz w:val="22"/>
              </w:rPr>
              <w:t xml:space="preserve">doručením </w:t>
            </w:r>
            <w:r w:rsidR="006218F2" w:rsidRPr="00561F3C">
              <w:rPr>
                <w:rFonts w:asciiTheme="minorHAnsi" w:hAnsiTheme="minorHAnsi" w:cstheme="minorHAnsi"/>
                <w:sz w:val="22"/>
              </w:rPr>
              <w:t xml:space="preserve">formou </w:t>
            </w:r>
            <w:r w:rsidRPr="00561F3C">
              <w:rPr>
                <w:rFonts w:asciiTheme="minorHAnsi" w:hAnsiTheme="minorHAnsi" w:cstheme="minorHAnsi"/>
                <w:sz w:val="22"/>
              </w:rPr>
              <w:t xml:space="preserve">písemného oznámení </w:t>
            </w:r>
            <w:r w:rsidR="00524956" w:rsidRPr="00561F3C">
              <w:rPr>
                <w:rFonts w:asciiTheme="minorHAnsi" w:hAnsiTheme="minorHAnsi" w:cstheme="minorHAnsi"/>
                <w:sz w:val="22"/>
              </w:rPr>
              <w:t xml:space="preserve">na e-mail: </w:t>
            </w:r>
            <w:hyperlink r:id="rId8" w:history="1">
              <w:r w:rsidR="00524956" w:rsidRPr="00561F3C">
                <w:rPr>
                  <w:rStyle w:val="Hypertextovodkaz"/>
                  <w:rFonts w:asciiTheme="minorHAnsi" w:hAnsiTheme="minorHAnsi" w:cstheme="minorHAnsi"/>
                  <w:color w:val="auto"/>
                  <w:sz w:val="22"/>
                </w:rPr>
                <w:t>ifs.servis@cendis.cz</w:t>
              </w:r>
            </w:hyperlink>
            <w:r w:rsidR="00524956" w:rsidRPr="00561F3C">
              <w:rPr>
                <w:rFonts w:asciiTheme="minorHAnsi" w:hAnsiTheme="minorHAnsi" w:cstheme="minorHAnsi"/>
                <w:sz w:val="22"/>
              </w:rPr>
              <w:t>.</w:t>
            </w:r>
          </w:p>
          <w:p w14:paraId="104CADCA" w14:textId="77777777" w:rsidR="00524956" w:rsidRPr="00561F3C" w:rsidRDefault="00524956" w:rsidP="002F4E5F">
            <w:pPr>
              <w:pStyle w:val="Odstavecseseznamem"/>
              <w:jc w:val="both"/>
              <w:rPr>
                <w:rFonts w:asciiTheme="minorHAnsi" w:hAnsiTheme="minorHAnsi" w:cstheme="minorHAnsi"/>
                <w:sz w:val="22"/>
              </w:rPr>
            </w:pPr>
          </w:p>
          <w:p w14:paraId="68B3DC92" w14:textId="12B10F2E" w:rsidR="00477F0F" w:rsidRPr="00561F3C" w:rsidRDefault="00477F0F" w:rsidP="00A40360">
            <w:pPr>
              <w:pStyle w:val="Odstavecseseznamem"/>
              <w:numPr>
                <w:ilvl w:val="0"/>
                <w:numId w:val="5"/>
              </w:numPr>
              <w:jc w:val="both"/>
              <w:rPr>
                <w:rFonts w:asciiTheme="minorHAnsi" w:hAnsiTheme="minorHAnsi" w:cstheme="minorHAnsi"/>
                <w:sz w:val="22"/>
              </w:rPr>
            </w:pPr>
            <w:r w:rsidRPr="00561F3C">
              <w:rPr>
                <w:rFonts w:asciiTheme="minorHAnsi" w:hAnsiTheme="minorHAnsi" w:cstheme="minorHAnsi"/>
                <w:sz w:val="22"/>
              </w:rPr>
              <w:t>Do času řešení se počítá pouze čas od 8:00 do 16:00 v pracovních dnech mimo státní svátky a dny pracovního klidu</w:t>
            </w:r>
            <w:r w:rsidR="00D13B2A">
              <w:rPr>
                <w:rFonts w:asciiTheme="minorHAnsi" w:hAnsiTheme="minorHAnsi" w:cstheme="minorHAnsi"/>
                <w:sz w:val="22"/>
              </w:rPr>
              <w:t>.</w:t>
            </w:r>
          </w:p>
          <w:p w14:paraId="5721C419" w14:textId="77777777" w:rsidR="0064572A" w:rsidRPr="00561F3C" w:rsidRDefault="0064572A" w:rsidP="002F4E5F">
            <w:pPr>
              <w:pStyle w:val="Odstavecseseznamem"/>
              <w:jc w:val="both"/>
              <w:rPr>
                <w:rFonts w:asciiTheme="minorHAnsi" w:hAnsiTheme="minorHAnsi" w:cstheme="minorHAnsi"/>
                <w:sz w:val="22"/>
              </w:rPr>
            </w:pPr>
          </w:p>
          <w:p w14:paraId="456CE4F9" w14:textId="7119A341" w:rsidR="00524956" w:rsidRPr="00561F3C" w:rsidRDefault="00524956" w:rsidP="00A40360">
            <w:pPr>
              <w:pStyle w:val="Odstavecseseznamem"/>
              <w:numPr>
                <w:ilvl w:val="0"/>
                <w:numId w:val="5"/>
              </w:numPr>
              <w:jc w:val="both"/>
              <w:rPr>
                <w:rFonts w:asciiTheme="minorHAnsi" w:hAnsiTheme="minorHAnsi" w:cstheme="minorHAnsi"/>
                <w:sz w:val="22"/>
              </w:rPr>
            </w:pPr>
            <w:r w:rsidRPr="00561F3C">
              <w:rPr>
                <w:rFonts w:asciiTheme="minorHAnsi" w:hAnsiTheme="minorHAnsi" w:cstheme="minorHAnsi"/>
                <w:sz w:val="22"/>
              </w:rPr>
              <w:t>Poskytovatel</w:t>
            </w:r>
            <w:r w:rsidR="0064572A" w:rsidRPr="00561F3C">
              <w:rPr>
                <w:rFonts w:asciiTheme="minorHAnsi" w:hAnsiTheme="minorHAnsi" w:cstheme="minorHAnsi"/>
                <w:sz w:val="22"/>
              </w:rPr>
              <w:t xml:space="preserve"> </w:t>
            </w:r>
            <w:r w:rsidR="00477F0F" w:rsidRPr="00561F3C">
              <w:rPr>
                <w:rFonts w:asciiTheme="minorHAnsi" w:hAnsiTheme="minorHAnsi" w:cstheme="minorHAnsi"/>
                <w:sz w:val="22"/>
              </w:rPr>
              <w:t>je povinen veškeré zjištěné závady ve vztahu k plnění SLA dle této smlouvy evidovat jednotlivě formou tiketů v</w:t>
            </w:r>
            <w:r w:rsidR="00561DC1" w:rsidRPr="00561F3C">
              <w:rPr>
                <w:rFonts w:asciiTheme="minorHAnsi" w:hAnsiTheme="minorHAnsi" w:cstheme="minorHAnsi"/>
                <w:sz w:val="22"/>
              </w:rPr>
              <w:t> </w:t>
            </w:r>
            <w:proofErr w:type="gramStart"/>
            <w:r w:rsidR="00477F0F" w:rsidRPr="00561F3C">
              <w:rPr>
                <w:rFonts w:asciiTheme="minorHAnsi" w:hAnsiTheme="minorHAnsi" w:cstheme="minorHAnsi"/>
                <w:sz w:val="22"/>
              </w:rPr>
              <w:t>TS</w:t>
            </w:r>
            <w:proofErr w:type="gramEnd"/>
            <w:r w:rsidR="00561DC1" w:rsidRPr="00561F3C">
              <w:rPr>
                <w:rFonts w:asciiTheme="minorHAnsi" w:hAnsiTheme="minorHAnsi" w:cstheme="minorHAnsi"/>
                <w:sz w:val="22"/>
              </w:rPr>
              <w:t xml:space="preserve"> a to včetně požadavků </w:t>
            </w:r>
            <w:r w:rsidR="00561DC1" w:rsidRPr="00054754">
              <w:rPr>
                <w:rFonts w:asciiTheme="minorHAnsi" w:hAnsiTheme="minorHAnsi" w:cstheme="minorHAnsi"/>
                <w:sz w:val="22"/>
                <w:highlight w:val="yellow"/>
              </w:rPr>
              <w:t xml:space="preserve">zaslaných </w:t>
            </w:r>
            <w:r w:rsidRPr="00054754">
              <w:rPr>
                <w:rFonts w:asciiTheme="minorHAnsi" w:hAnsiTheme="minorHAnsi" w:cstheme="minorHAnsi"/>
                <w:sz w:val="22"/>
                <w:highlight w:val="yellow"/>
              </w:rPr>
              <w:t xml:space="preserve">Objednatelem formou </w:t>
            </w:r>
            <w:r w:rsidR="00561DC1" w:rsidRPr="00054754">
              <w:rPr>
                <w:rFonts w:asciiTheme="minorHAnsi" w:hAnsiTheme="minorHAnsi" w:cstheme="minorHAnsi"/>
                <w:sz w:val="22"/>
                <w:highlight w:val="yellow"/>
              </w:rPr>
              <w:t>e-mail</w:t>
            </w:r>
            <w:r w:rsidRPr="00054754">
              <w:rPr>
                <w:rFonts w:asciiTheme="minorHAnsi" w:hAnsiTheme="minorHAnsi" w:cstheme="minorHAnsi"/>
                <w:sz w:val="22"/>
                <w:highlight w:val="yellow"/>
              </w:rPr>
              <w:t xml:space="preserve">u na </w:t>
            </w:r>
            <w:hyperlink r:id="rId9" w:history="1">
              <w:r w:rsidRPr="00054754">
                <w:rPr>
                  <w:rStyle w:val="Hypertextovodkaz"/>
                  <w:rFonts w:asciiTheme="minorHAnsi" w:hAnsiTheme="minorHAnsi" w:cstheme="minorHAnsi"/>
                  <w:color w:val="auto"/>
                  <w:sz w:val="22"/>
                  <w:highlight w:val="yellow"/>
                </w:rPr>
                <w:t>ifs.servis@cendis.cz</w:t>
              </w:r>
            </w:hyperlink>
            <w:r w:rsidR="00561DC1" w:rsidRPr="00561F3C">
              <w:rPr>
                <w:rFonts w:asciiTheme="minorHAnsi" w:hAnsiTheme="minorHAnsi" w:cstheme="minorHAnsi"/>
                <w:sz w:val="22"/>
              </w:rPr>
              <w:t>. V TS je Poskytovatel povinen zaevidovat</w:t>
            </w:r>
            <w:r w:rsidRPr="00561F3C">
              <w:rPr>
                <w:rFonts w:asciiTheme="minorHAnsi" w:hAnsiTheme="minorHAnsi" w:cstheme="minorHAnsi"/>
                <w:sz w:val="22"/>
              </w:rPr>
              <w:t xml:space="preserve"> i </w:t>
            </w:r>
            <w:r w:rsidR="00561DC1" w:rsidRPr="00561F3C">
              <w:rPr>
                <w:rFonts w:asciiTheme="minorHAnsi" w:hAnsiTheme="minorHAnsi" w:cstheme="minorHAnsi"/>
                <w:sz w:val="22"/>
              </w:rPr>
              <w:t>požadavk</w:t>
            </w:r>
            <w:r w:rsidRPr="00561F3C">
              <w:rPr>
                <w:rFonts w:asciiTheme="minorHAnsi" w:hAnsiTheme="minorHAnsi" w:cstheme="minorHAnsi"/>
                <w:sz w:val="22"/>
              </w:rPr>
              <w:t>y</w:t>
            </w:r>
            <w:r w:rsidR="00561DC1" w:rsidRPr="00561F3C">
              <w:rPr>
                <w:rFonts w:asciiTheme="minorHAnsi" w:hAnsiTheme="minorHAnsi" w:cstheme="minorHAnsi"/>
                <w:sz w:val="22"/>
              </w:rPr>
              <w:t xml:space="preserve"> zadan</w:t>
            </w:r>
            <w:r w:rsidRPr="00561F3C">
              <w:rPr>
                <w:rFonts w:asciiTheme="minorHAnsi" w:hAnsiTheme="minorHAnsi" w:cstheme="minorHAnsi"/>
                <w:sz w:val="22"/>
              </w:rPr>
              <w:t xml:space="preserve">é Objednatelem </w:t>
            </w:r>
            <w:r w:rsidR="00561DC1" w:rsidRPr="00561F3C">
              <w:rPr>
                <w:rFonts w:asciiTheme="minorHAnsi" w:hAnsiTheme="minorHAnsi" w:cstheme="minorHAnsi"/>
                <w:sz w:val="22"/>
              </w:rPr>
              <w:t>v rámci Pracovní skupiny k</w:t>
            </w:r>
            <w:r w:rsidRPr="00561F3C">
              <w:rPr>
                <w:rFonts w:asciiTheme="minorHAnsi" w:hAnsiTheme="minorHAnsi" w:cstheme="minorHAnsi"/>
                <w:sz w:val="22"/>
              </w:rPr>
              <w:t> </w:t>
            </w:r>
            <w:r w:rsidR="00561DC1" w:rsidRPr="00561F3C">
              <w:rPr>
                <w:rFonts w:asciiTheme="minorHAnsi" w:hAnsiTheme="minorHAnsi" w:cstheme="minorHAnsi"/>
                <w:sz w:val="22"/>
              </w:rPr>
              <w:t>IFS</w:t>
            </w:r>
            <w:r w:rsidRPr="00561F3C">
              <w:rPr>
                <w:rFonts w:asciiTheme="minorHAnsi" w:hAnsiTheme="minorHAnsi" w:cstheme="minorHAnsi"/>
                <w:sz w:val="22"/>
              </w:rPr>
              <w:t>, pokud si to Objednatel přeje</w:t>
            </w:r>
            <w:r w:rsidR="00477F0F" w:rsidRPr="00561F3C">
              <w:rPr>
                <w:rFonts w:asciiTheme="minorHAnsi" w:hAnsiTheme="minorHAnsi" w:cstheme="minorHAnsi"/>
                <w:sz w:val="22"/>
              </w:rPr>
              <w:t xml:space="preserve">. </w:t>
            </w:r>
            <w:ins w:id="12" w:author="Autor">
              <w:r w:rsidR="001C6D58" w:rsidRPr="001C6D58">
                <w:rPr>
                  <w:rFonts w:asciiTheme="minorHAnsi" w:hAnsiTheme="minorHAnsi" w:cstheme="minorHAnsi"/>
                  <w:sz w:val="22"/>
                </w:rPr>
                <w:t xml:space="preserve">Čas se začíná měřit od momentu, kdy tiket Poskytovatel obdrží - tikety doručené do e-mailové schránky ifs.servis@cendis.cz budou automaticky </w:t>
              </w:r>
              <w:r w:rsidR="00DB6DE9">
                <w:rPr>
                  <w:rFonts w:asciiTheme="minorHAnsi" w:hAnsiTheme="minorHAnsi" w:cstheme="minorHAnsi"/>
                  <w:sz w:val="22"/>
                </w:rPr>
                <w:t xml:space="preserve">i </w:t>
              </w:r>
              <w:r w:rsidR="001C6D58" w:rsidRPr="001C6D58">
                <w:rPr>
                  <w:rFonts w:asciiTheme="minorHAnsi" w:hAnsiTheme="minorHAnsi" w:cstheme="minorHAnsi"/>
                  <w:sz w:val="22"/>
                </w:rPr>
                <w:t>přeposílány do e-mailové schránky Poskytovatele.</w:t>
              </w:r>
            </w:ins>
          </w:p>
          <w:p w14:paraId="7D9901E4" w14:textId="77777777" w:rsidR="00524956" w:rsidRPr="00561F3C" w:rsidRDefault="00524956" w:rsidP="002F4E5F">
            <w:pPr>
              <w:pStyle w:val="Odstavecseseznamem"/>
              <w:rPr>
                <w:rFonts w:asciiTheme="minorHAnsi" w:hAnsiTheme="minorHAnsi" w:cstheme="minorHAnsi"/>
                <w:sz w:val="22"/>
              </w:rPr>
            </w:pPr>
          </w:p>
          <w:p w14:paraId="71EA7512" w14:textId="77777777" w:rsidR="0064572A" w:rsidRPr="00561F3C" w:rsidRDefault="00477F0F" w:rsidP="00A40360">
            <w:pPr>
              <w:pStyle w:val="Odstavecseseznamem"/>
              <w:numPr>
                <w:ilvl w:val="0"/>
                <w:numId w:val="5"/>
              </w:numPr>
              <w:jc w:val="both"/>
              <w:rPr>
                <w:rFonts w:asciiTheme="minorHAnsi" w:hAnsiTheme="minorHAnsi" w:cstheme="minorHAnsi"/>
                <w:sz w:val="22"/>
              </w:rPr>
            </w:pPr>
            <w:r w:rsidRPr="00561F3C">
              <w:rPr>
                <w:rFonts w:asciiTheme="minorHAnsi" w:hAnsiTheme="minorHAnsi" w:cstheme="minorHAnsi"/>
                <w:sz w:val="22"/>
              </w:rPr>
              <w:t xml:space="preserve">V případě nedostupnosti služby TS zajišťované </w:t>
            </w:r>
            <w:r w:rsidR="0064572A" w:rsidRPr="00561F3C">
              <w:rPr>
                <w:rFonts w:asciiTheme="minorHAnsi" w:hAnsiTheme="minorHAnsi" w:cstheme="minorHAnsi"/>
                <w:sz w:val="22"/>
              </w:rPr>
              <w:t xml:space="preserve">Poskytovatelem </w:t>
            </w:r>
            <w:r w:rsidRPr="00561F3C">
              <w:rPr>
                <w:rFonts w:asciiTheme="minorHAnsi" w:hAnsiTheme="minorHAnsi" w:cstheme="minorHAnsi"/>
                <w:sz w:val="22"/>
              </w:rPr>
              <w:t>je komunikace mezi Objednatelem a Poskytovatelem pro nahlášení a řešení závad vedena prostřednictvím doručování písemných dokumentů</w:t>
            </w:r>
            <w:r w:rsidR="0064572A" w:rsidRPr="00561F3C">
              <w:rPr>
                <w:rFonts w:asciiTheme="minorHAnsi" w:hAnsiTheme="minorHAnsi" w:cstheme="minorHAnsi"/>
                <w:sz w:val="22"/>
              </w:rPr>
              <w:t xml:space="preserve"> (vč. e-mailové komunikace)</w:t>
            </w:r>
            <w:r w:rsidR="00524956" w:rsidRPr="00561F3C">
              <w:rPr>
                <w:rFonts w:asciiTheme="minorHAnsi" w:hAnsiTheme="minorHAnsi" w:cstheme="minorHAnsi"/>
                <w:sz w:val="22"/>
              </w:rPr>
              <w:t>.</w:t>
            </w:r>
          </w:p>
          <w:p w14:paraId="4A9A2D72" w14:textId="77777777" w:rsidR="00477F0F" w:rsidRPr="00561F3C" w:rsidRDefault="00477F0F" w:rsidP="002F4E5F">
            <w:pPr>
              <w:pStyle w:val="Odstavecseseznamem"/>
              <w:ind w:left="1500"/>
              <w:jc w:val="both"/>
              <w:rPr>
                <w:rFonts w:asciiTheme="minorHAnsi" w:hAnsiTheme="minorHAnsi" w:cstheme="minorHAnsi"/>
                <w:sz w:val="22"/>
              </w:rPr>
            </w:pPr>
          </w:p>
          <w:p w14:paraId="17CE5CA3" w14:textId="77777777" w:rsidR="00524956" w:rsidRPr="00561F3C" w:rsidRDefault="00477F0F" w:rsidP="00A40360">
            <w:pPr>
              <w:pStyle w:val="Odstavecseseznamem"/>
              <w:numPr>
                <w:ilvl w:val="0"/>
                <w:numId w:val="5"/>
              </w:numPr>
              <w:jc w:val="both"/>
              <w:rPr>
                <w:rFonts w:asciiTheme="minorHAnsi" w:hAnsiTheme="minorHAnsi" w:cstheme="minorHAnsi"/>
                <w:sz w:val="22"/>
              </w:rPr>
            </w:pPr>
            <w:r w:rsidRPr="00561F3C">
              <w:rPr>
                <w:rFonts w:asciiTheme="minorHAnsi" w:hAnsiTheme="minorHAnsi" w:cstheme="minorHAnsi"/>
                <w:sz w:val="22"/>
              </w:rPr>
              <w:t xml:space="preserve">Poskytovatel je oprávněn </w:t>
            </w:r>
            <w:r w:rsidR="00524956" w:rsidRPr="00561F3C">
              <w:rPr>
                <w:rFonts w:asciiTheme="minorHAnsi" w:hAnsiTheme="minorHAnsi" w:cstheme="minorHAnsi"/>
                <w:sz w:val="22"/>
              </w:rPr>
              <w:t>odložit řešení požadavku</w:t>
            </w:r>
            <w:r w:rsidR="00325BE4" w:rsidRPr="00561F3C">
              <w:rPr>
                <w:rFonts w:asciiTheme="minorHAnsi" w:hAnsiTheme="minorHAnsi" w:cstheme="minorHAnsi"/>
                <w:sz w:val="22"/>
              </w:rPr>
              <w:t xml:space="preserve"> v TS</w:t>
            </w:r>
            <w:r w:rsidRPr="00561F3C">
              <w:rPr>
                <w:rFonts w:asciiTheme="minorHAnsi" w:hAnsiTheme="minorHAnsi" w:cstheme="minorHAnsi"/>
                <w:sz w:val="22"/>
              </w:rPr>
              <w:t xml:space="preserve">, </w:t>
            </w:r>
            <w:r w:rsidR="00325BE4" w:rsidRPr="00561F3C">
              <w:rPr>
                <w:rFonts w:asciiTheme="minorHAnsi" w:hAnsiTheme="minorHAnsi" w:cstheme="minorHAnsi"/>
                <w:sz w:val="22"/>
              </w:rPr>
              <w:t xml:space="preserve">pouze </w:t>
            </w:r>
            <w:r w:rsidRPr="00561F3C">
              <w:rPr>
                <w:rFonts w:asciiTheme="minorHAnsi" w:hAnsiTheme="minorHAnsi" w:cstheme="minorHAnsi"/>
                <w:sz w:val="22"/>
              </w:rPr>
              <w:t xml:space="preserve">pokud </w:t>
            </w:r>
          </w:p>
          <w:p w14:paraId="62C4941B" w14:textId="77777777" w:rsidR="00524956" w:rsidRPr="00561F3C" w:rsidRDefault="00477F0F" w:rsidP="00A40360">
            <w:pPr>
              <w:pStyle w:val="Odstavecseseznamem"/>
              <w:numPr>
                <w:ilvl w:val="0"/>
                <w:numId w:val="40"/>
              </w:numPr>
              <w:jc w:val="both"/>
              <w:rPr>
                <w:rFonts w:asciiTheme="minorHAnsi" w:hAnsiTheme="minorHAnsi" w:cstheme="minorHAnsi"/>
                <w:sz w:val="22"/>
              </w:rPr>
            </w:pPr>
            <w:r w:rsidRPr="00561F3C">
              <w:rPr>
                <w:rFonts w:asciiTheme="minorHAnsi" w:hAnsiTheme="minorHAnsi" w:cstheme="minorHAnsi"/>
                <w:sz w:val="22"/>
              </w:rPr>
              <w:t>není možné podle je</w:t>
            </w:r>
            <w:r w:rsidR="00524956" w:rsidRPr="00561F3C">
              <w:rPr>
                <w:rFonts w:asciiTheme="minorHAnsi" w:hAnsiTheme="minorHAnsi" w:cstheme="minorHAnsi"/>
                <w:sz w:val="22"/>
              </w:rPr>
              <w:t>ho</w:t>
            </w:r>
            <w:r w:rsidRPr="00561F3C">
              <w:rPr>
                <w:rFonts w:asciiTheme="minorHAnsi" w:hAnsiTheme="minorHAnsi" w:cstheme="minorHAnsi"/>
                <w:sz w:val="22"/>
              </w:rPr>
              <w:t xml:space="preserve"> definice </w:t>
            </w:r>
            <w:r w:rsidR="00524956" w:rsidRPr="00561F3C">
              <w:rPr>
                <w:rFonts w:asciiTheme="minorHAnsi" w:hAnsiTheme="minorHAnsi" w:cstheme="minorHAnsi"/>
                <w:sz w:val="22"/>
              </w:rPr>
              <w:t xml:space="preserve">možné </w:t>
            </w:r>
            <w:r w:rsidRPr="00561F3C">
              <w:rPr>
                <w:rFonts w:asciiTheme="minorHAnsi" w:hAnsiTheme="minorHAnsi" w:cstheme="minorHAnsi"/>
                <w:sz w:val="22"/>
              </w:rPr>
              <w:t>provést reprodukci závady na testovacím prostředí Objednatele (IFS TEST) a to ani po dodatečném projednání (součinnosti) nahlášené závady (incidentu) Poskytovatele s </w:t>
            </w:r>
            <w:proofErr w:type="spellStart"/>
            <w:r w:rsidRPr="00561F3C">
              <w:rPr>
                <w:rFonts w:asciiTheme="minorHAnsi" w:hAnsiTheme="minorHAnsi" w:cstheme="minorHAnsi"/>
                <w:sz w:val="22"/>
              </w:rPr>
              <w:t>nahlašovatelem</w:t>
            </w:r>
            <w:proofErr w:type="spellEnd"/>
            <w:r w:rsidRPr="00561F3C">
              <w:rPr>
                <w:rFonts w:asciiTheme="minorHAnsi" w:hAnsiTheme="minorHAnsi" w:cstheme="minorHAnsi"/>
                <w:sz w:val="22"/>
              </w:rPr>
              <w:t xml:space="preserve"> závady (incidentu) </w:t>
            </w:r>
            <w:r w:rsidRPr="00561F3C">
              <w:rPr>
                <w:rFonts w:asciiTheme="minorHAnsi" w:hAnsiTheme="minorHAnsi" w:cstheme="minorHAnsi"/>
                <w:sz w:val="22"/>
              </w:rPr>
              <w:lastRenderedPageBreak/>
              <w:t xml:space="preserve">nebo jiným klíčovým uživatelem Objednatele. Poskytovatel je v takovém případě povinný oznámit </w:t>
            </w:r>
            <w:r w:rsidR="00524956" w:rsidRPr="00561F3C">
              <w:rPr>
                <w:rFonts w:asciiTheme="minorHAnsi" w:hAnsiTheme="minorHAnsi" w:cstheme="minorHAnsi"/>
                <w:sz w:val="22"/>
              </w:rPr>
              <w:t xml:space="preserve">zadavateli požadavku </w:t>
            </w:r>
            <w:r w:rsidRPr="00561F3C">
              <w:rPr>
                <w:rFonts w:asciiTheme="minorHAnsi" w:hAnsiTheme="minorHAnsi" w:cstheme="minorHAnsi"/>
                <w:sz w:val="22"/>
              </w:rPr>
              <w:t xml:space="preserve">důvody, pro které bylo </w:t>
            </w:r>
            <w:r w:rsidR="00524956" w:rsidRPr="00561F3C">
              <w:rPr>
                <w:rFonts w:asciiTheme="minorHAnsi" w:hAnsiTheme="minorHAnsi" w:cstheme="minorHAnsi"/>
                <w:sz w:val="22"/>
              </w:rPr>
              <w:t xml:space="preserve">řešení požadavku odloženo </w:t>
            </w:r>
            <w:r w:rsidRPr="00561F3C">
              <w:rPr>
                <w:rFonts w:asciiTheme="minorHAnsi" w:hAnsiTheme="minorHAnsi" w:cstheme="minorHAnsi"/>
                <w:sz w:val="22"/>
              </w:rPr>
              <w:t xml:space="preserve">a </w:t>
            </w:r>
            <w:r w:rsidR="00524956" w:rsidRPr="00561F3C">
              <w:rPr>
                <w:rFonts w:asciiTheme="minorHAnsi" w:hAnsiTheme="minorHAnsi" w:cstheme="minorHAnsi"/>
                <w:sz w:val="22"/>
              </w:rPr>
              <w:t xml:space="preserve">vyžádat si bližší detaily k jeho </w:t>
            </w:r>
            <w:r w:rsidRPr="00561F3C">
              <w:rPr>
                <w:rFonts w:asciiTheme="minorHAnsi" w:hAnsiTheme="minorHAnsi" w:cstheme="minorHAnsi"/>
                <w:sz w:val="22"/>
              </w:rPr>
              <w:t>doplnění. Objednatel je v takovém případě povinný doplnit požadované definice závady nebo od</w:t>
            </w:r>
            <w:r w:rsidR="0064572A" w:rsidRPr="00561F3C">
              <w:rPr>
                <w:rFonts w:asciiTheme="minorHAnsi" w:hAnsiTheme="minorHAnsi" w:cstheme="minorHAnsi"/>
                <w:sz w:val="22"/>
              </w:rPr>
              <w:t xml:space="preserve">ložení </w:t>
            </w:r>
            <w:r w:rsidR="00561DC1" w:rsidRPr="00561F3C">
              <w:rPr>
                <w:rFonts w:asciiTheme="minorHAnsi" w:hAnsiTheme="minorHAnsi" w:cstheme="minorHAnsi"/>
                <w:sz w:val="22"/>
              </w:rPr>
              <w:t xml:space="preserve">tiketu </w:t>
            </w:r>
            <w:r w:rsidRPr="00561F3C">
              <w:rPr>
                <w:rFonts w:asciiTheme="minorHAnsi" w:hAnsiTheme="minorHAnsi" w:cstheme="minorHAnsi"/>
                <w:sz w:val="22"/>
              </w:rPr>
              <w:t>akceptovat</w:t>
            </w:r>
            <w:r w:rsidR="00524956" w:rsidRPr="00561F3C">
              <w:rPr>
                <w:rFonts w:asciiTheme="minorHAnsi" w:hAnsiTheme="minorHAnsi" w:cstheme="minorHAnsi"/>
                <w:sz w:val="22"/>
              </w:rPr>
              <w:t xml:space="preserve">. </w:t>
            </w:r>
          </w:p>
          <w:p w14:paraId="104FA406" w14:textId="77777777" w:rsidR="00325BE4" w:rsidRPr="00561F3C" w:rsidRDefault="00524956" w:rsidP="00A40360">
            <w:pPr>
              <w:pStyle w:val="Odstavecseseznamem"/>
              <w:numPr>
                <w:ilvl w:val="0"/>
                <w:numId w:val="40"/>
              </w:numPr>
              <w:jc w:val="both"/>
              <w:rPr>
                <w:rFonts w:asciiTheme="minorHAnsi" w:hAnsiTheme="minorHAnsi" w:cstheme="minorHAnsi"/>
                <w:sz w:val="22"/>
              </w:rPr>
            </w:pPr>
            <w:r w:rsidRPr="00561F3C">
              <w:rPr>
                <w:rFonts w:asciiTheme="minorHAnsi" w:hAnsiTheme="minorHAnsi" w:cstheme="minorHAnsi"/>
                <w:sz w:val="22"/>
              </w:rPr>
              <w:t xml:space="preserve">k tomu obdržel písemný souhlas </w:t>
            </w:r>
            <w:r w:rsidRPr="00054754">
              <w:rPr>
                <w:rFonts w:asciiTheme="minorHAnsi" w:hAnsiTheme="minorHAnsi" w:cstheme="minorHAnsi"/>
                <w:sz w:val="22"/>
                <w:highlight w:val="yellow"/>
              </w:rPr>
              <w:t xml:space="preserve">zadavatele požadavku do TS </w:t>
            </w:r>
            <w:r w:rsidR="00325BE4" w:rsidRPr="00054754">
              <w:rPr>
                <w:rFonts w:asciiTheme="minorHAnsi" w:hAnsiTheme="minorHAnsi" w:cstheme="minorHAnsi"/>
                <w:sz w:val="22"/>
                <w:highlight w:val="yellow"/>
              </w:rPr>
              <w:t xml:space="preserve">nebo e-mailem na </w:t>
            </w:r>
            <w:hyperlink r:id="rId10" w:history="1">
              <w:r w:rsidR="00325BE4" w:rsidRPr="00054754">
                <w:rPr>
                  <w:rStyle w:val="Hypertextovodkaz"/>
                  <w:rFonts w:asciiTheme="minorHAnsi" w:hAnsiTheme="minorHAnsi" w:cstheme="minorHAnsi"/>
                  <w:color w:val="auto"/>
                  <w:sz w:val="22"/>
                  <w:highlight w:val="yellow"/>
                </w:rPr>
                <w:t>ifs.servis@cendis.cz</w:t>
              </w:r>
            </w:hyperlink>
            <w:r w:rsidR="00325BE4" w:rsidRPr="00561F3C">
              <w:rPr>
                <w:rFonts w:asciiTheme="minorHAnsi" w:hAnsiTheme="minorHAnsi" w:cstheme="minorHAnsi"/>
                <w:sz w:val="22"/>
              </w:rPr>
              <w:t xml:space="preserve"> </w:t>
            </w:r>
            <w:r w:rsidRPr="00561F3C">
              <w:rPr>
                <w:rFonts w:asciiTheme="minorHAnsi" w:hAnsiTheme="minorHAnsi" w:cstheme="minorHAnsi"/>
                <w:sz w:val="22"/>
              </w:rPr>
              <w:t xml:space="preserve">nebo </w:t>
            </w:r>
          </w:p>
          <w:p w14:paraId="6E39ABBB" w14:textId="77777777" w:rsidR="00325BE4" w:rsidRPr="00561F3C" w:rsidRDefault="00524956" w:rsidP="00A40360">
            <w:pPr>
              <w:pStyle w:val="Odstavecseseznamem"/>
              <w:numPr>
                <w:ilvl w:val="0"/>
                <w:numId w:val="40"/>
              </w:numPr>
              <w:jc w:val="both"/>
              <w:rPr>
                <w:rFonts w:asciiTheme="minorHAnsi" w:hAnsiTheme="minorHAnsi" w:cstheme="minorHAnsi"/>
                <w:sz w:val="22"/>
              </w:rPr>
            </w:pPr>
            <w:r w:rsidRPr="00561F3C">
              <w:rPr>
                <w:rFonts w:asciiTheme="minorHAnsi" w:hAnsiTheme="minorHAnsi" w:cstheme="minorHAnsi"/>
                <w:sz w:val="22"/>
              </w:rPr>
              <w:t>pokud s tím vyslovila souhlas Pracovní skupina k</w:t>
            </w:r>
            <w:r w:rsidR="00325BE4" w:rsidRPr="00561F3C">
              <w:rPr>
                <w:rFonts w:asciiTheme="minorHAnsi" w:hAnsiTheme="minorHAnsi" w:cstheme="minorHAnsi"/>
                <w:sz w:val="22"/>
              </w:rPr>
              <w:t> </w:t>
            </w:r>
            <w:r w:rsidRPr="00561F3C">
              <w:rPr>
                <w:rFonts w:asciiTheme="minorHAnsi" w:hAnsiTheme="minorHAnsi" w:cstheme="minorHAnsi"/>
                <w:sz w:val="22"/>
              </w:rPr>
              <w:t xml:space="preserve">IFS.  </w:t>
            </w:r>
          </w:p>
          <w:p w14:paraId="357E109B" w14:textId="77777777" w:rsidR="00325BE4" w:rsidRPr="00561F3C" w:rsidRDefault="00325BE4" w:rsidP="002F4E5F">
            <w:pPr>
              <w:pStyle w:val="Odstavecseseznamem"/>
              <w:rPr>
                <w:rFonts w:asciiTheme="minorHAnsi" w:hAnsiTheme="minorHAnsi" w:cstheme="minorHAnsi"/>
                <w:sz w:val="22"/>
              </w:rPr>
            </w:pPr>
          </w:p>
          <w:p w14:paraId="404FE4E6" w14:textId="77777777" w:rsidR="00477F0F" w:rsidRPr="00561F3C" w:rsidRDefault="00524956" w:rsidP="002F4E5F">
            <w:pPr>
              <w:pStyle w:val="Odstavecseseznamem"/>
              <w:ind w:left="1068"/>
              <w:jc w:val="both"/>
              <w:rPr>
                <w:rFonts w:asciiTheme="minorHAnsi" w:hAnsiTheme="minorHAnsi" w:cstheme="minorHAnsi"/>
                <w:sz w:val="22"/>
              </w:rPr>
            </w:pPr>
            <w:r w:rsidRPr="00561F3C">
              <w:rPr>
                <w:rFonts w:asciiTheme="minorHAnsi" w:hAnsiTheme="minorHAnsi" w:cstheme="minorHAnsi"/>
                <w:sz w:val="22"/>
              </w:rPr>
              <w:t xml:space="preserve">U takto odložených požadavků musí být </w:t>
            </w:r>
            <w:r w:rsidR="00325BE4" w:rsidRPr="00561F3C">
              <w:rPr>
                <w:rFonts w:asciiTheme="minorHAnsi" w:hAnsiTheme="minorHAnsi" w:cstheme="minorHAnsi"/>
                <w:sz w:val="22"/>
              </w:rPr>
              <w:t>v </w:t>
            </w:r>
            <w:proofErr w:type="gramStart"/>
            <w:r w:rsidR="00325BE4" w:rsidRPr="00561F3C">
              <w:rPr>
                <w:rFonts w:asciiTheme="minorHAnsi" w:hAnsiTheme="minorHAnsi" w:cstheme="minorHAnsi"/>
                <w:sz w:val="22"/>
              </w:rPr>
              <w:t>TS</w:t>
            </w:r>
            <w:proofErr w:type="gramEnd"/>
            <w:r w:rsidR="00325BE4" w:rsidRPr="00561F3C">
              <w:rPr>
                <w:rFonts w:asciiTheme="minorHAnsi" w:hAnsiTheme="minorHAnsi" w:cstheme="minorHAnsi"/>
                <w:sz w:val="22"/>
              </w:rPr>
              <w:t xml:space="preserve"> a i měsíčním přehledu požadavků důvod odložení.</w:t>
            </w:r>
            <w:r w:rsidRPr="00561F3C">
              <w:rPr>
                <w:rFonts w:asciiTheme="minorHAnsi" w:hAnsiTheme="minorHAnsi" w:cstheme="minorHAnsi"/>
                <w:sz w:val="22"/>
              </w:rPr>
              <w:t xml:space="preserve"> </w:t>
            </w:r>
          </w:p>
          <w:p w14:paraId="540D162F" w14:textId="77777777" w:rsidR="00561DC1" w:rsidRPr="00561F3C" w:rsidRDefault="00561DC1" w:rsidP="002F4E5F">
            <w:pPr>
              <w:pStyle w:val="Odstavecseseznamem"/>
              <w:jc w:val="both"/>
              <w:rPr>
                <w:rFonts w:asciiTheme="minorHAnsi" w:hAnsiTheme="minorHAnsi" w:cstheme="minorHAnsi"/>
                <w:sz w:val="22"/>
              </w:rPr>
            </w:pPr>
          </w:p>
          <w:p w14:paraId="1518DF9F" w14:textId="77777777" w:rsidR="00477F0F" w:rsidRPr="00D13B2A" w:rsidRDefault="00477F0F" w:rsidP="00A40360">
            <w:pPr>
              <w:pStyle w:val="Odstavecseseznamem"/>
              <w:numPr>
                <w:ilvl w:val="0"/>
                <w:numId w:val="5"/>
              </w:numPr>
              <w:jc w:val="both"/>
              <w:rPr>
                <w:rFonts w:asciiTheme="minorHAnsi" w:hAnsiTheme="minorHAnsi" w:cstheme="minorHAnsi"/>
                <w:sz w:val="22"/>
              </w:rPr>
            </w:pPr>
            <w:r w:rsidRPr="00561F3C">
              <w:rPr>
                <w:rFonts w:asciiTheme="minorHAnsi" w:hAnsiTheme="minorHAnsi" w:cstheme="minorHAnsi"/>
                <w:sz w:val="22"/>
              </w:rPr>
              <w:t xml:space="preserve">Objednatel je povinen do 64 pracovních hodin od uvedení tiketu do stavu „Vyřešeno“ tento tiket uzavřít nebo sdělit své připomínky a výhrady. Pokud nejsou v uvedené době ze strany Objednatele vzneseny k „vyřešenému“ tiketu žádné připomínky či výhrady, je tento tiket považován automaticky za </w:t>
            </w:r>
            <w:r w:rsidR="00561DC1" w:rsidRPr="00561F3C">
              <w:rPr>
                <w:rFonts w:asciiTheme="minorHAnsi" w:hAnsiTheme="minorHAnsi" w:cstheme="minorHAnsi"/>
                <w:sz w:val="22"/>
              </w:rPr>
              <w:t>vyřešený</w:t>
            </w:r>
            <w:r w:rsidR="00561DC1" w:rsidRPr="00D13B2A">
              <w:rPr>
                <w:rFonts w:asciiTheme="minorHAnsi" w:hAnsiTheme="minorHAnsi" w:cstheme="minorHAnsi"/>
                <w:sz w:val="22"/>
              </w:rPr>
              <w:t>.</w:t>
            </w:r>
          </w:p>
          <w:p w14:paraId="7647825E" w14:textId="77777777" w:rsidR="00561DC1" w:rsidRPr="00BA56B7" w:rsidRDefault="00561DC1" w:rsidP="002F4E5F">
            <w:pPr>
              <w:pStyle w:val="Odstavecseseznamem"/>
              <w:rPr>
                <w:rFonts w:asciiTheme="minorHAnsi" w:hAnsiTheme="minorHAnsi" w:cstheme="minorHAnsi"/>
                <w:sz w:val="22"/>
              </w:rPr>
            </w:pPr>
          </w:p>
          <w:p w14:paraId="3061456A" w14:textId="77777777" w:rsidR="00477F0F" w:rsidRPr="00BA56B7" w:rsidRDefault="00477F0F" w:rsidP="00A40360">
            <w:pPr>
              <w:pStyle w:val="Odstavecseseznamem"/>
              <w:numPr>
                <w:ilvl w:val="0"/>
                <w:numId w:val="5"/>
              </w:numPr>
              <w:jc w:val="both"/>
              <w:rPr>
                <w:rFonts w:asciiTheme="minorHAnsi" w:hAnsiTheme="minorHAnsi" w:cstheme="minorHAnsi"/>
                <w:sz w:val="22"/>
              </w:rPr>
            </w:pPr>
            <w:r w:rsidRPr="00BA56B7">
              <w:rPr>
                <w:rFonts w:asciiTheme="minorHAnsi" w:hAnsiTheme="minorHAnsi" w:cstheme="minorHAnsi"/>
                <w:sz w:val="22"/>
              </w:rPr>
              <w:t>Pro incidenty priorit 1 až 3 je SLA vypočítáváno až v případě pěti a více evidovaných incidentů v součtu za dané priority za sledované období.</w:t>
            </w:r>
          </w:p>
          <w:p w14:paraId="1EB0B153" w14:textId="77777777" w:rsidR="00561DC1" w:rsidRPr="00BA56B7" w:rsidRDefault="00561DC1" w:rsidP="002F4E5F">
            <w:pPr>
              <w:pStyle w:val="Odstavecseseznamem"/>
              <w:jc w:val="both"/>
              <w:rPr>
                <w:rFonts w:asciiTheme="minorHAnsi" w:hAnsiTheme="minorHAnsi" w:cstheme="minorHAnsi"/>
                <w:sz w:val="22"/>
              </w:rPr>
            </w:pPr>
          </w:p>
          <w:p w14:paraId="7B8F915E" w14:textId="77777777" w:rsidR="00325BE4" w:rsidRPr="00BA56B7" w:rsidRDefault="00477F0F" w:rsidP="00A40360">
            <w:pPr>
              <w:pStyle w:val="Odstavecseseznamem"/>
              <w:numPr>
                <w:ilvl w:val="0"/>
                <w:numId w:val="5"/>
              </w:numPr>
              <w:jc w:val="both"/>
              <w:rPr>
                <w:rFonts w:asciiTheme="minorHAnsi" w:hAnsiTheme="minorHAnsi" w:cstheme="minorHAnsi"/>
                <w:sz w:val="22"/>
              </w:rPr>
            </w:pPr>
            <w:r w:rsidRPr="00BA56B7">
              <w:rPr>
                <w:rFonts w:asciiTheme="minorHAnsi" w:hAnsiTheme="minorHAnsi" w:cstheme="minorHAnsi"/>
                <w:sz w:val="22"/>
              </w:rPr>
              <w:t>Objednatel je oprávněn stanovit při nahlašování závady (incidentu) prioritu dle níže uvedené klasifikace priorit</w:t>
            </w:r>
            <w:r w:rsidR="00325BE4" w:rsidRPr="00BA56B7">
              <w:rPr>
                <w:rFonts w:asciiTheme="minorHAnsi" w:hAnsiTheme="minorHAnsi" w:cstheme="minorHAnsi"/>
                <w:sz w:val="22"/>
              </w:rPr>
              <w:t xml:space="preserve"> a další atributy (viz výše)</w:t>
            </w:r>
            <w:r w:rsidRPr="00BA56B7">
              <w:rPr>
                <w:rFonts w:asciiTheme="minorHAnsi" w:hAnsiTheme="minorHAnsi" w:cstheme="minorHAnsi"/>
                <w:sz w:val="22"/>
              </w:rPr>
              <w:t>. Poskytovatel je oprávněn se souhlasem Objednatele změnit prioritu závady</w:t>
            </w:r>
            <w:r w:rsidR="00325BE4" w:rsidRPr="00BA56B7">
              <w:rPr>
                <w:rFonts w:asciiTheme="minorHAnsi" w:hAnsiTheme="minorHAnsi" w:cstheme="minorHAnsi"/>
                <w:sz w:val="22"/>
              </w:rPr>
              <w:t xml:space="preserve"> nebo její atributy (viz výše)</w:t>
            </w:r>
            <w:r w:rsidRPr="00BA56B7">
              <w:rPr>
                <w:rFonts w:asciiTheme="minorHAnsi" w:hAnsiTheme="minorHAnsi" w:cstheme="minorHAnsi"/>
                <w:sz w:val="22"/>
              </w:rPr>
              <w:t xml:space="preserve">, pokud nebude odpovídat parametrům pro její úroveň. </w:t>
            </w:r>
            <w:r w:rsidR="00325BE4" w:rsidRPr="00BA56B7">
              <w:rPr>
                <w:rFonts w:asciiTheme="minorHAnsi" w:hAnsiTheme="minorHAnsi" w:cstheme="minorHAnsi"/>
                <w:sz w:val="22"/>
              </w:rPr>
              <w:t>V případě sporu rozhoduje Pracovní skupina k IFS.</w:t>
            </w:r>
          </w:p>
          <w:p w14:paraId="4DC8C9A5" w14:textId="77777777" w:rsidR="00325BE4" w:rsidRPr="00BA56B7" w:rsidRDefault="00325BE4" w:rsidP="002F4E5F">
            <w:pPr>
              <w:pStyle w:val="Odstavecseseznamem"/>
              <w:rPr>
                <w:rFonts w:asciiTheme="minorHAnsi" w:hAnsiTheme="minorHAnsi" w:cstheme="minorHAnsi"/>
                <w:sz w:val="22"/>
              </w:rPr>
            </w:pPr>
          </w:p>
          <w:p w14:paraId="2AEC9A95" w14:textId="77777777" w:rsidR="00477F0F" w:rsidRPr="00BA56B7" w:rsidRDefault="00477F0F" w:rsidP="00A40360">
            <w:pPr>
              <w:pStyle w:val="Odstavecseseznamem"/>
              <w:numPr>
                <w:ilvl w:val="0"/>
                <w:numId w:val="5"/>
              </w:numPr>
              <w:jc w:val="both"/>
              <w:rPr>
                <w:rFonts w:asciiTheme="minorHAnsi" w:hAnsiTheme="minorHAnsi" w:cstheme="minorHAnsi"/>
                <w:sz w:val="22"/>
              </w:rPr>
            </w:pPr>
            <w:r w:rsidRPr="00BA56B7">
              <w:rPr>
                <w:rFonts w:asciiTheme="minorHAnsi" w:hAnsiTheme="minorHAnsi" w:cstheme="minorHAnsi"/>
                <w:sz w:val="22"/>
              </w:rPr>
              <w:t>Pokud Objednatel nestanoví při zadání závady (incidentu) její prioritu</w:t>
            </w:r>
            <w:r w:rsidR="00325BE4" w:rsidRPr="00BA56B7">
              <w:rPr>
                <w:rFonts w:asciiTheme="minorHAnsi" w:hAnsiTheme="minorHAnsi" w:cstheme="minorHAnsi"/>
                <w:sz w:val="22"/>
              </w:rPr>
              <w:t xml:space="preserve"> nebo kategorizaci apod.</w:t>
            </w:r>
            <w:r w:rsidRPr="00BA56B7">
              <w:rPr>
                <w:rFonts w:asciiTheme="minorHAnsi" w:hAnsiTheme="minorHAnsi" w:cstheme="minorHAnsi"/>
                <w:sz w:val="22"/>
              </w:rPr>
              <w:t xml:space="preserve">, tak ji stanoví dle níže uvedené klasifikace priorit </w:t>
            </w:r>
            <w:r w:rsidR="00325BE4" w:rsidRPr="00BA56B7">
              <w:rPr>
                <w:rFonts w:asciiTheme="minorHAnsi" w:hAnsiTheme="minorHAnsi" w:cstheme="minorHAnsi"/>
                <w:sz w:val="22"/>
              </w:rPr>
              <w:t xml:space="preserve">a dalších atributů (viz výše) </w:t>
            </w:r>
            <w:r w:rsidRPr="00BA56B7">
              <w:rPr>
                <w:rFonts w:asciiTheme="minorHAnsi" w:hAnsiTheme="minorHAnsi" w:cstheme="minorHAnsi"/>
                <w:sz w:val="22"/>
              </w:rPr>
              <w:t>Poskytovatel.</w:t>
            </w:r>
          </w:p>
          <w:p w14:paraId="51F2FF39" w14:textId="77777777" w:rsidR="00325BE4" w:rsidRPr="00BA56B7" w:rsidRDefault="00325BE4" w:rsidP="002F4E5F">
            <w:pPr>
              <w:pStyle w:val="Odstavecseseznamem"/>
              <w:rPr>
                <w:rFonts w:asciiTheme="minorHAnsi" w:hAnsiTheme="minorHAnsi" w:cstheme="minorHAnsi"/>
                <w:sz w:val="22"/>
              </w:rPr>
            </w:pPr>
          </w:p>
          <w:p w14:paraId="72361747" w14:textId="77777777" w:rsidR="00477F0F" w:rsidRPr="00BA56B7" w:rsidRDefault="00477F0F" w:rsidP="00A40360">
            <w:pPr>
              <w:pStyle w:val="Odstavecseseznamem"/>
              <w:numPr>
                <w:ilvl w:val="0"/>
                <w:numId w:val="5"/>
              </w:numPr>
              <w:jc w:val="both"/>
              <w:rPr>
                <w:rFonts w:asciiTheme="minorHAnsi" w:hAnsiTheme="minorHAnsi" w:cstheme="minorHAnsi"/>
                <w:sz w:val="22"/>
              </w:rPr>
            </w:pPr>
            <w:r w:rsidRPr="00BA56B7">
              <w:rPr>
                <w:rFonts w:asciiTheme="minorHAnsi" w:hAnsiTheme="minorHAnsi" w:cstheme="minorHAnsi"/>
                <w:sz w:val="22"/>
              </w:rPr>
              <w:t xml:space="preserve">Poskytovatel sděluje vždy </w:t>
            </w:r>
            <w:proofErr w:type="spellStart"/>
            <w:r w:rsidRPr="00BA56B7">
              <w:rPr>
                <w:rFonts w:asciiTheme="minorHAnsi" w:hAnsiTheme="minorHAnsi" w:cstheme="minorHAnsi"/>
                <w:sz w:val="22"/>
              </w:rPr>
              <w:t>nahlašovateli</w:t>
            </w:r>
            <w:proofErr w:type="spellEnd"/>
            <w:r w:rsidRPr="00BA56B7">
              <w:rPr>
                <w:rFonts w:asciiTheme="minorHAnsi" w:hAnsiTheme="minorHAnsi" w:cstheme="minorHAnsi"/>
                <w:sz w:val="22"/>
              </w:rPr>
              <w:t xml:space="preserve"> závady (incidentu) změny stavů zadaného tiketu do TS</w:t>
            </w:r>
            <w:r w:rsidR="00325BE4" w:rsidRPr="00BA56B7">
              <w:rPr>
                <w:rFonts w:asciiTheme="minorHAnsi" w:hAnsiTheme="minorHAnsi" w:cstheme="minorHAnsi"/>
                <w:sz w:val="22"/>
              </w:rPr>
              <w:t xml:space="preserve"> a informačním e-mailem na jeho adresu</w:t>
            </w:r>
            <w:r w:rsidRPr="00BA56B7">
              <w:rPr>
                <w:rFonts w:asciiTheme="minorHAnsi" w:hAnsiTheme="minorHAnsi" w:cstheme="minorHAnsi"/>
                <w:sz w:val="22"/>
              </w:rPr>
              <w:t>.</w:t>
            </w:r>
          </w:p>
          <w:p w14:paraId="2027FC60" w14:textId="77777777" w:rsidR="00325BE4" w:rsidRPr="00BA56B7" w:rsidRDefault="00325BE4" w:rsidP="002F4E5F">
            <w:pPr>
              <w:pStyle w:val="Odstavecseseznamem"/>
              <w:jc w:val="both"/>
              <w:rPr>
                <w:rFonts w:asciiTheme="minorHAnsi" w:hAnsiTheme="minorHAnsi" w:cstheme="minorHAnsi"/>
                <w:sz w:val="22"/>
              </w:rPr>
            </w:pPr>
          </w:p>
          <w:p w14:paraId="3909B2D6" w14:textId="77777777" w:rsidR="00477F0F" w:rsidRPr="00BA56B7" w:rsidRDefault="00477F0F" w:rsidP="00A40360">
            <w:pPr>
              <w:pStyle w:val="Odstavecseseznamem"/>
              <w:numPr>
                <w:ilvl w:val="0"/>
                <w:numId w:val="5"/>
              </w:numPr>
              <w:jc w:val="both"/>
              <w:rPr>
                <w:rFonts w:asciiTheme="minorHAnsi" w:hAnsiTheme="minorHAnsi" w:cstheme="minorHAnsi"/>
                <w:sz w:val="22"/>
              </w:rPr>
            </w:pPr>
            <w:r w:rsidRPr="00BA56B7">
              <w:rPr>
                <w:rFonts w:asciiTheme="minorHAnsi" w:hAnsiTheme="minorHAnsi" w:cstheme="minorHAnsi"/>
                <w:sz w:val="22"/>
              </w:rPr>
              <w:t>Posuzování nahlášených incidentů se řídí následující klasifikací priorit:</w:t>
            </w:r>
          </w:p>
          <w:tbl>
            <w:tblPr>
              <w:tblStyle w:val="Mkatabulky"/>
              <w:tblW w:w="0" w:type="auto"/>
              <w:tblInd w:w="720" w:type="dxa"/>
              <w:tblLook w:val="04A0" w:firstRow="1" w:lastRow="0" w:firstColumn="1" w:lastColumn="0" w:noHBand="0" w:noVBand="1"/>
            </w:tblPr>
            <w:tblGrid>
              <w:gridCol w:w="912"/>
              <w:gridCol w:w="7349"/>
            </w:tblGrid>
            <w:tr w:rsidR="00477F0F" w:rsidRPr="00BA56B7" w14:paraId="57F6A3F7" w14:textId="77777777" w:rsidTr="41E8D1D9">
              <w:tc>
                <w:tcPr>
                  <w:tcW w:w="869" w:type="dxa"/>
                </w:tcPr>
                <w:p w14:paraId="441E8BEA" w14:textId="77777777" w:rsidR="00477F0F" w:rsidRPr="00BA56B7" w:rsidRDefault="00477F0F" w:rsidP="00D57843">
                  <w:pPr>
                    <w:pStyle w:val="Odstavecseseznamem"/>
                    <w:ind w:left="0"/>
                    <w:rPr>
                      <w:rFonts w:asciiTheme="minorHAnsi" w:hAnsiTheme="minorHAnsi" w:cstheme="minorHAnsi"/>
                      <w:sz w:val="22"/>
                    </w:rPr>
                  </w:pPr>
                  <w:r w:rsidRPr="00BA56B7">
                    <w:rPr>
                      <w:rFonts w:asciiTheme="minorHAnsi" w:hAnsiTheme="minorHAnsi" w:cstheme="minorHAnsi"/>
                      <w:sz w:val="22"/>
                    </w:rPr>
                    <w:t>Priorita</w:t>
                  </w:r>
                </w:p>
              </w:tc>
              <w:tc>
                <w:tcPr>
                  <w:tcW w:w="7938" w:type="dxa"/>
                </w:tcPr>
                <w:p w14:paraId="62EA777B" w14:textId="77777777" w:rsidR="00477F0F" w:rsidRPr="00BA56B7" w:rsidRDefault="00477F0F" w:rsidP="00D57843">
                  <w:pPr>
                    <w:pStyle w:val="Odstavecseseznamem"/>
                    <w:ind w:left="0"/>
                    <w:rPr>
                      <w:rFonts w:asciiTheme="minorHAnsi" w:hAnsiTheme="minorHAnsi" w:cstheme="minorHAnsi"/>
                      <w:sz w:val="22"/>
                    </w:rPr>
                  </w:pPr>
                  <w:r w:rsidRPr="00BA56B7">
                    <w:rPr>
                      <w:rFonts w:asciiTheme="minorHAnsi" w:hAnsiTheme="minorHAnsi" w:cstheme="minorHAnsi"/>
                      <w:sz w:val="22"/>
                    </w:rPr>
                    <w:t>Klasifikace priority</w:t>
                  </w:r>
                </w:p>
              </w:tc>
            </w:tr>
            <w:tr w:rsidR="00477F0F" w:rsidRPr="00BA56B7" w14:paraId="479AF6F5" w14:textId="77777777" w:rsidTr="41E8D1D9">
              <w:tc>
                <w:tcPr>
                  <w:tcW w:w="869" w:type="dxa"/>
                </w:tcPr>
                <w:p w14:paraId="2BFD255B" w14:textId="77777777" w:rsidR="00477F0F" w:rsidRPr="00BA56B7" w:rsidRDefault="00477F0F" w:rsidP="00D57843">
                  <w:pPr>
                    <w:pStyle w:val="Odstavecseseznamem"/>
                    <w:ind w:left="0"/>
                    <w:jc w:val="center"/>
                    <w:rPr>
                      <w:rFonts w:asciiTheme="minorHAnsi" w:hAnsiTheme="minorHAnsi" w:cstheme="minorHAnsi"/>
                      <w:sz w:val="22"/>
                    </w:rPr>
                  </w:pPr>
                  <w:r w:rsidRPr="00BA56B7">
                    <w:rPr>
                      <w:rFonts w:asciiTheme="minorHAnsi" w:hAnsiTheme="minorHAnsi" w:cstheme="minorHAnsi"/>
                      <w:sz w:val="22"/>
                    </w:rPr>
                    <w:t>1</w:t>
                  </w:r>
                </w:p>
              </w:tc>
              <w:tc>
                <w:tcPr>
                  <w:tcW w:w="7938" w:type="dxa"/>
                </w:tcPr>
                <w:p w14:paraId="298ED9BE" w14:textId="77777777" w:rsidR="00477F0F" w:rsidRPr="00BA56B7" w:rsidRDefault="00477F0F" w:rsidP="00D57843">
                  <w:pPr>
                    <w:pStyle w:val="Odstavecseseznamem"/>
                    <w:ind w:left="0"/>
                    <w:rPr>
                      <w:rFonts w:asciiTheme="minorHAnsi" w:hAnsiTheme="minorHAnsi" w:cstheme="minorHAnsi"/>
                      <w:b/>
                      <w:sz w:val="22"/>
                    </w:rPr>
                  </w:pPr>
                  <w:r w:rsidRPr="00BA56B7">
                    <w:rPr>
                      <w:rFonts w:asciiTheme="minorHAnsi" w:hAnsiTheme="minorHAnsi" w:cstheme="minorHAnsi"/>
                      <w:b/>
                      <w:sz w:val="22"/>
                    </w:rPr>
                    <w:t>Kritická závažnost</w:t>
                  </w:r>
                </w:p>
                <w:p w14:paraId="5879C336" w14:textId="4C72D068" w:rsidR="00477F0F" w:rsidRPr="00BA56B7" w:rsidRDefault="00477F0F" w:rsidP="41E8D1D9">
                  <w:pPr>
                    <w:pStyle w:val="Odstavecseseznamem"/>
                    <w:ind w:left="0"/>
                    <w:rPr>
                      <w:rFonts w:asciiTheme="minorHAnsi" w:hAnsiTheme="minorHAnsi" w:cstheme="minorBidi"/>
                      <w:sz w:val="22"/>
                    </w:rPr>
                  </w:pPr>
                  <w:r w:rsidRPr="41E8D1D9">
                    <w:rPr>
                      <w:rFonts w:asciiTheme="minorHAnsi" w:hAnsiTheme="minorHAnsi" w:cstheme="minorBidi"/>
                      <w:sz w:val="22"/>
                    </w:rPr>
                    <w:t>Celý systém IFS je vyřazen z</w:t>
                  </w:r>
                  <w:r w:rsidR="004F0993" w:rsidRPr="41E8D1D9">
                    <w:rPr>
                      <w:rFonts w:asciiTheme="minorHAnsi" w:hAnsiTheme="minorHAnsi" w:cstheme="minorBidi"/>
                      <w:sz w:val="22"/>
                    </w:rPr>
                    <w:t> </w:t>
                  </w:r>
                  <w:r w:rsidRPr="41E8D1D9">
                    <w:rPr>
                      <w:rFonts w:asciiTheme="minorHAnsi" w:hAnsiTheme="minorHAnsi" w:cstheme="minorBidi"/>
                      <w:sz w:val="22"/>
                    </w:rPr>
                    <w:t>provozu</w:t>
                  </w:r>
                  <w:r w:rsidR="004F0993" w:rsidRPr="41E8D1D9">
                    <w:rPr>
                      <w:rFonts w:asciiTheme="minorHAnsi" w:hAnsiTheme="minorHAnsi" w:cstheme="minorBidi"/>
                      <w:sz w:val="22"/>
                    </w:rPr>
                    <w:t xml:space="preserve"> - j</w:t>
                  </w:r>
                  <w:r w:rsidRPr="41E8D1D9">
                    <w:rPr>
                      <w:rFonts w:asciiTheme="minorHAnsi" w:hAnsiTheme="minorHAnsi" w:cstheme="minorBidi"/>
                      <w:sz w:val="22"/>
                    </w:rPr>
                    <w:t>de např. o situace:</w:t>
                  </w:r>
                </w:p>
                <w:p w14:paraId="5242CD1A" w14:textId="77777777" w:rsidR="00477F0F" w:rsidRPr="00BA56B7" w:rsidRDefault="00477F0F" w:rsidP="00A40360">
                  <w:pPr>
                    <w:pStyle w:val="Odstavecseseznamem"/>
                    <w:numPr>
                      <w:ilvl w:val="0"/>
                      <w:numId w:val="7"/>
                    </w:numPr>
                    <w:rPr>
                      <w:rFonts w:asciiTheme="minorHAnsi" w:hAnsiTheme="minorHAnsi" w:cstheme="minorHAnsi"/>
                      <w:sz w:val="22"/>
                    </w:rPr>
                  </w:pPr>
                  <w:r w:rsidRPr="00BA56B7">
                    <w:rPr>
                      <w:rFonts w:asciiTheme="minorHAnsi" w:hAnsiTheme="minorHAnsi" w:cstheme="minorHAnsi"/>
                      <w:sz w:val="22"/>
                    </w:rPr>
                    <w:t>Žádný z uživatelů v organizaci se nemůže do systému IFS přihlásit;</w:t>
                  </w:r>
                </w:p>
                <w:p w14:paraId="3E28D531" w14:textId="77777777" w:rsidR="00477F0F" w:rsidRDefault="00477F0F" w:rsidP="00A40360">
                  <w:pPr>
                    <w:pStyle w:val="Odstavecseseznamem"/>
                    <w:numPr>
                      <w:ilvl w:val="0"/>
                      <w:numId w:val="7"/>
                    </w:numPr>
                    <w:rPr>
                      <w:rFonts w:asciiTheme="minorHAnsi" w:hAnsiTheme="minorHAnsi" w:cstheme="minorBidi"/>
                      <w:sz w:val="22"/>
                    </w:rPr>
                  </w:pPr>
                  <w:r w:rsidRPr="41E8D1D9">
                    <w:rPr>
                      <w:rFonts w:asciiTheme="minorHAnsi" w:hAnsiTheme="minorHAnsi" w:cstheme="minorBidi"/>
                      <w:sz w:val="22"/>
                    </w:rPr>
                    <w:t>Žádný uživatel nemůže se systémem IFS řádně pracovat.</w:t>
                  </w:r>
                </w:p>
                <w:p w14:paraId="67C33A28" w14:textId="16090119" w:rsidR="004F0993" w:rsidRPr="004F0993" w:rsidRDefault="004F0993" w:rsidP="00646944">
                  <w:pPr>
                    <w:ind w:firstLine="0"/>
                    <w:rPr>
                      <w:rFonts w:asciiTheme="minorHAnsi" w:hAnsiTheme="minorHAnsi" w:cstheme="minorBidi"/>
                    </w:rPr>
                  </w:pPr>
                  <w:r w:rsidRPr="41E8D1D9">
                    <w:rPr>
                      <w:rFonts w:asciiTheme="minorHAnsi" w:hAnsiTheme="minorHAnsi" w:cstheme="minorBidi"/>
                    </w:rPr>
                    <w:t>Nebo incident, kterým je závažně narušena bezpečnost IT služeb – musí být řešen všemi dostupnými prostředky a musí být zabráněno šíření incidentu ve spolupráci se všemi složkami podílejícími se na chodu systému.</w:t>
                  </w:r>
                </w:p>
              </w:tc>
            </w:tr>
            <w:tr w:rsidR="00477F0F" w:rsidRPr="00BA56B7" w14:paraId="3D4B8E19" w14:textId="77777777" w:rsidTr="41E8D1D9">
              <w:tc>
                <w:tcPr>
                  <w:tcW w:w="869" w:type="dxa"/>
                </w:tcPr>
                <w:p w14:paraId="1F00FA76" w14:textId="77777777" w:rsidR="00477F0F" w:rsidRPr="00BA56B7" w:rsidRDefault="00477F0F" w:rsidP="00D57843">
                  <w:pPr>
                    <w:pStyle w:val="Odstavecseseznamem"/>
                    <w:ind w:left="0"/>
                    <w:jc w:val="center"/>
                    <w:rPr>
                      <w:rFonts w:asciiTheme="minorHAnsi" w:hAnsiTheme="minorHAnsi" w:cstheme="minorHAnsi"/>
                      <w:sz w:val="22"/>
                    </w:rPr>
                  </w:pPr>
                  <w:r w:rsidRPr="00BA56B7">
                    <w:rPr>
                      <w:rFonts w:asciiTheme="minorHAnsi" w:hAnsiTheme="minorHAnsi" w:cstheme="minorHAnsi"/>
                      <w:sz w:val="22"/>
                    </w:rPr>
                    <w:t>2</w:t>
                  </w:r>
                </w:p>
              </w:tc>
              <w:tc>
                <w:tcPr>
                  <w:tcW w:w="7938" w:type="dxa"/>
                </w:tcPr>
                <w:p w14:paraId="03953219" w14:textId="77777777" w:rsidR="00477F0F" w:rsidRPr="00BA56B7" w:rsidRDefault="00477F0F" w:rsidP="00D57843">
                  <w:pPr>
                    <w:pStyle w:val="Odstavecseseznamem"/>
                    <w:ind w:left="0"/>
                    <w:rPr>
                      <w:rFonts w:asciiTheme="minorHAnsi" w:hAnsiTheme="minorHAnsi" w:cstheme="minorHAnsi"/>
                      <w:b/>
                      <w:sz w:val="22"/>
                    </w:rPr>
                  </w:pPr>
                  <w:r w:rsidRPr="00BA56B7">
                    <w:rPr>
                      <w:rFonts w:asciiTheme="minorHAnsi" w:hAnsiTheme="minorHAnsi" w:cstheme="minorHAnsi"/>
                      <w:b/>
                      <w:sz w:val="22"/>
                    </w:rPr>
                    <w:t>Vysoka závažnost</w:t>
                  </w:r>
                </w:p>
                <w:p w14:paraId="0DAFA986" w14:textId="5C74A71B" w:rsidR="00477F0F" w:rsidRPr="00BA56B7" w:rsidRDefault="0027354B" w:rsidP="00646944">
                  <w:pPr>
                    <w:pStyle w:val="Odstavecseseznamem"/>
                    <w:ind w:left="0"/>
                    <w:jc w:val="both"/>
                    <w:rPr>
                      <w:rFonts w:asciiTheme="minorHAnsi" w:hAnsiTheme="minorHAnsi" w:cstheme="minorHAnsi"/>
                      <w:sz w:val="22"/>
                    </w:rPr>
                  </w:pPr>
                  <w:r w:rsidRPr="0027354B">
                    <w:rPr>
                      <w:rFonts w:asciiTheme="minorHAnsi" w:hAnsiTheme="minorHAnsi" w:cstheme="minorHAnsi"/>
                      <w:sz w:val="22"/>
                    </w:rPr>
                    <w:t xml:space="preserve">Vážné incidenty, které mají </w:t>
                  </w:r>
                  <w:r w:rsidR="00E47330">
                    <w:rPr>
                      <w:rFonts w:asciiTheme="minorHAnsi" w:hAnsiTheme="minorHAnsi" w:cstheme="minorHAnsi"/>
                      <w:sz w:val="22"/>
                    </w:rPr>
                    <w:t>závažný</w:t>
                  </w:r>
                  <w:r w:rsidRPr="0027354B">
                    <w:rPr>
                      <w:rFonts w:asciiTheme="minorHAnsi" w:hAnsiTheme="minorHAnsi" w:cstheme="minorHAnsi"/>
                      <w:sz w:val="22"/>
                    </w:rPr>
                    <w:t xml:space="preserve"> dopad do funkčnosti </w:t>
                  </w:r>
                  <w:r>
                    <w:rPr>
                      <w:rFonts w:asciiTheme="minorHAnsi" w:hAnsiTheme="minorHAnsi" w:cstheme="minorHAnsi"/>
                      <w:sz w:val="22"/>
                    </w:rPr>
                    <w:t>IFS</w:t>
                  </w:r>
                  <w:r w:rsidRPr="0027354B">
                    <w:rPr>
                      <w:rFonts w:asciiTheme="minorHAnsi" w:hAnsiTheme="minorHAnsi" w:cstheme="minorHAnsi"/>
                      <w:sz w:val="22"/>
                    </w:rPr>
                    <w:t xml:space="preserve"> nebo jeho části a dále incidenty, které znemožňují užívání </w:t>
                  </w:r>
                  <w:r w:rsidR="00153E91">
                    <w:rPr>
                      <w:rFonts w:asciiTheme="minorHAnsi" w:hAnsiTheme="minorHAnsi" w:cstheme="minorHAnsi"/>
                      <w:sz w:val="22"/>
                    </w:rPr>
                    <w:t>IFS</w:t>
                  </w:r>
                  <w:r w:rsidRPr="0027354B">
                    <w:rPr>
                      <w:rFonts w:asciiTheme="minorHAnsi" w:hAnsiTheme="minorHAnsi" w:cstheme="minorHAnsi"/>
                      <w:sz w:val="22"/>
                    </w:rPr>
                    <w:t xml:space="preserve"> nebo jeho části uživateli nebo způsobují vážné provozní problémy.</w:t>
                  </w:r>
                </w:p>
                <w:p w14:paraId="27073540" w14:textId="77777777" w:rsidR="00477F0F" w:rsidRPr="00BA56B7" w:rsidRDefault="00477F0F" w:rsidP="00646944">
                  <w:pPr>
                    <w:pStyle w:val="Odstavecseseznamem"/>
                    <w:ind w:left="0"/>
                    <w:jc w:val="both"/>
                    <w:rPr>
                      <w:rFonts w:asciiTheme="minorHAnsi" w:hAnsiTheme="minorHAnsi" w:cstheme="minorHAnsi"/>
                      <w:sz w:val="22"/>
                    </w:rPr>
                  </w:pPr>
                  <w:r w:rsidRPr="00BA56B7">
                    <w:rPr>
                      <w:rFonts w:asciiTheme="minorHAnsi" w:hAnsiTheme="minorHAnsi" w:cstheme="minorHAnsi"/>
                      <w:sz w:val="22"/>
                    </w:rPr>
                    <w:t xml:space="preserve">Hlavní funkce systému IFS jsou významným způsobem omezeny. Tento stav znemožňuje plné využívání systému IFS uživateli, nebo je významně omezuje (není možné pracovat s IFS, protože se prodloužila doba odezvy nebo se zvýšila pracnost). </w:t>
                  </w:r>
                  <w:r w:rsidRPr="00BA56B7">
                    <w:rPr>
                      <w:rFonts w:asciiTheme="minorHAnsi" w:hAnsiTheme="minorHAnsi" w:cstheme="minorHAnsi"/>
                      <w:sz w:val="22"/>
                      <w:u w:val="single"/>
                    </w:rPr>
                    <w:t xml:space="preserve">Lze takto označit </w:t>
                  </w:r>
                  <w:r w:rsidR="00335351" w:rsidRPr="00BA56B7">
                    <w:rPr>
                      <w:rFonts w:asciiTheme="minorHAnsi" w:hAnsiTheme="minorHAnsi" w:cstheme="minorHAnsi"/>
                      <w:sz w:val="22"/>
                      <w:u w:val="single"/>
                    </w:rPr>
                    <w:t>incident</w:t>
                  </w:r>
                  <w:r w:rsidRPr="00BA56B7">
                    <w:rPr>
                      <w:rFonts w:asciiTheme="minorHAnsi" w:hAnsiTheme="minorHAnsi" w:cstheme="minorHAnsi"/>
                      <w:sz w:val="22"/>
                      <w:u w:val="single"/>
                    </w:rPr>
                    <w:t>, kdy se vyskytují chyby v IFS a není je možno nahradit jiným mimořádným postupem v IFS nebo jinými funkcemi IFS (obejití), popř. Objednatel s náhradním navrženým postupem nesouhlasí.</w:t>
                  </w:r>
                  <w:r w:rsidRPr="00BA56B7">
                    <w:rPr>
                      <w:rFonts w:asciiTheme="minorHAnsi" w:hAnsiTheme="minorHAnsi" w:cstheme="minorHAnsi"/>
                      <w:sz w:val="22"/>
                    </w:rPr>
                    <w:t xml:space="preserve"> Jde o stav, kdy je klíčový proces Objednatele nefunkční jako např.:</w:t>
                  </w:r>
                </w:p>
                <w:p w14:paraId="5A929B3C" w14:textId="77777777" w:rsidR="00477F0F" w:rsidRPr="00BA56B7" w:rsidRDefault="00477F0F" w:rsidP="00A40360">
                  <w:pPr>
                    <w:pStyle w:val="Odstavecseseznamem"/>
                    <w:numPr>
                      <w:ilvl w:val="0"/>
                      <w:numId w:val="8"/>
                    </w:numPr>
                    <w:rPr>
                      <w:rFonts w:asciiTheme="minorHAnsi" w:hAnsiTheme="minorHAnsi" w:cstheme="minorHAnsi"/>
                      <w:sz w:val="22"/>
                    </w:rPr>
                  </w:pPr>
                  <w:r w:rsidRPr="00BA56B7">
                    <w:rPr>
                      <w:rFonts w:asciiTheme="minorHAnsi" w:hAnsiTheme="minorHAnsi" w:cstheme="minorHAnsi"/>
                      <w:sz w:val="22"/>
                    </w:rPr>
                    <w:t>Provádění plateb nebo rezervací v IISSP prostřednictvím IFS;</w:t>
                  </w:r>
                </w:p>
                <w:p w14:paraId="455A3579" w14:textId="77777777" w:rsidR="00477F0F" w:rsidRPr="00BA56B7" w:rsidRDefault="00477F0F" w:rsidP="00A40360">
                  <w:pPr>
                    <w:pStyle w:val="Odstavecseseznamem"/>
                    <w:numPr>
                      <w:ilvl w:val="0"/>
                      <w:numId w:val="8"/>
                    </w:numPr>
                    <w:rPr>
                      <w:rFonts w:asciiTheme="minorHAnsi" w:hAnsiTheme="minorHAnsi" w:cstheme="minorHAnsi"/>
                      <w:sz w:val="22"/>
                    </w:rPr>
                  </w:pPr>
                  <w:r w:rsidRPr="00BA56B7">
                    <w:rPr>
                      <w:rFonts w:asciiTheme="minorHAnsi" w:hAnsiTheme="minorHAnsi" w:cstheme="minorHAnsi"/>
                      <w:sz w:val="22"/>
                    </w:rPr>
                    <w:t>Evidence faktur</w:t>
                  </w:r>
                </w:p>
                <w:p w14:paraId="30C23348" w14:textId="77777777" w:rsidR="00477F0F" w:rsidRPr="00BA56B7" w:rsidRDefault="00477F0F" w:rsidP="00A40360">
                  <w:pPr>
                    <w:pStyle w:val="Odstavecseseznamem"/>
                    <w:numPr>
                      <w:ilvl w:val="0"/>
                      <w:numId w:val="8"/>
                    </w:numPr>
                    <w:rPr>
                      <w:rFonts w:asciiTheme="minorHAnsi" w:hAnsiTheme="minorHAnsi" w:cstheme="minorHAnsi"/>
                      <w:sz w:val="22"/>
                    </w:rPr>
                  </w:pPr>
                  <w:r w:rsidRPr="00BA56B7">
                    <w:rPr>
                      <w:rFonts w:asciiTheme="minorHAnsi" w:hAnsiTheme="minorHAnsi" w:cstheme="minorHAnsi"/>
                      <w:sz w:val="22"/>
                    </w:rPr>
                    <w:lastRenderedPageBreak/>
                    <w:t>Účtování nebo přeúčtování skutečnosti;</w:t>
                  </w:r>
                </w:p>
                <w:p w14:paraId="25362035" w14:textId="77777777" w:rsidR="00477F0F" w:rsidRPr="00BA56B7" w:rsidRDefault="00477F0F" w:rsidP="00A40360">
                  <w:pPr>
                    <w:pStyle w:val="Odstavecseseznamem"/>
                    <w:numPr>
                      <w:ilvl w:val="0"/>
                      <w:numId w:val="8"/>
                    </w:numPr>
                    <w:rPr>
                      <w:rFonts w:asciiTheme="minorHAnsi" w:hAnsiTheme="minorHAnsi" w:cstheme="minorHAnsi"/>
                      <w:sz w:val="22"/>
                    </w:rPr>
                  </w:pPr>
                  <w:r w:rsidRPr="00BA56B7">
                    <w:rPr>
                      <w:rFonts w:asciiTheme="minorHAnsi" w:hAnsiTheme="minorHAnsi" w:cstheme="minorHAnsi"/>
                      <w:sz w:val="22"/>
                    </w:rPr>
                    <w:t>Zpracování nákupních požadavků nebo zpracování nákupních; objednávek/smluv/rámcových smluv;</w:t>
                  </w:r>
                </w:p>
                <w:p w14:paraId="287E5CEF" w14:textId="77777777" w:rsidR="00477F0F" w:rsidRPr="00BA56B7" w:rsidRDefault="00477F0F" w:rsidP="00A40360">
                  <w:pPr>
                    <w:pStyle w:val="Odstavecseseznamem"/>
                    <w:numPr>
                      <w:ilvl w:val="0"/>
                      <w:numId w:val="8"/>
                    </w:numPr>
                    <w:rPr>
                      <w:rFonts w:asciiTheme="minorHAnsi" w:hAnsiTheme="minorHAnsi" w:cstheme="minorHAnsi"/>
                      <w:sz w:val="22"/>
                    </w:rPr>
                  </w:pPr>
                  <w:r w:rsidRPr="00BA56B7">
                    <w:rPr>
                      <w:rFonts w:asciiTheme="minorHAnsi" w:hAnsiTheme="minorHAnsi" w:cstheme="minorHAnsi"/>
                      <w:sz w:val="22"/>
                    </w:rPr>
                    <w:t>Výkaznictví nebo PAP;</w:t>
                  </w:r>
                </w:p>
                <w:p w14:paraId="12C001D6" w14:textId="77777777" w:rsidR="00477F0F" w:rsidRPr="00BA56B7" w:rsidRDefault="00477F0F" w:rsidP="00A40360">
                  <w:pPr>
                    <w:pStyle w:val="Odstavecseseznamem"/>
                    <w:numPr>
                      <w:ilvl w:val="0"/>
                      <w:numId w:val="8"/>
                    </w:numPr>
                    <w:rPr>
                      <w:rFonts w:asciiTheme="minorHAnsi" w:hAnsiTheme="minorHAnsi" w:cstheme="minorHAnsi"/>
                      <w:sz w:val="22"/>
                    </w:rPr>
                  </w:pPr>
                  <w:r w:rsidRPr="00BA56B7">
                    <w:rPr>
                      <w:rFonts w:asciiTheme="minorHAnsi" w:hAnsiTheme="minorHAnsi" w:cstheme="minorHAnsi"/>
                      <w:sz w:val="22"/>
                    </w:rPr>
                    <w:t>Sklady, zařazování a vyřazování majetku/materiálu;</w:t>
                  </w:r>
                </w:p>
                <w:p w14:paraId="6B132D61" w14:textId="77777777" w:rsidR="00477F0F" w:rsidRPr="00BA56B7" w:rsidRDefault="00477F0F" w:rsidP="00A40360">
                  <w:pPr>
                    <w:pStyle w:val="Odstavecseseznamem"/>
                    <w:numPr>
                      <w:ilvl w:val="0"/>
                      <w:numId w:val="8"/>
                    </w:numPr>
                    <w:rPr>
                      <w:rFonts w:asciiTheme="minorHAnsi" w:hAnsiTheme="minorHAnsi" w:cstheme="minorHAnsi"/>
                      <w:sz w:val="22"/>
                    </w:rPr>
                  </w:pPr>
                  <w:r w:rsidRPr="00BA56B7">
                    <w:rPr>
                      <w:rFonts w:asciiTheme="minorHAnsi" w:hAnsiTheme="minorHAnsi" w:cstheme="minorHAnsi"/>
                      <w:sz w:val="22"/>
                    </w:rPr>
                    <w:t xml:space="preserve">Nesoulad aplikace </w:t>
                  </w:r>
                  <w:proofErr w:type="gramStart"/>
                  <w:r w:rsidRPr="00BA56B7">
                    <w:rPr>
                      <w:rFonts w:asciiTheme="minorHAnsi" w:hAnsiTheme="minorHAnsi" w:cstheme="minorHAnsi"/>
                      <w:sz w:val="22"/>
                    </w:rPr>
                    <w:t>s  legislativními</w:t>
                  </w:r>
                  <w:proofErr w:type="gramEnd"/>
                  <w:r w:rsidRPr="00BA56B7">
                    <w:rPr>
                      <w:rFonts w:asciiTheme="minorHAnsi" w:hAnsiTheme="minorHAnsi" w:cstheme="minorHAnsi"/>
                      <w:sz w:val="22"/>
                    </w:rPr>
                    <w:t xml:space="preserve"> změnami, resp. účinnou legislativou (legislativní změnou) závaznou pro OSS/PO zejména v oblasti státního rozpočtu, daní, finanční kontroly, správy příjmů a výdajů, platebního styku, účetnictví, výkaznictví, statistiky, majetku, nákupu, veřejných zakázek nebo pravidly stanovenými Ministerstvem financí;</w:t>
                  </w:r>
                </w:p>
                <w:p w14:paraId="59C0DCBF" w14:textId="77777777" w:rsidR="00477F0F" w:rsidRPr="00BA56B7" w:rsidRDefault="00477F0F" w:rsidP="00A40360">
                  <w:pPr>
                    <w:pStyle w:val="Odstavecseseznamem"/>
                    <w:numPr>
                      <w:ilvl w:val="0"/>
                      <w:numId w:val="8"/>
                    </w:numPr>
                    <w:rPr>
                      <w:rFonts w:asciiTheme="minorHAnsi" w:hAnsiTheme="minorHAnsi" w:cstheme="minorHAnsi"/>
                      <w:sz w:val="22"/>
                    </w:rPr>
                  </w:pPr>
                  <w:r w:rsidRPr="00BA56B7">
                    <w:rPr>
                      <w:rFonts w:asciiTheme="minorHAnsi" w:hAnsiTheme="minorHAnsi" w:cstheme="minorHAnsi"/>
                      <w:sz w:val="22"/>
                    </w:rPr>
                    <w:t>Bezpečné řízení práv a přístupů do aplikace;</w:t>
                  </w:r>
                </w:p>
                <w:p w14:paraId="56E164A0" w14:textId="77777777" w:rsidR="00477F0F" w:rsidRPr="00BA56B7" w:rsidRDefault="00477F0F" w:rsidP="00A40360">
                  <w:pPr>
                    <w:pStyle w:val="Odstavecseseznamem"/>
                    <w:numPr>
                      <w:ilvl w:val="0"/>
                      <w:numId w:val="8"/>
                    </w:numPr>
                    <w:rPr>
                      <w:rFonts w:asciiTheme="minorHAnsi" w:hAnsiTheme="minorHAnsi" w:cstheme="minorHAnsi"/>
                      <w:sz w:val="22"/>
                    </w:rPr>
                  </w:pPr>
                  <w:r w:rsidRPr="00BA56B7">
                    <w:rPr>
                      <w:rFonts w:asciiTheme="minorHAnsi" w:hAnsiTheme="minorHAnsi" w:cstheme="minorHAnsi"/>
                      <w:sz w:val="22"/>
                    </w:rPr>
                    <w:t>Vkládání dat, dělní řádků nebo generování dotazů;</w:t>
                  </w:r>
                </w:p>
                <w:p w14:paraId="1FDE34C7" w14:textId="77777777" w:rsidR="00477F0F" w:rsidRPr="00BA56B7" w:rsidRDefault="00477F0F" w:rsidP="00A40360">
                  <w:pPr>
                    <w:pStyle w:val="Odstavecseseznamem"/>
                    <w:numPr>
                      <w:ilvl w:val="0"/>
                      <w:numId w:val="8"/>
                    </w:numPr>
                    <w:rPr>
                      <w:rFonts w:asciiTheme="minorHAnsi" w:hAnsiTheme="minorHAnsi" w:cstheme="minorHAnsi"/>
                      <w:sz w:val="22"/>
                    </w:rPr>
                  </w:pPr>
                  <w:r w:rsidRPr="00BA56B7">
                    <w:rPr>
                      <w:rFonts w:asciiTheme="minorHAnsi" w:hAnsiTheme="minorHAnsi" w:cstheme="minorHAnsi"/>
                      <w:sz w:val="22"/>
                    </w:rPr>
                    <w:t>Zpracování daňového přiznání k DPH a kontrolního hlášení</w:t>
                  </w:r>
                  <w:r w:rsidR="002272A6" w:rsidRPr="00BA56B7">
                    <w:rPr>
                      <w:rFonts w:asciiTheme="minorHAnsi" w:hAnsiTheme="minorHAnsi" w:cstheme="minorHAnsi"/>
                      <w:sz w:val="22"/>
                    </w:rPr>
                    <w:t>;</w:t>
                  </w:r>
                </w:p>
                <w:p w14:paraId="2C15041D" w14:textId="023B9EF7" w:rsidR="00477F0F" w:rsidRPr="00561F3C" w:rsidRDefault="002272A6" w:rsidP="00A40360">
                  <w:pPr>
                    <w:pStyle w:val="Odstavecseseznamem"/>
                    <w:numPr>
                      <w:ilvl w:val="0"/>
                      <w:numId w:val="8"/>
                    </w:numPr>
                    <w:rPr>
                      <w:rFonts w:asciiTheme="minorHAnsi" w:hAnsiTheme="minorHAnsi" w:cstheme="minorHAnsi"/>
                    </w:rPr>
                  </w:pPr>
                  <w:r w:rsidRPr="00646944">
                    <w:rPr>
                      <w:rFonts w:asciiTheme="minorHAnsi" w:hAnsiTheme="minorHAnsi" w:cstheme="minorHAnsi"/>
                      <w:sz w:val="22"/>
                    </w:rPr>
                    <w:t>Neodesílání dokumentů (finanční kontroly, objednávky) z IFS do ESSL nebo jejich načítání zpět do IFS</w:t>
                  </w:r>
                </w:p>
              </w:tc>
            </w:tr>
            <w:tr w:rsidR="00477F0F" w:rsidRPr="00BA56B7" w14:paraId="27EF50E0" w14:textId="77777777" w:rsidTr="41E8D1D9">
              <w:tc>
                <w:tcPr>
                  <w:tcW w:w="869" w:type="dxa"/>
                </w:tcPr>
                <w:p w14:paraId="16972C74" w14:textId="77777777" w:rsidR="00477F0F" w:rsidRPr="00BA56B7" w:rsidRDefault="00477F0F" w:rsidP="00D57843">
                  <w:pPr>
                    <w:pStyle w:val="Odstavecseseznamem"/>
                    <w:ind w:left="0"/>
                    <w:jc w:val="center"/>
                    <w:rPr>
                      <w:rFonts w:asciiTheme="minorHAnsi" w:hAnsiTheme="minorHAnsi" w:cstheme="minorHAnsi"/>
                      <w:sz w:val="22"/>
                    </w:rPr>
                  </w:pPr>
                  <w:r w:rsidRPr="00BA56B7">
                    <w:rPr>
                      <w:rFonts w:asciiTheme="minorHAnsi" w:hAnsiTheme="minorHAnsi" w:cstheme="minorHAnsi"/>
                      <w:sz w:val="22"/>
                    </w:rPr>
                    <w:lastRenderedPageBreak/>
                    <w:t>3</w:t>
                  </w:r>
                </w:p>
              </w:tc>
              <w:tc>
                <w:tcPr>
                  <w:tcW w:w="7938" w:type="dxa"/>
                </w:tcPr>
                <w:p w14:paraId="409109AD" w14:textId="77777777" w:rsidR="00477F0F" w:rsidRPr="00BA56B7" w:rsidRDefault="00477F0F" w:rsidP="00D57843">
                  <w:pPr>
                    <w:pStyle w:val="Odstavecseseznamem"/>
                    <w:ind w:left="0"/>
                    <w:rPr>
                      <w:rFonts w:asciiTheme="minorHAnsi" w:hAnsiTheme="minorHAnsi" w:cstheme="minorHAnsi"/>
                      <w:b/>
                      <w:sz w:val="22"/>
                    </w:rPr>
                  </w:pPr>
                  <w:r w:rsidRPr="00BA56B7">
                    <w:rPr>
                      <w:rFonts w:asciiTheme="minorHAnsi" w:hAnsiTheme="minorHAnsi" w:cstheme="minorHAnsi"/>
                      <w:b/>
                      <w:sz w:val="22"/>
                    </w:rPr>
                    <w:t>Střední závažnost</w:t>
                  </w:r>
                </w:p>
                <w:p w14:paraId="172CF9C8" w14:textId="4511DEEB" w:rsidR="00477F0F" w:rsidRPr="00BA56B7" w:rsidRDefault="00E96B4F" w:rsidP="00A352FB">
                  <w:pPr>
                    <w:pStyle w:val="Odstavecseseznamem"/>
                    <w:ind w:left="0"/>
                    <w:jc w:val="both"/>
                    <w:rPr>
                      <w:rFonts w:asciiTheme="minorHAnsi" w:hAnsiTheme="minorHAnsi" w:cstheme="minorHAnsi"/>
                      <w:sz w:val="22"/>
                    </w:rPr>
                  </w:pPr>
                  <w:r w:rsidRPr="00E96B4F">
                    <w:rPr>
                      <w:rFonts w:asciiTheme="minorHAnsi" w:hAnsiTheme="minorHAnsi" w:cstheme="minorHAnsi"/>
                      <w:sz w:val="22"/>
                    </w:rPr>
                    <w:t>Incident, kter</w:t>
                  </w:r>
                  <w:r w:rsidR="00203847">
                    <w:rPr>
                      <w:rFonts w:asciiTheme="minorHAnsi" w:hAnsiTheme="minorHAnsi" w:cstheme="minorHAnsi"/>
                      <w:sz w:val="22"/>
                    </w:rPr>
                    <w:t>ý</w:t>
                  </w:r>
                  <w:r w:rsidRPr="00E96B4F">
                    <w:rPr>
                      <w:rFonts w:asciiTheme="minorHAnsi" w:hAnsiTheme="minorHAnsi" w:cstheme="minorHAnsi"/>
                      <w:sz w:val="22"/>
                    </w:rPr>
                    <w:t xml:space="preserve"> svým charakterem nespadá do </w:t>
                  </w:r>
                  <w:r w:rsidR="00203847">
                    <w:rPr>
                      <w:rFonts w:asciiTheme="minorHAnsi" w:hAnsiTheme="minorHAnsi" w:cstheme="minorHAnsi"/>
                      <w:sz w:val="22"/>
                    </w:rPr>
                    <w:t>priority 1 a 2</w:t>
                  </w:r>
                  <w:r w:rsidRPr="00E96B4F">
                    <w:rPr>
                      <w:rFonts w:asciiTheme="minorHAnsi" w:hAnsiTheme="minorHAnsi" w:cstheme="minorHAnsi"/>
                      <w:sz w:val="22"/>
                    </w:rPr>
                    <w:t xml:space="preserve">. Znamená vážné selhání způsobující zhoršení výkonnosti a funkčnosti </w:t>
                  </w:r>
                  <w:r w:rsidR="00203847">
                    <w:rPr>
                      <w:rFonts w:asciiTheme="minorHAnsi" w:hAnsiTheme="minorHAnsi" w:cstheme="minorHAnsi"/>
                      <w:sz w:val="22"/>
                    </w:rPr>
                    <w:t>IFS</w:t>
                  </w:r>
                  <w:r w:rsidRPr="00E96B4F">
                    <w:rPr>
                      <w:rFonts w:asciiTheme="minorHAnsi" w:hAnsiTheme="minorHAnsi" w:cstheme="minorHAnsi"/>
                      <w:sz w:val="22"/>
                    </w:rPr>
                    <w:t xml:space="preserve"> nebo jeho části. </w:t>
                  </w:r>
                  <w:r w:rsidR="005C738C">
                    <w:rPr>
                      <w:rFonts w:asciiTheme="minorHAnsi" w:hAnsiTheme="minorHAnsi" w:cstheme="minorHAnsi"/>
                      <w:sz w:val="22"/>
                    </w:rPr>
                    <w:t>IFS</w:t>
                  </w:r>
                  <w:r w:rsidRPr="00E96B4F">
                    <w:rPr>
                      <w:rFonts w:asciiTheme="minorHAnsi" w:hAnsiTheme="minorHAnsi" w:cstheme="minorHAnsi"/>
                      <w:sz w:val="22"/>
                    </w:rPr>
                    <w:t xml:space="preserve"> nebo jeho část má omezení nebo je částečně nefunkční. Jedná se o odstranitelné incidenty, které způsobují problémy při užívání a provozování </w:t>
                  </w:r>
                  <w:r w:rsidR="005C738C">
                    <w:rPr>
                      <w:rFonts w:asciiTheme="minorHAnsi" w:hAnsiTheme="minorHAnsi" w:cstheme="minorHAnsi"/>
                      <w:sz w:val="22"/>
                    </w:rPr>
                    <w:t>IFS</w:t>
                  </w:r>
                  <w:r w:rsidRPr="00E96B4F">
                    <w:rPr>
                      <w:rFonts w:asciiTheme="minorHAnsi" w:hAnsiTheme="minorHAnsi" w:cstheme="minorHAnsi"/>
                      <w:sz w:val="22"/>
                    </w:rPr>
                    <w:t xml:space="preserve"> nebo jeho části uživatelem, ale umožňují provoz. Situace, kdy je narušena bezpečnost IT služeb spadá do této kategorie nejde-li o </w:t>
                  </w:r>
                  <w:r w:rsidR="000443B3">
                    <w:rPr>
                      <w:rFonts w:asciiTheme="minorHAnsi" w:hAnsiTheme="minorHAnsi" w:cstheme="minorHAnsi"/>
                      <w:sz w:val="22"/>
                    </w:rPr>
                    <w:t>kritické</w:t>
                  </w:r>
                  <w:r w:rsidRPr="00E96B4F">
                    <w:rPr>
                      <w:rFonts w:asciiTheme="minorHAnsi" w:hAnsiTheme="minorHAnsi" w:cstheme="minorHAnsi"/>
                      <w:sz w:val="22"/>
                    </w:rPr>
                    <w:t xml:space="preserve"> narušení.</w:t>
                  </w:r>
                </w:p>
                <w:p w14:paraId="33772F85" w14:textId="77777777" w:rsidR="00477F0F" w:rsidRPr="00BA56B7" w:rsidRDefault="00477F0F" w:rsidP="00D57843">
                  <w:pPr>
                    <w:pStyle w:val="Odstavecseseznamem"/>
                    <w:ind w:left="0"/>
                    <w:rPr>
                      <w:rFonts w:asciiTheme="minorHAnsi" w:hAnsiTheme="minorHAnsi" w:cstheme="minorHAnsi"/>
                      <w:sz w:val="22"/>
                    </w:rPr>
                  </w:pPr>
                  <w:r w:rsidRPr="00BA56B7">
                    <w:rPr>
                      <w:rFonts w:asciiTheme="minorHAnsi" w:hAnsiTheme="minorHAnsi" w:cstheme="minorHAnsi"/>
                      <w:sz w:val="22"/>
                    </w:rPr>
                    <w:t xml:space="preserve">Hlavní funkce systému IFS jsou významným způsobem omezeny. Tento stav znemožňuje plné využívání systému IFS uživateli, nebo je významně omezuje (není možné pracovat s IFS, protože se prodloužila doba odezvy nebo se zvýšila pracnost). </w:t>
                  </w:r>
                  <w:r w:rsidRPr="00BA56B7">
                    <w:rPr>
                      <w:rFonts w:asciiTheme="minorHAnsi" w:hAnsiTheme="minorHAnsi" w:cstheme="minorHAnsi"/>
                      <w:sz w:val="22"/>
                      <w:u w:val="single"/>
                    </w:rPr>
                    <w:t xml:space="preserve">Lze takto označit </w:t>
                  </w:r>
                  <w:r w:rsidR="00335351" w:rsidRPr="00BA56B7">
                    <w:rPr>
                      <w:rFonts w:asciiTheme="minorHAnsi" w:hAnsiTheme="minorHAnsi" w:cstheme="minorHAnsi"/>
                      <w:sz w:val="22"/>
                      <w:u w:val="single"/>
                    </w:rPr>
                    <w:t>incident</w:t>
                  </w:r>
                  <w:r w:rsidRPr="00BA56B7">
                    <w:rPr>
                      <w:rFonts w:asciiTheme="minorHAnsi" w:hAnsiTheme="minorHAnsi" w:cstheme="minorHAnsi"/>
                      <w:sz w:val="22"/>
                      <w:u w:val="single"/>
                    </w:rPr>
                    <w:t>, kdy se vyskytují chyby v IFS a je možno, se souhlasem Objednatele, je dočasně nahradit jiným mimořádným postupem v IFS nebo jinými funkcemi IFS (obejití).</w:t>
                  </w:r>
                  <w:r w:rsidRPr="00BA56B7">
                    <w:rPr>
                      <w:rFonts w:asciiTheme="minorHAnsi" w:hAnsiTheme="minorHAnsi" w:cstheme="minorHAnsi"/>
                      <w:sz w:val="22"/>
                    </w:rPr>
                    <w:t xml:space="preserve"> Jde o stav, kdy je klíčový proces Objednatele nefunkční, jako např.:</w:t>
                  </w:r>
                </w:p>
                <w:p w14:paraId="7E66CE30" w14:textId="77777777" w:rsidR="00477F0F" w:rsidRPr="00BA56B7" w:rsidRDefault="00477F0F" w:rsidP="00A40360">
                  <w:pPr>
                    <w:pStyle w:val="Odstavecseseznamem"/>
                    <w:numPr>
                      <w:ilvl w:val="0"/>
                      <w:numId w:val="8"/>
                    </w:numPr>
                    <w:rPr>
                      <w:rFonts w:asciiTheme="minorHAnsi" w:hAnsiTheme="minorHAnsi" w:cstheme="minorHAnsi"/>
                      <w:sz w:val="22"/>
                    </w:rPr>
                  </w:pPr>
                  <w:r w:rsidRPr="00BA56B7">
                    <w:rPr>
                      <w:rFonts w:asciiTheme="minorHAnsi" w:hAnsiTheme="minorHAnsi" w:cstheme="minorHAnsi"/>
                      <w:sz w:val="22"/>
                    </w:rPr>
                    <w:t>Provádění plateb nebo rezervací v IISSP prostřednictvím IFS;</w:t>
                  </w:r>
                </w:p>
                <w:p w14:paraId="49011594" w14:textId="77777777" w:rsidR="00477F0F" w:rsidRPr="00BA56B7" w:rsidRDefault="00477F0F" w:rsidP="00A40360">
                  <w:pPr>
                    <w:pStyle w:val="Odstavecseseznamem"/>
                    <w:numPr>
                      <w:ilvl w:val="0"/>
                      <w:numId w:val="8"/>
                    </w:numPr>
                    <w:rPr>
                      <w:rFonts w:asciiTheme="minorHAnsi" w:hAnsiTheme="minorHAnsi" w:cstheme="minorHAnsi"/>
                      <w:sz w:val="22"/>
                    </w:rPr>
                  </w:pPr>
                  <w:r w:rsidRPr="00BA56B7">
                    <w:rPr>
                      <w:rFonts w:asciiTheme="minorHAnsi" w:hAnsiTheme="minorHAnsi" w:cstheme="minorHAnsi"/>
                      <w:sz w:val="22"/>
                    </w:rPr>
                    <w:t>Evidence faktur;</w:t>
                  </w:r>
                </w:p>
                <w:p w14:paraId="49A59845" w14:textId="77777777" w:rsidR="00477F0F" w:rsidRPr="00BA56B7" w:rsidRDefault="00477F0F" w:rsidP="00A40360">
                  <w:pPr>
                    <w:pStyle w:val="Odstavecseseznamem"/>
                    <w:numPr>
                      <w:ilvl w:val="0"/>
                      <w:numId w:val="8"/>
                    </w:numPr>
                    <w:rPr>
                      <w:rFonts w:asciiTheme="minorHAnsi" w:hAnsiTheme="minorHAnsi" w:cstheme="minorHAnsi"/>
                      <w:sz w:val="22"/>
                    </w:rPr>
                  </w:pPr>
                  <w:r w:rsidRPr="00BA56B7">
                    <w:rPr>
                      <w:rFonts w:asciiTheme="minorHAnsi" w:hAnsiTheme="minorHAnsi" w:cstheme="minorHAnsi"/>
                      <w:sz w:val="22"/>
                    </w:rPr>
                    <w:t>Účtování nebo přeúčtování skutečnosti;</w:t>
                  </w:r>
                </w:p>
                <w:p w14:paraId="70CF702C" w14:textId="77777777" w:rsidR="00477F0F" w:rsidRPr="00BA56B7" w:rsidRDefault="00477F0F" w:rsidP="00A40360">
                  <w:pPr>
                    <w:pStyle w:val="Odstavecseseznamem"/>
                    <w:numPr>
                      <w:ilvl w:val="0"/>
                      <w:numId w:val="8"/>
                    </w:numPr>
                    <w:rPr>
                      <w:rFonts w:asciiTheme="minorHAnsi" w:hAnsiTheme="minorHAnsi" w:cstheme="minorHAnsi"/>
                      <w:sz w:val="22"/>
                    </w:rPr>
                  </w:pPr>
                  <w:r w:rsidRPr="00BA56B7">
                    <w:rPr>
                      <w:rFonts w:asciiTheme="minorHAnsi" w:hAnsiTheme="minorHAnsi" w:cstheme="minorHAnsi"/>
                      <w:sz w:val="22"/>
                    </w:rPr>
                    <w:t>Zpracování nákupních požadavků nebo zpracování nákupních; objednávek/smluv/rámcových smluv;</w:t>
                  </w:r>
                </w:p>
                <w:p w14:paraId="610F3168" w14:textId="77777777" w:rsidR="00477F0F" w:rsidRPr="00BA56B7" w:rsidRDefault="00477F0F" w:rsidP="00A40360">
                  <w:pPr>
                    <w:pStyle w:val="Odstavecseseznamem"/>
                    <w:numPr>
                      <w:ilvl w:val="0"/>
                      <w:numId w:val="8"/>
                    </w:numPr>
                    <w:rPr>
                      <w:rFonts w:asciiTheme="minorHAnsi" w:hAnsiTheme="minorHAnsi" w:cstheme="minorHAnsi"/>
                      <w:sz w:val="22"/>
                    </w:rPr>
                  </w:pPr>
                  <w:r w:rsidRPr="00BA56B7">
                    <w:rPr>
                      <w:rFonts w:asciiTheme="minorHAnsi" w:hAnsiTheme="minorHAnsi" w:cstheme="minorHAnsi"/>
                      <w:sz w:val="22"/>
                    </w:rPr>
                    <w:t>Výkaznictví nebo PAP;</w:t>
                  </w:r>
                </w:p>
                <w:p w14:paraId="1EE75280" w14:textId="77777777" w:rsidR="00477F0F" w:rsidRPr="00BA56B7" w:rsidRDefault="00477F0F" w:rsidP="00A40360">
                  <w:pPr>
                    <w:pStyle w:val="Odstavecseseznamem"/>
                    <w:numPr>
                      <w:ilvl w:val="0"/>
                      <w:numId w:val="8"/>
                    </w:numPr>
                    <w:rPr>
                      <w:rFonts w:asciiTheme="minorHAnsi" w:hAnsiTheme="minorHAnsi" w:cstheme="minorHAnsi"/>
                      <w:sz w:val="22"/>
                    </w:rPr>
                  </w:pPr>
                  <w:r w:rsidRPr="00BA56B7">
                    <w:rPr>
                      <w:rFonts w:asciiTheme="minorHAnsi" w:hAnsiTheme="minorHAnsi" w:cstheme="minorHAnsi"/>
                      <w:sz w:val="22"/>
                    </w:rPr>
                    <w:t>Sklady, zařazování a vyřazování majetku/materiálu;</w:t>
                  </w:r>
                </w:p>
                <w:p w14:paraId="2B54CBAC" w14:textId="77777777" w:rsidR="00477F0F" w:rsidRPr="00BA56B7" w:rsidRDefault="00477F0F" w:rsidP="00A40360">
                  <w:pPr>
                    <w:pStyle w:val="Odstavecseseznamem"/>
                    <w:numPr>
                      <w:ilvl w:val="0"/>
                      <w:numId w:val="8"/>
                    </w:numPr>
                    <w:rPr>
                      <w:rFonts w:asciiTheme="minorHAnsi" w:hAnsiTheme="minorHAnsi" w:cstheme="minorHAnsi"/>
                      <w:sz w:val="22"/>
                    </w:rPr>
                  </w:pPr>
                  <w:r w:rsidRPr="00BA56B7">
                    <w:rPr>
                      <w:rFonts w:asciiTheme="minorHAnsi" w:hAnsiTheme="minorHAnsi" w:cstheme="minorHAnsi"/>
                      <w:sz w:val="22"/>
                    </w:rPr>
                    <w:t xml:space="preserve">Nesoulad aplikace s legislativními změnami, resp.  účinnou legislativou (legislativní změnou) závaznou pro OSS/PO zejména v oblasti státního rozpočtu, daní, finanční kontroly, správy příjmů a výdajů, platebního styku, účetnictví, výkaznictví, statistiky, majetku, GDPR, </w:t>
                  </w:r>
                  <w:proofErr w:type="spellStart"/>
                  <w:r w:rsidRPr="00BA56B7">
                    <w:rPr>
                      <w:rFonts w:asciiTheme="minorHAnsi" w:hAnsiTheme="minorHAnsi" w:cstheme="minorHAnsi"/>
                      <w:sz w:val="22"/>
                    </w:rPr>
                    <w:t>eIDAS</w:t>
                  </w:r>
                  <w:proofErr w:type="spellEnd"/>
                  <w:r w:rsidRPr="00BA56B7">
                    <w:rPr>
                      <w:rFonts w:asciiTheme="minorHAnsi" w:hAnsiTheme="minorHAnsi" w:cstheme="minorHAnsi"/>
                      <w:sz w:val="22"/>
                    </w:rPr>
                    <w:t>, KYBEZ, nákupu, veřejných zakázek nebo pravidly stanovenými Ministerstvem financí;</w:t>
                  </w:r>
                </w:p>
                <w:p w14:paraId="6F1650C9" w14:textId="77777777" w:rsidR="00477F0F" w:rsidRPr="00BA56B7" w:rsidRDefault="00477F0F" w:rsidP="00A40360">
                  <w:pPr>
                    <w:pStyle w:val="Odstavecseseznamem"/>
                    <w:numPr>
                      <w:ilvl w:val="0"/>
                      <w:numId w:val="8"/>
                    </w:numPr>
                    <w:rPr>
                      <w:rFonts w:asciiTheme="minorHAnsi" w:hAnsiTheme="minorHAnsi" w:cstheme="minorHAnsi"/>
                      <w:sz w:val="22"/>
                    </w:rPr>
                  </w:pPr>
                  <w:r w:rsidRPr="00BA56B7">
                    <w:rPr>
                      <w:rFonts w:asciiTheme="minorHAnsi" w:hAnsiTheme="minorHAnsi" w:cstheme="minorHAnsi"/>
                      <w:sz w:val="22"/>
                    </w:rPr>
                    <w:t>Bezpečné řízení práv a přístupů do aplikace;</w:t>
                  </w:r>
                </w:p>
                <w:p w14:paraId="46261DEA" w14:textId="77777777" w:rsidR="00477F0F" w:rsidRPr="00BA56B7" w:rsidRDefault="00477F0F" w:rsidP="00A40360">
                  <w:pPr>
                    <w:pStyle w:val="Odstavecseseznamem"/>
                    <w:numPr>
                      <w:ilvl w:val="0"/>
                      <w:numId w:val="8"/>
                    </w:numPr>
                    <w:rPr>
                      <w:rFonts w:asciiTheme="minorHAnsi" w:hAnsiTheme="minorHAnsi" w:cstheme="minorHAnsi"/>
                      <w:sz w:val="22"/>
                    </w:rPr>
                  </w:pPr>
                  <w:r w:rsidRPr="00BA56B7">
                    <w:rPr>
                      <w:rFonts w:asciiTheme="minorHAnsi" w:hAnsiTheme="minorHAnsi" w:cstheme="minorHAnsi"/>
                      <w:sz w:val="22"/>
                    </w:rPr>
                    <w:t>Vkládání dat, dělní řádků nebo generování dotazů;</w:t>
                  </w:r>
                </w:p>
                <w:p w14:paraId="3F566D41" w14:textId="77777777" w:rsidR="00477F0F" w:rsidRPr="00BA56B7" w:rsidRDefault="00477F0F" w:rsidP="00A40360">
                  <w:pPr>
                    <w:pStyle w:val="Odstavecseseznamem"/>
                    <w:numPr>
                      <w:ilvl w:val="0"/>
                      <w:numId w:val="8"/>
                    </w:numPr>
                    <w:rPr>
                      <w:rFonts w:asciiTheme="minorHAnsi" w:hAnsiTheme="minorHAnsi" w:cstheme="minorHAnsi"/>
                      <w:sz w:val="22"/>
                    </w:rPr>
                  </w:pPr>
                  <w:r w:rsidRPr="00BA56B7">
                    <w:rPr>
                      <w:rFonts w:asciiTheme="minorHAnsi" w:hAnsiTheme="minorHAnsi" w:cstheme="minorHAnsi"/>
                      <w:sz w:val="22"/>
                    </w:rPr>
                    <w:t>Zpracování daňového přiznání k DPH a kontrolního hlášení.</w:t>
                  </w:r>
                </w:p>
                <w:p w14:paraId="71AA28E2" w14:textId="77777777" w:rsidR="00477F0F" w:rsidRPr="00BA56B7" w:rsidRDefault="00477F0F" w:rsidP="00D57843">
                  <w:pPr>
                    <w:pStyle w:val="Odstavecseseznamem"/>
                    <w:ind w:left="0"/>
                    <w:rPr>
                      <w:rFonts w:asciiTheme="minorHAnsi" w:hAnsiTheme="minorHAnsi" w:cstheme="minorHAnsi"/>
                      <w:sz w:val="22"/>
                    </w:rPr>
                  </w:pPr>
                </w:p>
              </w:tc>
            </w:tr>
            <w:tr w:rsidR="00477F0F" w:rsidRPr="00BA56B7" w14:paraId="45B733F3" w14:textId="77777777" w:rsidTr="41E8D1D9">
              <w:tc>
                <w:tcPr>
                  <w:tcW w:w="869" w:type="dxa"/>
                </w:tcPr>
                <w:p w14:paraId="22FE7512" w14:textId="77777777" w:rsidR="00477F0F" w:rsidRPr="00BA56B7" w:rsidRDefault="00477F0F" w:rsidP="00D57843">
                  <w:pPr>
                    <w:pStyle w:val="Odstavecseseznamem"/>
                    <w:ind w:left="0"/>
                    <w:jc w:val="center"/>
                    <w:rPr>
                      <w:rFonts w:asciiTheme="minorHAnsi" w:hAnsiTheme="minorHAnsi" w:cstheme="minorHAnsi"/>
                      <w:sz w:val="22"/>
                    </w:rPr>
                  </w:pPr>
                  <w:r w:rsidRPr="00BA56B7">
                    <w:rPr>
                      <w:rFonts w:asciiTheme="minorHAnsi" w:hAnsiTheme="minorHAnsi" w:cstheme="minorHAnsi"/>
                      <w:sz w:val="22"/>
                    </w:rPr>
                    <w:t>4</w:t>
                  </w:r>
                </w:p>
              </w:tc>
              <w:tc>
                <w:tcPr>
                  <w:tcW w:w="7938" w:type="dxa"/>
                </w:tcPr>
                <w:p w14:paraId="16DE0943" w14:textId="77777777" w:rsidR="00477F0F" w:rsidRPr="00BA56B7" w:rsidRDefault="00477F0F" w:rsidP="00D57843">
                  <w:pPr>
                    <w:pStyle w:val="Odstavecseseznamem"/>
                    <w:ind w:left="0"/>
                    <w:rPr>
                      <w:rFonts w:asciiTheme="minorHAnsi" w:hAnsiTheme="minorHAnsi" w:cstheme="minorHAnsi"/>
                      <w:b/>
                      <w:sz w:val="22"/>
                    </w:rPr>
                  </w:pPr>
                  <w:r w:rsidRPr="00BA56B7">
                    <w:rPr>
                      <w:rFonts w:asciiTheme="minorHAnsi" w:hAnsiTheme="minorHAnsi" w:cstheme="minorHAnsi"/>
                      <w:b/>
                      <w:sz w:val="22"/>
                    </w:rPr>
                    <w:t>Minimální závažnost</w:t>
                  </w:r>
                </w:p>
                <w:p w14:paraId="5F15FB05" w14:textId="078F6006" w:rsidR="00477F0F" w:rsidRDefault="00BE4482" w:rsidP="00BE4482">
                  <w:pPr>
                    <w:ind w:firstLine="0"/>
                    <w:rPr>
                      <w:rFonts w:asciiTheme="minorHAnsi" w:hAnsiTheme="minorHAnsi" w:cstheme="minorHAnsi"/>
                    </w:rPr>
                  </w:pPr>
                  <w:r w:rsidRPr="00BE4482">
                    <w:rPr>
                      <w:rFonts w:asciiTheme="minorHAnsi" w:hAnsiTheme="minorHAnsi" w:cstheme="minorHAnsi"/>
                    </w:rPr>
                    <w:t>Incident, kter</w:t>
                  </w:r>
                  <w:r>
                    <w:rPr>
                      <w:rFonts w:asciiTheme="minorHAnsi" w:hAnsiTheme="minorHAnsi" w:cstheme="minorHAnsi"/>
                    </w:rPr>
                    <w:t>ý</w:t>
                  </w:r>
                  <w:r w:rsidRPr="00BE4482">
                    <w:rPr>
                      <w:rFonts w:asciiTheme="minorHAnsi" w:hAnsiTheme="minorHAnsi" w:cstheme="minorHAnsi"/>
                    </w:rPr>
                    <w:t xml:space="preserve"> svým charakterem nespadá do </w:t>
                  </w:r>
                  <w:r w:rsidR="001E0E6C">
                    <w:rPr>
                      <w:rFonts w:asciiTheme="minorHAnsi" w:hAnsiTheme="minorHAnsi" w:cstheme="minorHAnsi"/>
                    </w:rPr>
                    <w:t>priority</w:t>
                  </w:r>
                  <w:r w:rsidRPr="00BE4482">
                    <w:rPr>
                      <w:rFonts w:asciiTheme="minorHAnsi" w:hAnsiTheme="minorHAnsi" w:cstheme="minorHAnsi"/>
                    </w:rPr>
                    <w:t xml:space="preserve"> </w:t>
                  </w:r>
                  <w:r>
                    <w:rPr>
                      <w:rFonts w:asciiTheme="minorHAnsi" w:hAnsiTheme="minorHAnsi" w:cstheme="minorHAnsi"/>
                    </w:rPr>
                    <w:t>1, 2</w:t>
                  </w:r>
                  <w:r w:rsidRPr="00BE4482">
                    <w:rPr>
                      <w:rFonts w:asciiTheme="minorHAnsi" w:hAnsiTheme="minorHAnsi" w:cstheme="minorHAnsi"/>
                    </w:rPr>
                    <w:t xml:space="preserve"> nebo </w:t>
                  </w:r>
                  <w:r w:rsidR="001E0E6C">
                    <w:rPr>
                      <w:rFonts w:asciiTheme="minorHAnsi" w:hAnsiTheme="minorHAnsi" w:cstheme="minorHAnsi"/>
                    </w:rPr>
                    <w:t>3</w:t>
                  </w:r>
                  <w:r w:rsidRPr="00BE4482">
                    <w:rPr>
                      <w:rFonts w:asciiTheme="minorHAnsi" w:hAnsiTheme="minorHAnsi" w:cstheme="minorHAnsi"/>
                    </w:rPr>
                    <w:t xml:space="preserve">. Znamená snadno odstranitelné incidenty s minimálním dopadem na funkcionality či funkčnost </w:t>
                  </w:r>
                  <w:r w:rsidR="001E0E6C">
                    <w:rPr>
                      <w:rFonts w:asciiTheme="minorHAnsi" w:hAnsiTheme="minorHAnsi" w:cstheme="minorHAnsi"/>
                    </w:rPr>
                    <w:t>IFS</w:t>
                  </w:r>
                  <w:r w:rsidRPr="00BE4482">
                    <w:rPr>
                      <w:rFonts w:asciiTheme="minorHAnsi" w:hAnsiTheme="minorHAnsi" w:cstheme="minorHAnsi"/>
                    </w:rPr>
                    <w:t xml:space="preserve"> nebo jeho části.</w:t>
                  </w:r>
                </w:p>
                <w:p w14:paraId="4D298E3D" w14:textId="390FE74E" w:rsidR="00DD6574" w:rsidRPr="00561F3C" w:rsidRDefault="00DD6574" w:rsidP="00561F3C">
                  <w:pPr>
                    <w:ind w:firstLine="0"/>
                    <w:rPr>
                      <w:rFonts w:asciiTheme="minorHAnsi" w:hAnsiTheme="minorHAnsi" w:cstheme="minorHAnsi"/>
                    </w:rPr>
                  </w:pPr>
                  <w:r>
                    <w:rPr>
                      <w:rFonts w:asciiTheme="minorHAnsi" w:hAnsiTheme="minorHAnsi" w:cstheme="minorHAnsi"/>
                    </w:rPr>
                    <w:t>Např.</w:t>
                  </w:r>
                </w:p>
                <w:p w14:paraId="694BEB0C" w14:textId="77777777" w:rsidR="00477F0F" w:rsidRPr="00BA56B7" w:rsidRDefault="00477F0F" w:rsidP="00A40360">
                  <w:pPr>
                    <w:pStyle w:val="Odstavecseseznamem"/>
                    <w:numPr>
                      <w:ilvl w:val="0"/>
                      <w:numId w:val="9"/>
                    </w:numPr>
                    <w:rPr>
                      <w:rFonts w:asciiTheme="minorHAnsi" w:hAnsiTheme="minorHAnsi" w:cstheme="minorHAnsi"/>
                      <w:sz w:val="22"/>
                    </w:rPr>
                  </w:pPr>
                  <w:r w:rsidRPr="00BA56B7">
                    <w:rPr>
                      <w:rFonts w:asciiTheme="minorHAnsi" w:hAnsiTheme="minorHAnsi" w:cstheme="minorHAnsi"/>
                      <w:sz w:val="22"/>
                    </w:rPr>
                    <w:lastRenderedPageBreak/>
                    <w:t xml:space="preserve">Kosmetické vady, které nemají vliv na funkčnost aplikace; </w:t>
                  </w:r>
                </w:p>
                <w:p w14:paraId="20850B58" w14:textId="77777777" w:rsidR="00477F0F" w:rsidRPr="00BA56B7" w:rsidRDefault="00477F0F" w:rsidP="00A40360">
                  <w:pPr>
                    <w:pStyle w:val="Odstavecseseznamem"/>
                    <w:numPr>
                      <w:ilvl w:val="0"/>
                      <w:numId w:val="9"/>
                    </w:numPr>
                    <w:rPr>
                      <w:rFonts w:asciiTheme="minorHAnsi" w:hAnsiTheme="minorHAnsi" w:cstheme="minorHAnsi"/>
                      <w:sz w:val="22"/>
                    </w:rPr>
                  </w:pPr>
                  <w:r w:rsidRPr="00BA56B7">
                    <w:rPr>
                      <w:rFonts w:asciiTheme="minorHAnsi" w:hAnsiTheme="minorHAnsi" w:cstheme="minorHAnsi"/>
                      <w:sz w:val="22"/>
                    </w:rPr>
                    <w:t>Požadavek na změnu nebo opravu funkcionality procesu Objednatele nevyvolaný legislativní změnou;</w:t>
                  </w:r>
                </w:p>
                <w:p w14:paraId="4DB112DD" w14:textId="77777777" w:rsidR="00477F0F" w:rsidRDefault="00477F0F" w:rsidP="00A40360">
                  <w:pPr>
                    <w:pStyle w:val="Odstavecseseznamem"/>
                    <w:numPr>
                      <w:ilvl w:val="0"/>
                      <w:numId w:val="9"/>
                    </w:numPr>
                    <w:rPr>
                      <w:rFonts w:asciiTheme="minorHAnsi" w:hAnsiTheme="minorHAnsi" w:cstheme="minorHAnsi"/>
                      <w:sz w:val="22"/>
                    </w:rPr>
                  </w:pPr>
                  <w:r w:rsidRPr="00BA56B7">
                    <w:rPr>
                      <w:rFonts w:asciiTheme="minorHAnsi" w:hAnsiTheme="minorHAnsi" w:cstheme="minorHAnsi"/>
                      <w:sz w:val="22"/>
                    </w:rPr>
                    <w:t>Opravy slovníků a chyby překladů.</w:t>
                  </w:r>
                </w:p>
                <w:p w14:paraId="2B10FC99" w14:textId="27D46E6B" w:rsidR="00DD6574" w:rsidRPr="00561F3C" w:rsidRDefault="00DD6574" w:rsidP="00F31066">
                  <w:pPr>
                    <w:ind w:firstLine="0"/>
                    <w:rPr>
                      <w:rFonts w:asciiTheme="minorHAnsi" w:hAnsiTheme="minorHAnsi" w:cstheme="minorHAnsi"/>
                    </w:rPr>
                  </w:pPr>
                  <w:r w:rsidRPr="41E8D1D9">
                    <w:rPr>
                      <w:rFonts w:asciiTheme="minorHAnsi" w:hAnsiTheme="minorHAnsi" w:cstheme="minorBidi"/>
                    </w:rPr>
                    <w:t>Případně jde o situace, kdy je potenciálně narušena bezpečnost IT služeb</w:t>
                  </w:r>
                  <w:r w:rsidR="00F31066">
                    <w:rPr>
                      <w:rFonts w:asciiTheme="minorHAnsi" w:hAnsiTheme="minorHAnsi" w:cstheme="minorBidi"/>
                    </w:rPr>
                    <w:t xml:space="preserve"> a současně se zařazením do této priority 4 souhlasí Pracovní skupina k IFS nebo Manažer KB (v opačném případě se zařazuje do priority 3, pokud nemá být zařazena do priority 1 nebo 2)</w:t>
                  </w:r>
                  <w:r w:rsidRPr="41E8D1D9">
                    <w:rPr>
                      <w:rFonts w:asciiTheme="minorHAnsi" w:hAnsiTheme="minorHAnsi" w:cstheme="minorBidi"/>
                    </w:rPr>
                    <w:t>.</w:t>
                  </w:r>
                </w:p>
              </w:tc>
            </w:tr>
          </w:tbl>
          <w:p w14:paraId="2050DE3A" w14:textId="77777777" w:rsidR="00477F0F" w:rsidRPr="00BA56B7" w:rsidRDefault="00477F0F" w:rsidP="00D57843">
            <w:pPr>
              <w:pStyle w:val="Odstavecseseznamem"/>
              <w:rPr>
                <w:rFonts w:asciiTheme="minorHAnsi" w:hAnsiTheme="minorHAnsi" w:cstheme="minorHAnsi"/>
                <w:sz w:val="22"/>
              </w:rPr>
            </w:pPr>
          </w:p>
          <w:p w14:paraId="596A0E97" w14:textId="77777777" w:rsidR="00477F0F" w:rsidRPr="00BA56B7" w:rsidRDefault="00477F0F" w:rsidP="00FF5036">
            <w:pPr>
              <w:tabs>
                <w:tab w:val="center" w:pos="2820"/>
              </w:tabs>
              <w:ind w:left="178" w:firstLine="0"/>
              <w:jc w:val="left"/>
              <w:rPr>
                <w:rFonts w:asciiTheme="minorHAnsi" w:hAnsiTheme="minorHAnsi" w:cstheme="minorHAnsi"/>
              </w:rPr>
            </w:pPr>
            <w:r w:rsidRPr="00BA56B7">
              <w:rPr>
                <w:rFonts w:asciiTheme="minorHAnsi" w:hAnsiTheme="minorHAnsi" w:cstheme="minorHAnsi"/>
              </w:rPr>
              <w:t>Poskytovatel poskytne slevu z ceny služby</w:t>
            </w:r>
            <w:r w:rsidR="006808C4" w:rsidRPr="00BA56B7">
              <w:rPr>
                <w:rFonts w:asciiTheme="minorHAnsi" w:hAnsiTheme="minorHAnsi" w:cstheme="minorHAnsi"/>
              </w:rPr>
              <w:t xml:space="preserve"> KL005</w:t>
            </w:r>
            <w:r w:rsidRPr="00BA56B7">
              <w:rPr>
                <w:rFonts w:asciiTheme="minorHAnsi" w:hAnsiTheme="minorHAnsi" w:cstheme="minorHAnsi"/>
              </w:rPr>
              <w:t xml:space="preserve"> při výskytu priorit 1 až 3 dle následujícího plnění Dostupnosti služby:</w:t>
            </w:r>
            <w:r w:rsidRPr="00BA56B7">
              <w:rPr>
                <w:rFonts w:asciiTheme="minorHAnsi" w:hAnsiTheme="minorHAnsi" w:cstheme="minorHAnsi"/>
              </w:rPr>
              <w:br/>
              <w:t xml:space="preserve">Splněno                  </w:t>
            </w:r>
            <w:proofErr w:type="gramStart"/>
            <w:r w:rsidRPr="00BA56B7">
              <w:rPr>
                <w:rFonts w:asciiTheme="minorHAnsi" w:hAnsiTheme="minorHAnsi" w:cstheme="minorHAnsi"/>
              </w:rPr>
              <w:t>DS &gt;</w:t>
            </w:r>
            <w:proofErr w:type="gramEnd"/>
            <w:r w:rsidRPr="00BA56B7">
              <w:rPr>
                <w:rFonts w:asciiTheme="minorHAnsi" w:hAnsiTheme="minorHAnsi" w:cstheme="minorHAnsi"/>
              </w:rPr>
              <w:t>= 95 %</w:t>
            </w:r>
          </w:p>
          <w:p w14:paraId="54BEA78C" w14:textId="77777777" w:rsidR="00477F0F" w:rsidRPr="00BA56B7" w:rsidRDefault="00477F0F" w:rsidP="00FF5036">
            <w:pPr>
              <w:ind w:left="178" w:firstLine="0"/>
              <w:jc w:val="left"/>
              <w:rPr>
                <w:rFonts w:asciiTheme="minorHAnsi" w:hAnsiTheme="minorHAnsi" w:cstheme="minorHAnsi"/>
              </w:rPr>
            </w:pPr>
            <w:r w:rsidRPr="00BA56B7">
              <w:rPr>
                <w:rFonts w:asciiTheme="minorHAnsi" w:hAnsiTheme="minorHAnsi" w:cstheme="minorHAnsi"/>
              </w:rPr>
              <w:t xml:space="preserve">Akceptováno         95,0 </w:t>
            </w:r>
            <w:proofErr w:type="gramStart"/>
            <w:r w:rsidRPr="00BA56B7">
              <w:rPr>
                <w:rFonts w:asciiTheme="minorHAnsi" w:hAnsiTheme="minorHAnsi" w:cstheme="minorHAnsi"/>
              </w:rPr>
              <w:t>&lt; DS</w:t>
            </w:r>
            <w:proofErr w:type="gramEnd"/>
            <w:r w:rsidRPr="00BA56B7">
              <w:rPr>
                <w:rFonts w:asciiTheme="minorHAnsi" w:hAnsiTheme="minorHAnsi" w:cstheme="minorHAnsi"/>
              </w:rPr>
              <w:t xml:space="preserve"> &lt;= 90 %</w:t>
            </w:r>
          </w:p>
          <w:p w14:paraId="312E86E5" w14:textId="77777777" w:rsidR="00477F0F" w:rsidRPr="00BA56B7" w:rsidRDefault="00477F0F" w:rsidP="00FF5036">
            <w:pPr>
              <w:ind w:left="178" w:firstLine="0"/>
              <w:jc w:val="left"/>
              <w:rPr>
                <w:rFonts w:asciiTheme="minorHAnsi" w:hAnsiTheme="minorHAnsi" w:cstheme="minorHAnsi"/>
              </w:rPr>
            </w:pPr>
            <w:r w:rsidRPr="00BA56B7">
              <w:rPr>
                <w:rFonts w:asciiTheme="minorHAnsi" w:hAnsiTheme="minorHAnsi" w:cstheme="minorHAnsi"/>
              </w:rPr>
              <w:t xml:space="preserve">Nesplněno             DS = méně než 90% - zde pak je za každé celé % pod 90% snížena platba o 2% z měsíční částky za službu </w:t>
            </w:r>
            <w:r w:rsidR="006808C4" w:rsidRPr="00BA56B7">
              <w:rPr>
                <w:rFonts w:asciiTheme="minorHAnsi" w:hAnsiTheme="minorHAnsi" w:cstheme="minorHAnsi"/>
              </w:rPr>
              <w:t>KL00</w:t>
            </w:r>
            <w:r w:rsidRPr="00BA56B7">
              <w:rPr>
                <w:rFonts w:asciiTheme="minorHAnsi" w:hAnsiTheme="minorHAnsi" w:cstheme="minorHAnsi"/>
              </w:rPr>
              <w:t xml:space="preserve">4 maximálně do výše 100% ceny služby </w:t>
            </w:r>
            <w:r w:rsidR="006808C4" w:rsidRPr="00BA56B7">
              <w:rPr>
                <w:rFonts w:asciiTheme="minorHAnsi" w:hAnsiTheme="minorHAnsi" w:cstheme="minorHAnsi"/>
              </w:rPr>
              <w:t>K</w:t>
            </w:r>
            <w:r w:rsidRPr="00BA56B7">
              <w:rPr>
                <w:rFonts w:asciiTheme="minorHAnsi" w:hAnsiTheme="minorHAnsi" w:cstheme="minorHAnsi"/>
              </w:rPr>
              <w:t>L</w:t>
            </w:r>
            <w:r w:rsidR="006808C4" w:rsidRPr="00BA56B7">
              <w:rPr>
                <w:rFonts w:asciiTheme="minorHAnsi" w:hAnsiTheme="minorHAnsi" w:cstheme="minorHAnsi"/>
              </w:rPr>
              <w:t>0</w:t>
            </w:r>
            <w:r w:rsidRPr="00BA56B7">
              <w:rPr>
                <w:rFonts w:asciiTheme="minorHAnsi" w:hAnsiTheme="minorHAnsi" w:cstheme="minorHAnsi"/>
              </w:rPr>
              <w:t>05 za sledované období.</w:t>
            </w:r>
          </w:p>
          <w:p w14:paraId="0100A591" w14:textId="77777777" w:rsidR="00477F0F" w:rsidRPr="00BA56B7" w:rsidRDefault="00477F0F" w:rsidP="00D57843">
            <w:pPr>
              <w:rPr>
                <w:rFonts w:asciiTheme="minorHAnsi" w:hAnsiTheme="minorHAnsi" w:cstheme="minorHAnsi"/>
              </w:rPr>
            </w:pPr>
          </w:p>
          <w:p w14:paraId="10DC5843" w14:textId="77777777" w:rsidR="00477F0F" w:rsidRPr="00B64E47" w:rsidRDefault="00477F0F" w:rsidP="00D57843">
            <w:pPr>
              <w:pStyle w:val="Odstavecseseznamem"/>
              <w:rPr>
                <w:rFonts w:asciiTheme="minorHAnsi" w:hAnsiTheme="minorHAnsi" w:cstheme="minorHAnsi"/>
                <w:sz w:val="18"/>
                <w:szCs w:val="18"/>
              </w:rPr>
            </w:pPr>
            <m:oMathPara>
              <m:oMath>
                <m:r>
                  <w:rPr>
                    <w:rFonts w:ascii="Cambria Math" w:hAnsi="Cambria Math" w:cstheme="minorHAnsi"/>
                    <w:sz w:val="18"/>
                    <w:szCs w:val="18"/>
                  </w:rPr>
                  <m:t xml:space="preserve">Dostupnost služby </m:t>
                </m:r>
                <m:d>
                  <m:dPr>
                    <m:begChr m:val="["/>
                    <m:endChr m:val="]"/>
                    <m:ctrlPr>
                      <w:rPr>
                        <w:rFonts w:ascii="Cambria Math" w:hAnsi="Cambria Math" w:cstheme="minorHAnsi"/>
                        <w:i/>
                        <w:sz w:val="18"/>
                        <w:szCs w:val="18"/>
                      </w:rPr>
                    </m:ctrlPr>
                  </m:dPr>
                  <m:e>
                    <m:r>
                      <w:rPr>
                        <w:rFonts w:ascii="Cambria Math" w:hAnsi="Cambria Math" w:cstheme="minorHAnsi"/>
                        <w:sz w:val="18"/>
                        <w:szCs w:val="18"/>
                      </w:rPr>
                      <m:t>DS</m:t>
                    </m:r>
                  </m:e>
                </m:d>
                <m:r>
                  <w:rPr>
                    <w:rFonts w:ascii="Cambria Math" w:hAnsi="Cambria Math" w:cstheme="minorHAnsi"/>
                    <w:sz w:val="18"/>
                    <w:szCs w:val="18"/>
                  </w:rPr>
                  <m:t xml:space="preserve"> </m:t>
                </m:r>
                <m:d>
                  <m:dPr>
                    <m:ctrlPr>
                      <w:rPr>
                        <w:rFonts w:ascii="Cambria Math" w:hAnsi="Cambria Math" w:cstheme="minorHAnsi"/>
                        <w:i/>
                        <w:sz w:val="18"/>
                        <w:szCs w:val="18"/>
                      </w:rPr>
                    </m:ctrlPr>
                  </m:dPr>
                  <m:e>
                    <m:r>
                      <w:rPr>
                        <w:rFonts w:ascii="Cambria Math" w:hAnsi="Cambria Math" w:cstheme="minorHAnsi"/>
                        <w:sz w:val="18"/>
                        <w:szCs w:val="18"/>
                      </w:rPr>
                      <m:t>v %</m:t>
                    </m:r>
                  </m:e>
                </m:d>
                <m:r>
                  <w:rPr>
                    <w:rFonts w:ascii="Cambria Math" w:hAnsi="Cambria Math" w:cstheme="minorHAnsi"/>
                    <w:sz w:val="18"/>
                    <w:szCs w:val="18"/>
                  </w:rPr>
                  <m:t xml:space="preserve">= </m:t>
                </m:r>
                <m:f>
                  <m:fPr>
                    <m:ctrlPr>
                      <w:rPr>
                        <w:rFonts w:ascii="Cambria Math" w:hAnsi="Cambria Math" w:cstheme="minorHAnsi"/>
                        <w:i/>
                        <w:sz w:val="18"/>
                        <w:szCs w:val="18"/>
                      </w:rPr>
                    </m:ctrlPr>
                  </m:fPr>
                  <m:num>
                    <m:r>
                      <w:rPr>
                        <w:rFonts w:ascii="Cambria Math" w:hAnsi="Cambria Math" w:cstheme="minorHAnsi"/>
                        <w:sz w:val="18"/>
                        <w:szCs w:val="18"/>
                      </w:rPr>
                      <m:t xml:space="preserve">MPD </m:t>
                    </m:r>
                    <m:d>
                      <m:dPr>
                        <m:ctrlPr>
                          <w:rPr>
                            <w:rFonts w:ascii="Cambria Math" w:hAnsi="Cambria Math" w:cstheme="minorHAnsi"/>
                            <w:i/>
                            <w:sz w:val="18"/>
                            <w:szCs w:val="18"/>
                          </w:rPr>
                        </m:ctrlPr>
                      </m:dPr>
                      <m:e>
                        <m:r>
                          <w:rPr>
                            <w:rFonts w:ascii="Cambria Math" w:hAnsi="Cambria Math" w:cstheme="minorHAnsi"/>
                            <w:sz w:val="18"/>
                            <w:szCs w:val="18"/>
                          </w:rPr>
                          <m:t>v hod</m:t>
                        </m:r>
                      </m:e>
                    </m:d>
                    <m:r>
                      <w:rPr>
                        <w:rFonts w:ascii="Cambria Math" w:hAnsi="Cambria Math" w:cstheme="minorHAnsi"/>
                        <w:sz w:val="18"/>
                        <w:szCs w:val="18"/>
                      </w:rPr>
                      <m:t>-DPS(v hod)</m:t>
                    </m:r>
                  </m:num>
                  <m:den>
                    <m:r>
                      <w:rPr>
                        <w:rFonts w:ascii="Cambria Math" w:hAnsi="Cambria Math" w:cstheme="minorHAnsi"/>
                        <w:sz w:val="18"/>
                        <w:szCs w:val="18"/>
                      </w:rPr>
                      <m:t>MPD</m:t>
                    </m:r>
                  </m:den>
                </m:f>
              </m:oMath>
            </m:oMathPara>
          </w:p>
          <w:p w14:paraId="33CC236E" w14:textId="77777777" w:rsidR="00477F0F" w:rsidRPr="00BA56B7" w:rsidRDefault="00477F0F" w:rsidP="00D57843">
            <w:pPr>
              <w:pStyle w:val="Odstavecseseznamem"/>
              <w:rPr>
                <w:rFonts w:asciiTheme="minorHAnsi" w:hAnsiTheme="minorHAnsi" w:cstheme="minorHAnsi"/>
                <w:sz w:val="22"/>
              </w:rPr>
            </w:pPr>
          </w:p>
          <w:p w14:paraId="39780036" w14:textId="77777777" w:rsidR="00477F0F" w:rsidRPr="00BA56B7" w:rsidRDefault="00477F0F" w:rsidP="00B64E47">
            <w:pPr>
              <w:ind w:firstLine="0"/>
              <w:rPr>
                <w:rFonts w:asciiTheme="minorHAnsi" w:hAnsiTheme="minorHAnsi" w:cstheme="minorHAnsi"/>
              </w:rPr>
            </w:pPr>
            <w:r w:rsidRPr="00BA56B7">
              <w:rPr>
                <w:rFonts w:asciiTheme="minorHAnsi" w:hAnsiTheme="minorHAnsi" w:cstheme="minorHAnsi"/>
                <w:b/>
              </w:rPr>
              <w:t xml:space="preserve">MPD </w:t>
            </w:r>
            <w:r w:rsidRPr="00BA56B7">
              <w:rPr>
                <w:rFonts w:asciiTheme="minorHAnsi" w:hAnsiTheme="minorHAnsi" w:cstheme="minorHAnsi"/>
              </w:rPr>
              <w:t>– Měsíční Provozní Doba je součtem hodin Rozsahu zaručeného provozu služby za jednotlivé pracovní dny měsíce ponížená o dobu povolených provozních odstávek, pokud jsou v průběhu Rozsahu zaručeného provozu služby. Měrnou jednotkou je hod.</w:t>
            </w:r>
          </w:p>
          <w:p w14:paraId="4BACFBDF" w14:textId="77777777" w:rsidR="00477F0F" w:rsidRPr="00BA56B7" w:rsidRDefault="00477F0F" w:rsidP="00D57843">
            <w:pPr>
              <w:rPr>
                <w:rFonts w:asciiTheme="minorHAnsi" w:hAnsiTheme="minorHAnsi" w:cstheme="minorHAnsi"/>
                <w:b/>
              </w:rPr>
            </w:pPr>
          </w:p>
          <w:p w14:paraId="46477533" w14:textId="77777777" w:rsidR="00477F0F" w:rsidRPr="00BA56B7" w:rsidRDefault="00477F0F" w:rsidP="00B64E47">
            <w:pPr>
              <w:ind w:firstLine="0"/>
              <w:rPr>
                <w:rFonts w:asciiTheme="minorHAnsi" w:hAnsiTheme="minorHAnsi" w:cstheme="minorHAnsi"/>
              </w:rPr>
            </w:pPr>
            <w:r w:rsidRPr="00BA56B7">
              <w:rPr>
                <w:rFonts w:asciiTheme="minorHAnsi" w:hAnsiTheme="minorHAnsi" w:cstheme="minorHAnsi"/>
                <w:b/>
              </w:rPr>
              <w:t>DPS</w:t>
            </w:r>
            <w:r w:rsidRPr="00BA56B7">
              <w:rPr>
                <w:rFonts w:asciiTheme="minorHAnsi" w:hAnsiTheme="minorHAnsi" w:cstheme="minorHAnsi"/>
              </w:rPr>
              <w:t xml:space="preserve"> – Doba Překročení SLA – je součtem časů o které byly překročeny SLA parametry tiketů s prioritou 1, 2 a 3. V případě souběhu několika tiketů je do DPS započítáván vždy jen jeden tiket ve zpoždění, a to tiket s vyšší prioritou. Do DPS jsou doby překročení u tiketů s prioritou 1 s váhou (tzn. násobkem) 1, u tiketů s prioritou 2 s váhou (tzn. násobkem) 0,5 a u tiketů s prioritou 3 s váhou (tzn. násobkem) 0,25.</w:t>
            </w:r>
          </w:p>
          <w:p w14:paraId="3E68018A" w14:textId="77777777" w:rsidR="00477F0F" w:rsidRPr="00BA56B7" w:rsidRDefault="00477F0F" w:rsidP="00D57843">
            <w:pPr>
              <w:rPr>
                <w:rFonts w:asciiTheme="minorHAnsi" w:hAnsiTheme="minorHAnsi" w:cstheme="minorHAnsi"/>
              </w:rPr>
            </w:pPr>
          </w:p>
          <w:p w14:paraId="370FE712" w14:textId="77777777" w:rsidR="00477F0F" w:rsidRPr="00BA56B7" w:rsidRDefault="00477F0F" w:rsidP="00B64E47">
            <w:pPr>
              <w:ind w:firstLine="0"/>
              <w:rPr>
                <w:rFonts w:asciiTheme="minorHAnsi" w:hAnsiTheme="minorHAnsi" w:cstheme="minorHAnsi"/>
              </w:rPr>
            </w:pPr>
            <w:r w:rsidRPr="00BA56B7">
              <w:rPr>
                <w:rFonts w:asciiTheme="minorHAnsi" w:hAnsiTheme="minorHAnsi" w:cstheme="minorHAnsi"/>
              </w:rPr>
              <w:t xml:space="preserve">Výskyt priority 4 v plnění služby </w:t>
            </w:r>
            <w:r w:rsidR="00C01CE6" w:rsidRPr="00BA56B7">
              <w:rPr>
                <w:rFonts w:asciiTheme="minorHAnsi" w:hAnsiTheme="minorHAnsi" w:cstheme="minorHAnsi"/>
              </w:rPr>
              <w:t>K</w:t>
            </w:r>
            <w:r w:rsidRPr="00BA56B7">
              <w:rPr>
                <w:rFonts w:asciiTheme="minorHAnsi" w:hAnsiTheme="minorHAnsi" w:cstheme="minorHAnsi"/>
              </w:rPr>
              <w:t>L0</w:t>
            </w:r>
            <w:r w:rsidR="00C01CE6" w:rsidRPr="00BA56B7">
              <w:rPr>
                <w:rFonts w:asciiTheme="minorHAnsi" w:hAnsiTheme="minorHAnsi" w:cstheme="minorHAnsi"/>
              </w:rPr>
              <w:t>0</w:t>
            </w:r>
            <w:r w:rsidRPr="00BA56B7">
              <w:rPr>
                <w:rFonts w:asciiTheme="minorHAnsi" w:hAnsiTheme="minorHAnsi" w:cstheme="minorHAnsi"/>
              </w:rPr>
              <w:t>5 není předmětem jakýchkoliv slev.</w:t>
            </w:r>
          </w:p>
        </w:tc>
      </w:tr>
      <w:tr w:rsidR="00477F0F" w:rsidRPr="00BA56B7" w14:paraId="26A8DB30" w14:textId="77777777" w:rsidTr="41E8D1D9">
        <w:tc>
          <w:tcPr>
            <w:tcW w:w="9634" w:type="dxa"/>
            <w:gridSpan w:val="6"/>
            <w:shd w:val="clear" w:color="auto" w:fill="FFF2CC" w:themeFill="accent4" w:themeFillTint="33"/>
          </w:tcPr>
          <w:p w14:paraId="15F30238" w14:textId="77777777" w:rsidR="00477F0F" w:rsidRPr="00BA56B7" w:rsidRDefault="00477F0F" w:rsidP="00D57843">
            <w:pPr>
              <w:rPr>
                <w:rFonts w:asciiTheme="minorHAnsi" w:hAnsiTheme="minorHAnsi" w:cstheme="minorHAnsi"/>
              </w:rPr>
            </w:pPr>
            <w:r w:rsidRPr="00BA56B7">
              <w:rPr>
                <w:rFonts w:asciiTheme="minorHAnsi" w:hAnsiTheme="minorHAnsi" w:cstheme="minorHAnsi"/>
              </w:rPr>
              <w:lastRenderedPageBreak/>
              <w:t>Plánované odstávky</w:t>
            </w:r>
          </w:p>
        </w:tc>
      </w:tr>
      <w:tr w:rsidR="00477F0F" w:rsidRPr="00BA56B7" w14:paraId="51590917" w14:textId="77777777" w:rsidTr="41E8D1D9">
        <w:tc>
          <w:tcPr>
            <w:tcW w:w="9634" w:type="dxa"/>
            <w:gridSpan w:val="6"/>
            <w:shd w:val="clear" w:color="auto" w:fill="FFFFFF" w:themeFill="background1"/>
          </w:tcPr>
          <w:p w14:paraId="36ED86CC" w14:textId="77777777" w:rsidR="00477F0F" w:rsidRPr="00BA56B7" w:rsidRDefault="00477F0F" w:rsidP="00D57843">
            <w:pPr>
              <w:rPr>
                <w:rFonts w:asciiTheme="minorHAnsi" w:hAnsiTheme="minorHAnsi" w:cstheme="minorHAnsi"/>
              </w:rPr>
            </w:pPr>
            <w:r w:rsidRPr="00BA56B7">
              <w:rPr>
                <w:rFonts w:asciiTheme="minorHAnsi" w:hAnsiTheme="minorHAnsi" w:cstheme="minorHAnsi"/>
              </w:rPr>
              <w:t>Každou středu 22:00 až čtvrtek 05:00</w:t>
            </w:r>
          </w:p>
        </w:tc>
      </w:tr>
      <w:tr w:rsidR="00477F0F" w:rsidRPr="00BA56B7" w14:paraId="6A6717B9" w14:textId="77777777" w:rsidTr="41E8D1D9">
        <w:tc>
          <w:tcPr>
            <w:tcW w:w="2552" w:type="dxa"/>
            <w:shd w:val="clear" w:color="auto" w:fill="E7E6E6" w:themeFill="background2"/>
          </w:tcPr>
          <w:p w14:paraId="5FBE8E0C" w14:textId="77777777" w:rsidR="00477F0F" w:rsidRPr="00BA56B7" w:rsidRDefault="00477F0F" w:rsidP="00D57843">
            <w:pPr>
              <w:jc w:val="center"/>
              <w:rPr>
                <w:rFonts w:asciiTheme="minorHAnsi" w:hAnsiTheme="minorHAnsi" w:cstheme="minorHAnsi"/>
              </w:rPr>
            </w:pPr>
            <w:r w:rsidRPr="00BA56B7">
              <w:rPr>
                <w:rFonts w:asciiTheme="minorHAnsi" w:hAnsiTheme="minorHAnsi" w:cstheme="minorHAnsi"/>
              </w:rPr>
              <w:t>Počet uživatelů současně pracujících</w:t>
            </w:r>
          </w:p>
        </w:tc>
        <w:tc>
          <w:tcPr>
            <w:tcW w:w="7082" w:type="dxa"/>
            <w:gridSpan w:val="5"/>
            <w:shd w:val="clear" w:color="auto" w:fill="E7E6E6" w:themeFill="background2"/>
            <w:vAlign w:val="center"/>
          </w:tcPr>
          <w:p w14:paraId="2C5C4245" w14:textId="77777777" w:rsidR="00477F0F" w:rsidRPr="00BA56B7" w:rsidRDefault="00477F0F" w:rsidP="00D57843">
            <w:pPr>
              <w:rPr>
                <w:rFonts w:asciiTheme="minorHAnsi" w:hAnsiTheme="minorHAnsi" w:cstheme="minorHAnsi"/>
              </w:rPr>
            </w:pPr>
            <w:r w:rsidRPr="00BA56B7">
              <w:rPr>
                <w:rFonts w:asciiTheme="minorHAnsi" w:hAnsiTheme="minorHAnsi" w:cstheme="minorHAnsi"/>
              </w:rPr>
              <w:t>Skupina uživatelů</w:t>
            </w:r>
          </w:p>
        </w:tc>
      </w:tr>
      <w:tr w:rsidR="00477F0F" w:rsidRPr="00BA56B7" w14:paraId="749E1E38" w14:textId="77777777" w:rsidTr="41E8D1D9">
        <w:tc>
          <w:tcPr>
            <w:tcW w:w="2552" w:type="dxa"/>
          </w:tcPr>
          <w:p w14:paraId="1005F910" w14:textId="77777777" w:rsidR="00477F0F" w:rsidRPr="00BA56B7" w:rsidRDefault="00477F0F" w:rsidP="00D57843">
            <w:pPr>
              <w:jc w:val="center"/>
              <w:rPr>
                <w:rFonts w:asciiTheme="minorHAnsi" w:hAnsiTheme="minorHAnsi" w:cstheme="minorHAnsi"/>
              </w:rPr>
            </w:pPr>
            <w:r w:rsidRPr="00BA56B7">
              <w:rPr>
                <w:rFonts w:asciiTheme="minorHAnsi" w:hAnsiTheme="minorHAnsi" w:cstheme="minorHAnsi"/>
              </w:rPr>
              <w:t>100</w:t>
            </w:r>
          </w:p>
        </w:tc>
        <w:tc>
          <w:tcPr>
            <w:tcW w:w="7082" w:type="dxa"/>
            <w:gridSpan w:val="5"/>
          </w:tcPr>
          <w:p w14:paraId="5030A105" w14:textId="77777777" w:rsidR="00477F0F" w:rsidRPr="00BA56B7" w:rsidRDefault="00477F0F" w:rsidP="002D0EAA">
            <w:pPr>
              <w:ind w:firstLine="0"/>
              <w:rPr>
                <w:rFonts w:asciiTheme="minorHAnsi" w:hAnsiTheme="minorHAnsi" w:cstheme="minorHAnsi"/>
              </w:rPr>
            </w:pPr>
            <w:r w:rsidRPr="00BA56B7">
              <w:rPr>
                <w:rFonts w:asciiTheme="minorHAnsi" w:hAnsiTheme="minorHAnsi" w:cstheme="minorHAnsi"/>
              </w:rPr>
              <w:t>Uživatelé systému IFS na MD a jeho OSS a PO pracující se systémem IFS aktivně (vkládání a editace dat)</w:t>
            </w:r>
          </w:p>
        </w:tc>
      </w:tr>
      <w:tr w:rsidR="00477F0F" w:rsidRPr="00BA56B7" w14:paraId="788D714E" w14:textId="77777777" w:rsidTr="41E8D1D9">
        <w:tc>
          <w:tcPr>
            <w:tcW w:w="2552" w:type="dxa"/>
          </w:tcPr>
          <w:p w14:paraId="70FA4FA3" w14:textId="77777777" w:rsidR="00477F0F" w:rsidRPr="00BA56B7" w:rsidRDefault="00477F0F" w:rsidP="00D57843">
            <w:pPr>
              <w:jc w:val="center"/>
              <w:rPr>
                <w:rFonts w:asciiTheme="minorHAnsi" w:hAnsiTheme="minorHAnsi" w:cstheme="minorHAnsi"/>
              </w:rPr>
            </w:pPr>
            <w:r w:rsidRPr="00BA56B7">
              <w:rPr>
                <w:rFonts w:asciiTheme="minorHAnsi" w:hAnsiTheme="minorHAnsi" w:cstheme="minorHAnsi"/>
              </w:rPr>
              <w:t>300</w:t>
            </w:r>
          </w:p>
        </w:tc>
        <w:tc>
          <w:tcPr>
            <w:tcW w:w="7082" w:type="dxa"/>
            <w:gridSpan w:val="5"/>
          </w:tcPr>
          <w:p w14:paraId="4DCE25D0" w14:textId="77777777" w:rsidR="00477F0F" w:rsidRPr="00BA56B7" w:rsidRDefault="00477F0F" w:rsidP="002D0EAA">
            <w:pPr>
              <w:ind w:firstLine="0"/>
              <w:rPr>
                <w:rFonts w:asciiTheme="minorHAnsi" w:hAnsiTheme="minorHAnsi" w:cstheme="minorHAnsi"/>
              </w:rPr>
            </w:pPr>
            <w:r w:rsidRPr="00BA56B7">
              <w:rPr>
                <w:rFonts w:asciiTheme="minorHAnsi" w:hAnsiTheme="minorHAnsi" w:cstheme="minorHAnsi"/>
              </w:rPr>
              <w:t>Uživatelé systému IFS na MD a jeho OSS a PO využívající systém IFS pouze pro nahlížení, případně reporting</w:t>
            </w:r>
          </w:p>
        </w:tc>
      </w:tr>
    </w:tbl>
    <w:p w14:paraId="6540A7E2" w14:textId="77777777" w:rsidR="00477F0F" w:rsidRPr="000F24E5" w:rsidRDefault="00477F0F" w:rsidP="00477F0F">
      <w:pPr>
        <w:spacing w:after="160" w:line="259" w:lineRule="auto"/>
      </w:pPr>
    </w:p>
    <w:p w14:paraId="7C756E54" w14:textId="77777777" w:rsidR="00477F0F" w:rsidRPr="000F24E5" w:rsidRDefault="00477F0F" w:rsidP="00477F0F">
      <w:pPr>
        <w:spacing w:after="160" w:line="259" w:lineRule="auto"/>
      </w:pPr>
      <w:r w:rsidRPr="000F24E5">
        <w:br w:type="page"/>
      </w:r>
    </w:p>
    <w:p w14:paraId="38A908A1" w14:textId="77777777" w:rsidR="00477F0F" w:rsidRPr="003B145A" w:rsidRDefault="00477F0F" w:rsidP="00011D2B">
      <w:pPr>
        <w:pStyle w:val="Nadpis3"/>
        <w:numPr>
          <w:ilvl w:val="0"/>
          <w:numId w:val="0"/>
        </w:numPr>
        <w:ind w:left="1080" w:hanging="1080"/>
        <w:rPr>
          <w:bCs/>
        </w:rPr>
      </w:pPr>
      <w:bookmarkStart w:id="13" w:name="_Toc143755707"/>
      <w:r w:rsidRPr="00561F3C">
        <w:rPr>
          <w:b/>
          <w:bCs/>
        </w:rPr>
        <w:lastRenderedPageBreak/>
        <w:t>KL006 - Služba konzultační podpory a rozvoje IFS9</w:t>
      </w:r>
      <w:bookmarkEnd w:id="13"/>
    </w:p>
    <w:tbl>
      <w:tblPr>
        <w:tblStyle w:val="Mkatabulky"/>
        <w:tblW w:w="9214" w:type="dxa"/>
        <w:tblInd w:w="-5" w:type="dxa"/>
        <w:tblLook w:val="04A0" w:firstRow="1" w:lastRow="0" w:firstColumn="1" w:lastColumn="0" w:noHBand="0" w:noVBand="1"/>
      </w:tblPr>
      <w:tblGrid>
        <w:gridCol w:w="2268"/>
        <w:gridCol w:w="3870"/>
        <w:gridCol w:w="1683"/>
        <w:gridCol w:w="1393"/>
      </w:tblGrid>
      <w:tr w:rsidR="00477F0F" w:rsidRPr="00440C17" w14:paraId="31A5C052" w14:textId="77777777" w:rsidTr="00561F3C">
        <w:tc>
          <w:tcPr>
            <w:tcW w:w="9214" w:type="dxa"/>
            <w:gridSpan w:val="4"/>
            <w:shd w:val="clear" w:color="auto" w:fill="FFF2CC" w:themeFill="accent4" w:themeFillTint="33"/>
          </w:tcPr>
          <w:p w14:paraId="47BCD0DE" w14:textId="77777777" w:rsidR="00477F0F" w:rsidRPr="00440C17" w:rsidRDefault="00477F0F" w:rsidP="00D57843">
            <w:pPr>
              <w:rPr>
                <w:rFonts w:asciiTheme="minorHAnsi" w:hAnsiTheme="minorHAnsi" w:cstheme="minorHAnsi"/>
                <w:b/>
                <w:sz w:val="24"/>
                <w:szCs w:val="24"/>
              </w:rPr>
            </w:pPr>
            <w:r w:rsidRPr="00440C17">
              <w:rPr>
                <w:rFonts w:asciiTheme="minorHAnsi" w:hAnsiTheme="minorHAnsi" w:cstheme="minorHAnsi"/>
                <w:b/>
                <w:sz w:val="24"/>
                <w:szCs w:val="24"/>
              </w:rPr>
              <w:t>Služba konzultační podpory a rozvoje</w:t>
            </w:r>
          </w:p>
        </w:tc>
      </w:tr>
      <w:tr w:rsidR="00477F0F" w:rsidRPr="00440C17" w14:paraId="7CB4DC4C" w14:textId="77777777" w:rsidTr="00561F3C">
        <w:tc>
          <w:tcPr>
            <w:tcW w:w="2268" w:type="dxa"/>
          </w:tcPr>
          <w:p w14:paraId="3ECFE44E" w14:textId="77777777" w:rsidR="00477F0F" w:rsidRPr="00440C17" w:rsidRDefault="00477F0F" w:rsidP="00D57843">
            <w:pPr>
              <w:rPr>
                <w:rFonts w:asciiTheme="minorHAnsi" w:hAnsiTheme="minorHAnsi" w:cstheme="minorHAnsi"/>
              </w:rPr>
            </w:pPr>
            <w:r w:rsidRPr="00440C17">
              <w:rPr>
                <w:rFonts w:asciiTheme="minorHAnsi" w:hAnsiTheme="minorHAnsi" w:cstheme="minorHAnsi"/>
              </w:rPr>
              <w:t>Kód služby</w:t>
            </w:r>
          </w:p>
        </w:tc>
        <w:tc>
          <w:tcPr>
            <w:tcW w:w="6946" w:type="dxa"/>
            <w:gridSpan w:val="3"/>
          </w:tcPr>
          <w:p w14:paraId="487647FF" w14:textId="77777777" w:rsidR="00477F0F" w:rsidRPr="00440C17" w:rsidRDefault="00477F0F" w:rsidP="00D57843">
            <w:pPr>
              <w:rPr>
                <w:rFonts w:asciiTheme="minorHAnsi" w:hAnsiTheme="minorHAnsi" w:cstheme="minorHAnsi"/>
                <w:b/>
              </w:rPr>
            </w:pPr>
            <w:r w:rsidRPr="00440C17">
              <w:rPr>
                <w:rFonts w:asciiTheme="minorHAnsi" w:hAnsiTheme="minorHAnsi" w:cstheme="minorHAnsi"/>
                <w:b/>
              </w:rPr>
              <w:t>KL006</w:t>
            </w:r>
          </w:p>
        </w:tc>
      </w:tr>
      <w:tr w:rsidR="00477F0F" w:rsidRPr="00440C17" w14:paraId="5772E31D" w14:textId="77777777" w:rsidTr="00561F3C">
        <w:tc>
          <w:tcPr>
            <w:tcW w:w="2268" w:type="dxa"/>
          </w:tcPr>
          <w:p w14:paraId="41744792" w14:textId="77777777" w:rsidR="00477F0F" w:rsidRPr="00440C17" w:rsidRDefault="00477F0F" w:rsidP="00D57843">
            <w:pPr>
              <w:rPr>
                <w:rFonts w:asciiTheme="minorHAnsi" w:hAnsiTheme="minorHAnsi" w:cstheme="minorHAnsi"/>
              </w:rPr>
            </w:pPr>
            <w:r w:rsidRPr="00440C17">
              <w:rPr>
                <w:rFonts w:asciiTheme="minorHAnsi" w:hAnsiTheme="minorHAnsi" w:cstheme="minorHAnsi"/>
              </w:rPr>
              <w:t>Popis služby</w:t>
            </w:r>
          </w:p>
        </w:tc>
        <w:tc>
          <w:tcPr>
            <w:tcW w:w="6946" w:type="dxa"/>
            <w:gridSpan w:val="3"/>
          </w:tcPr>
          <w:p w14:paraId="24EA7E89" w14:textId="77777777" w:rsidR="00477F0F" w:rsidRPr="007903C8" w:rsidRDefault="00477F0F" w:rsidP="002F4E5F">
            <w:pPr>
              <w:ind w:firstLine="0"/>
              <w:rPr>
                <w:rFonts w:asciiTheme="minorHAnsi" w:hAnsiTheme="minorHAnsi" w:cstheme="minorHAnsi"/>
              </w:rPr>
            </w:pPr>
            <w:r w:rsidRPr="00440C17">
              <w:rPr>
                <w:rFonts w:asciiTheme="minorHAnsi" w:hAnsiTheme="minorHAnsi" w:cstheme="minorHAnsi"/>
              </w:rPr>
              <w:t xml:space="preserve">Služba zajišťuje konzultační a vývojové činnosti </w:t>
            </w:r>
            <w:r w:rsidRPr="00440C17">
              <w:rPr>
                <w:rFonts w:asciiTheme="minorHAnsi" w:hAnsiTheme="minorHAnsi" w:cstheme="minorHAnsi"/>
                <w:i/>
              </w:rPr>
              <w:t>(mimo konzultací a vývoje souvisejícího s řešením legislativní údržby, opravou realizovaných úprav zákaznického řešení IFS pro MD a opravou vad dle KL001</w:t>
            </w:r>
            <w:r w:rsidR="006841CD" w:rsidRPr="00440C17">
              <w:rPr>
                <w:rFonts w:asciiTheme="minorHAnsi" w:hAnsiTheme="minorHAnsi" w:cstheme="minorHAnsi"/>
                <w:i/>
              </w:rPr>
              <w:t xml:space="preserve"> </w:t>
            </w:r>
            <w:r w:rsidR="006841CD" w:rsidRPr="00561F3C">
              <w:rPr>
                <w:rFonts w:asciiTheme="minorHAnsi" w:hAnsiTheme="minorHAnsi" w:cstheme="minorHAnsi"/>
                <w:i/>
              </w:rPr>
              <w:t xml:space="preserve">nebo podporou při </w:t>
            </w:r>
            <w:r w:rsidRPr="00561F3C">
              <w:rPr>
                <w:rFonts w:asciiTheme="minorHAnsi" w:hAnsiTheme="minorHAnsi" w:cstheme="minorHAnsi"/>
                <w:i/>
              </w:rPr>
              <w:t xml:space="preserve">řešení incidentů </w:t>
            </w:r>
            <w:r w:rsidR="006841CD" w:rsidRPr="00561F3C">
              <w:rPr>
                <w:rFonts w:asciiTheme="minorHAnsi" w:hAnsiTheme="minorHAnsi" w:cstheme="minorHAnsi"/>
                <w:i/>
              </w:rPr>
              <w:t xml:space="preserve">nebo náhradních řešení </w:t>
            </w:r>
            <w:r w:rsidRPr="00561F3C">
              <w:rPr>
                <w:rFonts w:asciiTheme="minorHAnsi" w:hAnsiTheme="minorHAnsi" w:cstheme="minorHAnsi"/>
                <w:i/>
              </w:rPr>
              <w:t>dle KL002</w:t>
            </w:r>
            <w:r w:rsidR="006841CD" w:rsidRPr="00561F3C">
              <w:rPr>
                <w:rFonts w:asciiTheme="minorHAnsi" w:hAnsiTheme="minorHAnsi" w:cstheme="minorHAnsi"/>
                <w:i/>
              </w:rPr>
              <w:t xml:space="preserve">-KL005 </w:t>
            </w:r>
            <w:r w:rsidRPr="00561F3C">
              <w:rPr>
                <w:rFonts w:asciiTheme="minorHAnsi" w:hAnsiTheme="minorHAnsi" w:cstheme="minorHAnsi"/>
                <w:i/>
              </w:rPr>
              <w:t>a konzultací k podpoře účetních závěrek a nastavení aplikace na přelomu roku apod. dle KL002</w:t>
            </w:r>
            <w:r w:rsidRPr="007903C8">
              <w:rPr>
                <w:rFonts w:asciiTheme="minorHAnsi" w:hAnsiTheme="minorHAnsi" w:cstheme="minorHAnsi"/>
                <w:i/>
              </w:rPr>
              <w:t>)</w:t>
            </w:r>
            <w:r w:rsidRPr="007903C8">
              <w:rPr>
                <w:rFonts w:asciiTheme="minorHAnsi" w:hAnsiTheme="minorHAnsi" w:cstheme="minorHAnsi"/>
              </w:rPr>
              <w:t xml:space="preserve"> zejména v následujících oblastech:</w:t>
            </w:r>
          </w:p>
          <w:p w14:paraId="53052715" w14:textId="77777777" w:rsidR="00477F0F" w:rsidRPr="00440C17" w:rsidRDefault="00477F0F" w:rsidP="00A40360">
            <w:pPr>
              <w:pStyle w:val="Odstavecseseznamem"/>
              <w:numPr>
                <w:ilvl w:val="0"/>
                <w:numId w:val="6"/>
              </w:numPr>
              <w:rPr>
                <w:rFonts w:asciiTheme="minorHAnsi" w:hAnsiTheme="minorHAnsi" w:cstheme="minorHAnsi"/>
                <w:sz w:val="22"/>
              </w:rPr>
            </w:pPr>
            <w:r w:rsidRPr="41E8D1D9">
              <w:rPr>
                <w:rFonts w:asciiTheme="minorHAnsi" w:hAnsiTheme="minorHAnsi" w:cstheme="minorBidi"/>
                <w:sz w:val="22"/>
              </w:rPr>
              <w:t>Podpora uživatelů při využívání aplikace a jednotlivých modulů</w:t>
            </w:r>
          </w:p>
          <w:p w14:paraId="07B93E41" w14:textId="77777777" w:rsidR="00477F0F" w:rsidRPr="00440C17" w:rsidRDefault="00477F0F" w:rsidP="00A40360">
            <w:pPr>
              <w:pStyle w:val="Odstavecseseznamem"/>
              <w:numPr>
                <w:ilvl w:val="0"/>
                <w:numId w:val="6"/>
              </w:numPr>
              <w:rPr>
                <w:rFonts w:asciiTheme="minorHAnsi" w:hAnsiTheme="minorHAnsi" w:cstheme="minorHAnsi"/>
                <w:sz w:val="22"/>
              </w:rPr>
            </w:pPr>
            <w:r w:rsidRPr="41E8D1D9">
              <w:rPr>
                <w:rFonts w:asciiTheme="minorHAnsi" w:hAnsiTheme="minorHAnsi" w:cstheme="minorBidi"/>
                <w:sz w:val="22"/>
              </w:rPr>
              <w:t>Podpora při práci s daty, při jejich výběru, třídění a filtrování</w:t>
            </w:r>
          </w:p>
          <w:p w14:paraId="6895ED1F" w14:textId="77777777" w:rsidR="00477F0F" w:rsidRPr="00440C17" w:rsidRDefault="00477F0F" w:rsidP="00A40360">
            <w:pPr>
              <w:pStyle w:val="Odstavecseseznamem"/>
              <w:numPr>
                <w:ilvl w:val="0"/>
                <w:numId w:val="6"/>
              </w:numPr>
              <w:rPr>
                <w:rFonts w:asciiTheme="minorHAnsi" w:hAnsiTheme="minorHAnsi" w:cstheme="minorHAnsi"/>
                <w:sz w:val="22"/>
              </w:rPr>
            </w:pPr>
            <w:r w:rsidRPr="41E8D1D9">
              <w:rPr>
                <w:rFonts w:asciiTheme="minorHAnsi" w:hAnsiTheme="minorHAnsi" w:cstheme="minorBidi"/>
                <w:sz w:val="22"/>
              </w:rPr>
              <w:t>Podpora reportingu, výběru a analýz dat z aplikace</w:t>
            </w:r>
          </w:p>
          <w:p w14:paraId="5AB6B03A" w14:textId="77777777" w:rsidR="00477F0F" w:rsidRPr="00440C17" w:rsidRDefault="00477F0F" w:rsidP="00A40360">
            <w:pPr>
              <w:pStyle w:val="Odstavecseseznamem"/>
              <w:numPr>
                <w:ilvl w:val="0"/>
                <w:numId w:val="6"/>
              </w:numPr>
              <w:rPr>
                <w:rFonts w:asciiTheme="minorHAnsi" w:hAnsiTheme="minorHAnsi" w:cstheme="minorHAnsi"/>
                <w:sz w:val="22"/>
              </w:rPr>
            </w:pPr>
            <w:r w:rsidRPr="41E8D1D9">
              <w:rPr>
                <w:rFonts w:asciiTheme="minorHAnsi" w:hAnsiTheme="minorHAnsi" w:cstheme="minorBidi"/>
                <w:sz w:val="22"/>
              </w:rPr>
              <w:t xml:space="preserve">Další konzultační činnosti dle požadavků Objednatele (např. speciální postupy, podpora analytika </w:t>
            </w:r>
            <w:proofErr w:type="gramStart"/>
            <w:r w:rsidRPr="41E8D1D9">
              <w:rPr>
                <w:rFonts w:asciiTheme="minorHAnsi" w:hAnsiTheme="minorHAnsi" w:cstheme="minorBidi"/>
                <w:sz w:val="22"/>
              </w:rPr>
              <w:t>aplikace,</w:t>
            </w:r>
            <w:proofErr w:type="gramEnd"/>
            <w:r w:rsidRPr="41E8D1D9">
              <w:rPr>
                <w:rFonts w:asciiTheme="minorHAnsi" w:hAnsiTheme="minorHAnsi" w:cstheme="minorBidi"/>
                <w:sz w:val="22"/>
              </w:rPr>
              <w:t xml:space="preserve"> atd.)</w:t>
            </w:r>
          </w:p>
          <w:p w14:paraId="2D93857A" w14:textId="77777777" w:rsidR="00477F0F" w:rsidRPr="00440C17" w:rsidRDefault="00477F0F" w:rsidP="00A40360">
            <w:pPr>
              <w:pStyle w:val="Odstavecseseznamem"/>
              <w:numPr>
                <w:ilvl w:val="0"/>
                <w:numId w:val="6"/>
              </w:numPr>
              <w:rPr>
                <w:rFonts w:asciiTheme="minorHAnsi" w:hAnsiTheme="minorHAnsi" w:cstheme="minorHAnsi"/>
                <w:sz w:val="22"/>
              </w:rPr>
            </w:pPr>
            <w:r w:rsidRPr="41E8D1D9">
              <w:rPr>
                <w:rFonts w:asciiTheme="minorHAnsi" w:hAnsiTheme="minorHAnsi" w:cstheme="minorBidi"/>
                <w:sz w:val="22"/>
              </w:rPr>
              <w:t>Školení uživatelů systému IFS (v ceně školení, které má být provedeno je zahrnuta i příprava na školení a školící materiály)</w:t>
            </w:r>
          </w:p>
          <w:p w14:paraId="0F745C16" w14:textId="77777777" w:rsidR="00477F0F" w:rsidRPr="00440C17" w:rsidRDefault="00477F0F" w:rsidP="002F4E5F">
            <w:pPr>
              <w:ind w:firstLine="0"/>
              <w:rPr>
                <w:rFonts w:asciiTheme="minorHAnsi" w:hAnsiTheme="minorHAnsi" w:cstheme="minorHAnsi"/>
              </w:rPr>
            </w:pPr>
            <w:r w:rsidRPr="00440C17">
              <w:rPr>
                <w:rFonts w:asciiTheme="minorHAnsi" w:hAnsiTheme="minorHAnsi" w:cstheme="minorHAnsi"/>
              </w:rPr>
              <w:t>Na základě písemných požadavků předaných Objednatelem Poskytovateli připraví Poskytovatel kapacitu odborných konzultantů a vývojářů poskytne Objednateli v dohodnutých termínech příslušnou podporu v podobě vybraných a odpovídajících služeb. Konzultační služby budou poskytovány v prostorách Objednatele, Ministerstva dopravy nebo v prostorách OSS.</w:t>
            </w:r>
          </w:p>
          <w:p w14:paraId="7D27D6BD" w14:textId="77777777" w:rsidR="00B92F72" w:rsidRPr="00561F3C" w:rsidRDefault="00B92F72" w:rsidP="002F4E5F">
            <w:pPr>
              <w:ind w:firstLine="0"/>
              <w:rPr>
                <w:rFonts w:asciiTheme="minorHAnsi" w:hAnsiTheme="minorHAnsi" w:cstheme="minorHAnsi"/>
              </w:rPr>
            </w:pPr>
            <w:r w:rsidRPr="00561F3C">
              <w:rPr>
                <w:rFonts w:asciiTheme="minorHAnsi" w:hAnsiTheme="minorHAnsi" w:cstheme="minorHAnsi"/>
              </w:rPr>
              <w:t>Poskytovatel vždy pro rozvojové požadavky dle KL006 zpracuje návrh řešení a cenovou nabídku, přičemž pracnost takové programové úpravy musí být v čase a místě obvyklá.</w:t>
            </w:r>
          </w:p>
          <w:p w14:paraId="70DB9476" w14:textId="77777777" w:rsidR="00A5356B" w:rsidRPr="00561F3C" w:rsidRDefault="00A5356B" w:rsidP="00A5356B">
            <w:pPr>
              <w:ind w:firstLine="0"/>
              <w:rPr>
                <w:rFonts w:asciiTheme="minorHAnsi" w:hAnsiTheme="minorHAnsi" w:cstheme="minorHAnsi"/>
              </w:rPr>
            </w:pPr>
            <w:r w:rsidRPr="00561F3C">
              <w:rPr>
                <w:rFonts w:asciiTheme="minorHAnsi" w:hAnsiTheme="minorHAnsi" w:cstheme="minorHAnsi"/>
              </w:rPr>
              <w:t>Služby rozvoje IFS9 dle KL006 budou fakturovány po úplné akceptaci dané programové úpravy, která bude provedena na základě písemného požadavku</w:t>
            </w:r>
          </w:p>
          <w:p w14:paraId="32DB789E" w14:textId="77777777" w:rsidR="00A5356B" w:rsidRPr="00561F3C" w:rsidRDefault="00A5356B" w:rsidP="00A5356B">
            <w:pPr>
              <w:ind w:firstLine="0"/>
              <w:rPr>
                <w:rFonts w:asciiTheme="minorHAnsi" w:hAnsiTheme="minorHAnsi" w:cstheme="minorHAnsi"/>
              </w:rPr>
            </w:pPr>
            <w:r w:rsidRPr="00561F3C">
              <w:rPr>
                <w:rFonts w:asciiTheme="minorHAnsi" w:hAnsiTheme="minorHAnsi" w:cstheme="minorHAnsi"/>
              </w:rPr>
              <w:t>Objednatele.</w:t>
            </w:r>
          </w:p>
          <w:p w14:paraId="79D40FE6" w14:textId="75AC5584" w:rsidR="00A5356B" w:rsidRPr="00440C17" w:rsidRDefault="00A5356B" w:rsidP="00561F3C">
            <w:pPr>
              <w:spacing w:after="120"/>
              <w:ind w:firstLine="0"/>
              <w:rPr>
                <w:rFonts w:asciiTheme="minorHAnsi" w:hAnsiTheme="minorHAnsi" w:cstheme="minorHAnsi"/>
              </w:rPr>
            </w:pPr>
            <w:r w:rsidRPr="00561F3C">
              <w:rPr>
                <w:rFonts w:asciiTheme="minorHAnsi" w:hAnsiTheme="minorHAnsi" w:cstheme="minorHAnsi"/>
              </w:rPr>
              <w:t>Kopie písemného požadavku na služby dle KL006 musí být vždy součásti faktury.</w:t>
            </w:r>
          </w:p>
        </w:tc>
      </w:tr>
      <w:tr w:rsidR="00477F0F" w:rsidRPr="00440C17" w14:paraId="0A1085A6" w14:textId="77777777" w:rsidTr="00561F3C">
        <w:tc>
          <w:tcPr>
            <w:tcW w:w="2268" w:type="dxa"/>
          </w:tcPr>
          <w:p w14:paraId="6D7FB36A" w14:textId="77777777" w:rsidR="00477F0F" w:rsidRPr="00440C17" w:rsidRDefault="00477F0F" w:rsidP="00D57843">
            <w:pPr>
              <w:rPr>
                <w:rFonts w:asciiTheme="minorHAnsi" w:hAnsiTheme="minorHAnsi" w:cstheme="minorHAnsi"/>
              </w:rPr>
            </w:pPr>
            <w:r w:rsidRPr="00440C17">
              <w:rPr>
                <w:rFonts w:asciiTheme="minorHAnsi" w:hAnsiTheme="minorHAnsi" w:cstheme="minorHAnsi"/>
              </w:rPr>
              <w:t>Akceptace služby</w:t>
            </w:r>
          </w:p>
        </w:tc>
        <w:tc>
          <w:tcPr>
            <w:tcW w:w="6946" w:type="dxa"/>
            <w:gridSpan w:val="3"/>
          </w:tcPr>
          <w:p w14:paraId="5712C837" w14:textId="77777777" w:rsidR="00477F0F" w:rsidRPr="00440C17" w:rsidRDefault="00477F0F" w:rsidP="002F4E5F">
            <w:pPr>
              <w:ind w:firstLine="0"/>
              <w:rPr>
                <w:rFonts w:asciiTheme="minorHAnsi" w:hAnsiTheme="minorHAnsi" w:cstheme="minorHAnsi"/>
              </w:rPr>
            </w:pPr>
            <w:r w:rsidRPr="00440C17">
              <w:rPr>
                <w:rFonts w:asciiTheme="minorHAnsi" w:hAnsiTheme="minorHAnsi" w:cstheme="minorHAnsi"/>
              </w:rPr>
              <w:t xml:space="preserve">Služby budou poskytovány průběžně a předávány na základě protokolu o provedení služby předkládaným Poskytovatelem Objednateli stanovenou vzájemně odsouhlasenou formou. Podkladem pro fakturaci budou dílčí protokoly o provedených jednotlivých úkonech služby. Na základě žádosti Objednatele Poskytovatel vyhodnotí poskytování služeb dle </w:t>
            </w:r>
            <w:r w:rsidR="00C01CE6" w:rsidRPr="00440C17">
              <w:rPr>
                <w:rFonts w:asciiTheme="minorHAnsi" w:hAnsiTheme="minorHAnsi" w:cstheme="minorHAnsi"/>
              </w:rPr>
              <w:t>K</w:t>
            </w:r>
            <w:r w:rsidRPr="00440C17">
              <w:rPr>
                <w:rFonts w:asciiTheme="minorHAnsi" w:hAnsiTheme="minorHAnsi" w:cstheme="minorHAnsi"/>
              </w:rPr>
              <w:t>L</w:t>
            </w:r>
            <w:r w:rsidR="00C01CE6" w:rsidRPr="00440C17">
              <w:rPr>
                <w:rFonts w:asciiTheme="minorHAnsi" w:hAnsiTheme="minorHAnsi" w:cstheme="minorHAnsi"/>
              </w:rPr>
              <w:t>0</w:t>
            </w:r>
            <w:r w:rsidRPr="00440C17">
              <w:rPr>
                <w:rFonts w:asciiTheme="minorHAnsi" w:hAnsiTheme="minorHAnsi" w:cstheme="minorHAnsi"/>
              </w:rPr>
              <w:t>06 v měsíční zprávě k službě dle KL001-KL005.</w:t>
            </w:r>
          </w:p>
        </w:tc>
      </w:tr>
      <w:tr w:rsidR="00477F0F" w:rsidRPr="00440C17" w14:paraId="02A52752" w14:textId="77777777" w:rsidTr="00561F3C">
        <w:tc>
          <w:tcPr>
            <w:tcW w:w="2268" w:type="dxa"/>
          </w:tcPr>
          <w:p w14:paraId="36E3F185" w14:textId="77777777" w:rsidR="00477F0F" w:rsidRPr="00440C17" w:rsidRDefault="00477F0F" w:rsidP="00D57843">
            <w:pPr>
              <w:rPr>
                <w:rFonts w:asciiTheme="minorHAnsi" w:hAnsiTheme="minorHAnsi" w:cstheme="minorHAnsi"/>
              </w:rPr>
            </w:pPr>
            <w:r w:rsidRPr="00440C17">
              <w:rPr>
                <w:rFonts w:asciiTheme="minorHAnsi" w:hAnsiTheme="minorHAnsi" w:cstheme="minorHAnsi"/>
              </w:rPr>
              <w:t>Sledované období</w:t>
            </w:r>
          </w:p>
        </w:tc>
        <w:tc>
          <w:tcPr>
            <w:tcW w:w="6946" w:type="dxa"/>
            <w:gridSpan w:val="3"/>
          </w:tcPr>
          <w:p w14:paraId="61B54857" w14:textId="77777777" w:rsidR="00477F0F" w:rsidRPr="00440C17" w:rsidRDefault="00477F0F" w:rsidP="00561F3C">
            <w:pPr>
              <w:ind w:firstLine="0"/>
              <w:rPr>
                <w:rFonts w:asciiTheme="minorHAnsi" w:hAnsiTheme="minorHAnsi" w:cstheme="minorHAnsi"/>
              </w:rPr>
            </w:pPr>
            <w:r w:rsidRPr="00440C17">
              <w:rPr>
                <w:rFonts w:asciiTheme="minorHAnsi" w:hAnsiTheme="minorHAnsi" w:cstheme="minorHAnsi"/>
              </w:rPr>
              <w:t>Kalendářní měsíc</w:t>
            </w:r>
          </w:p>
        </w:tc>
      </w:tr>
      <w:tr w:rsidR="0010337A" w:rsidRPr="00440C17" w14:paraId="6232B605" w14:textId="77777777" w:rsidTr="00561F3C">
        <w:tc>
          <w:tcPr>
            <w:tcW w:w="2268" w:type="dxa"/>
          </w:tcPr>
          <w:p w14:paraId="785B53BA" w14:textId="14059C6C" w:rsidR="0010337A" w:rsidRPr="00440C17" w:rsidRDefault="0010337A" w:rsidP="00D57843">
            <w:pPr>
              <w:rPr>
                <w:rFonts w:asciiTheme="minorHAnsi" w:hAnsiTheme="minorHAnsi" w:cstheme="minorHAnsi"/>
              </w:rPr>
            </w:pPr>
            <w:r>
              <w:rPr>
                <w:rFonts w:asciiTheme="minorHAnsi" w:hAnsiTheme="minorHAnsi" w:cstheme="minorHAnsi"/>
              </w:rPr>
              <w:t>Rozsah služby</w:t>
            </w:r>
          </w:p>
        </w:tc>
        <w:tc>
          <w:tcPr>
            <w:tcW w:w="6946" w:type="dxa"/>
            <w:gridSpan w:val="3"/>
          </w:tcPr>
          <w:p w14:paraId="62A800C7" w14:textId="6CD0056E" w:rsidR="0010337A" w:rsidRPr="00440C17" w:rsidRDefault="0010337A" w:rsidP="00561F3C">
            <w:pPr>
              <w:ind w:firstLine="0"/>
              <w:rPr>
                <w:rFonts w:asciiTheme="minorHAnsi" w:hAnsiTheme="minorHAnsi" w:cstheme="minorHAnsi"/>
              </w:rPr>
            </w:pPr>
            <w:r w:rsidRPr="006F3A81">
              <w:rPr>
                <w:rFonts w:asciiTheme="minorHAnsi" w:hAnsiTheme="minorHAnsi" w:cstheme="minorHAnsi"/>
              </w:rPr>
              <w:t xml:space="preserve">Rozsah služby pro konzultační podporu a rozvoj předpokládá kapacitu max. </w:t>
            </w:r>
            <w:r w:rsidRPr="006F3A81">
              <w:rPr>
                <w:rFonts w:asciiTheme="minorHAnsi" w:hAnsiTheme="minorHAnsi" w:cstheme="minorHAnsi"/>
                <w:b/>
              </w:rPr>
              <w:t xml:space="preserve">36 </w:t>
            </w:r>
            <w:proofErr w:type="spellStart"/>
            <w:r w:rsidRPr="006F3A81">
              <w:rPr>
                <w:rFonts w:asciiTheme="minorHAnsi" w:hAnsiTheme="minorHAnsi" w:cstheme="minorHAnsi"/>
                <w:b/>
              </w:rPr>
              <w:t>čld</w:t>
            </w:r>
            <w:proofErr w:type="spellEnd"/>
            <w:r w:rsidRPr="006F3A81">
              <w:rPr>
                <w:rFonts w:asciiTheme="minorHAnsi" w:hAnsiTheme="minorHAnsi" w:cstheme="minorHAnsi"/>
                <w:b/>
              </w:rPr>
              <w:t xml:space="preserve"> </w:t>
            </w:r>
            <w:r w:rsidRPr="006F3A81">
              <w:rPr>
                <w:rFonts w:asciiTheme="minorHAnsi" w:hAnsiTheme="minorHAnsi" w:cstheme="minorHAnsi"/>
                <w:bCs/>
              </w:rPr>
              <w:t>pro celé období objednávky, resp. smluvního vztahu</w:t>
            </w:r>
            <w:r w:rsidRPr="006F3A81">
              <w:rPr>
                <w:rFonts w:asciiTheme="minorHAnsi" w:hAnsiTheme="minorHAnsi" w:cstheme="minorHAnsi"/>
                <w:b/>
              </w:rPr>
              <w:t>.</w:t>
            </w:r>
          </w:p>
        </w:tc>
      </w:tr>
      <w:tr w:rsidR="00477F0F" w:rsidRPr="00440C17" w14:paraId="66322742" w14:textId="77777777" w:rsidTr="00561F3C">
        <w:tc>
          <w:tcPr>
            <w:tcW w:w="9214" w:type="dxa"/>
            <w:gridSpan w:val="4"/>
            <w:shd w:val="clear" w:color="auto" w:fill="FFF2CC" w:themeFill="accent4" w:themeFillTint="33"/>
          </w:tcPr>
          <w:p w14:paraId="14E235FB" w14:textId="77777777" w:rsidR="00477F0F" w:rsidRPr="00440C17" w:rsidRDefault="00477F0F" w:rsidP="00D57843">
            <w:pPr>
              <w:rPr>
                <w:rFonts w:asciiTheme="minorHAnsi" w:hAnsiTheme="minorHAnsi" w:cstheme="minorHAnsi"/>
              </w:rPr>
            </w:pPr>
            <w:r w:rsidRPr="00CA10FF">
              <w:rPr>
                <w:rFonts w:asciiTheme="minorHAnsi" w:hAnsiTheme="minorHAnsi" w:cstheme="minorHAnsi"/>
              </w:rPr>
              <w:t>SLA parametry služby KL006</w:t>
            </w:r>
          </w:p>
        </w:tc>
      </w:tr>
      <w:tr w:rsidR="005E2176" w:rsidRPr="00440C17" w14:paraId="5BC15030" w14:textId="77777777" w:rsidTr="00561F3C">
        <w:tc>
          <w:tcPr>
            <w:tcW w:w="2268" w:type="dxa"/>
            <w:shd w:val="clear" w:color="auto" w:fill="E7E6E6" w:themeFill="background2"/>
          </w:tcPr>
          <w:p w14:paraId="2D18F255" w14:textId="77777777" w:rsidR="00477F0F" w:rsidRPr="00440C17" w:rsidRDefault="00477F0F" w:rsidP="00D57843">
            <w:pPr>
              <w:rPr>
                <w:rFonts w:asciiTheme="minorHAnsi" w:hAnsiTheme="minorHAnsi" w:cstheme="minorHAnsi"/>
              </w:rPr>
            </w:pPr>
            <w:r w:rsidRPr="00440C17">
              <w:rPr>
                <w:rFonts w:asciiTheme="minorHAnsi" w:hAnsiTheme="minorHAnsi" w:cstheme="minorHAnsi"/>
              </w:rPr>
              <w:t>Služba</w:t>
            </w:r>
          </w:p>
        </w:tc>
        <w:tc>
          <w:tcPr>
            <w:tcW w:w="3870" w:type="dxa"/>
            <w:shd w:val="clear" w:color="auto" w:fill="E7E6E6" w:themeFill="background2"/>
          </w:tcPr>
          <w:p w14:paraId="31157B2D" w14:textId="77777777" w:rsidR="00477F0F" w:rsidRPr="00440C17" w:rsidRDefault="00477F0F" w:rsidP="00561F3C">
            <w:pPr>
              <w:jc w:val="left"/>
              <w:rPr>
                <w:rFonts w:asciiTheme="minorHAnsi" w:hAnsiTheme="minorHAnsi" w:cstheme="minorHAnsi"/>
              </w:rPr>
            </w:pPr>
            <w:r w:rsidRPr="00440C17">
              <w:rPr>
                <w:rFonts w:asciiTheme="minorHAnsi" w:hAnsiTheme="minorHAnsi" w:cstheme="minorHAnsi"/>
              </w:rPr>
              <w:t>Popis</w:t>
            </w:r>
          </w:p>
        </w:tc>
        <w:tc>
          <w:tcPr>
            <w:tcW w:w="1683" w:type="dxa"/>
            <w:shd w:val="clear" w:color="auto" w:fill="E7E6E6" w:themeFill="background2"/>
          </w:tcPr>
          <w:p w14:paraId="20232E17" w14:textId="6F59984B" w:rsidR="00477F0F" w:rsidRPr="00440C17" w:rsidRDefault="00477F0F" w:rsidP="00561F3C">
            <w:pPr>
              <w:ind w:left="136" w:firstLine="6"/>
              <w:rPr>
                <w:rFonts w:asciiTheme="minorHAnsi" w:hAnsiTheme="minorHAnsi" w:cstheme="minorHAnsi"/>
              </w:rPr>
            </w:pPr>
            <w:r w:rsidRPr="00440C17">
              <w:rPr>
                <w:rFonts w:asciiTheme="minorHAnsi" w:hAnsiTheme="minorHAnsi" w:cstheme="minorHAnsi"/>
              </w:rPr>
              <w:t>Priorita</w:t>
            </w:r>
            <w:r w:rsidR="00BF2320">
              <w:rPr>
                <w:rFonts w:asciiTheme="minorHAnsi" w:hAnsiTheme="minorHAnsi" w:cstheme="minorHAnsi"/>
              </w:rPr>
              <w:t>/</w:t>
            </w:r>
            <w:r w:rsidRPr="00440C17">
              <w:rPr>
                <w:rFonts w:asciiTheme="minorHAnsi" w:hAnsiTheme="minorHAnsi" w:cstheme="minorHAnsi"/>
              </w:rPr>
              <w:t>Doba</w:t>
            </w:r>
          </w:p>
        </w:tc>
        <w:tc>
          <w:tcPr>
            <w:tcW w:w="1393" w:type="dxa"/>
            <w:shd w:val="clear" w:color="auto" w:fill="E7E6E6" w:themeFill="background2"/>
          </w:tcPr>
          <w:p w14:paraId="00ABD970" w14:textId="77777777" w:rsidR="00477F0F" w:rsidRPr="00440C17" w:rsidRDefault="00477F0F" w:rsidP="00561F3C">
            <w:pPr>
              <w:ind w:firstLine="0"/>
              <w:rPr>
                <w:rFonts w:asciiTheme="minorHAnsi" w:hAnsiTheme="minorHAnsi" w:cstheme="minorHAnsi"/>
              </w:rPr>
            </w:pPr>
            <w:r w:rsidRPr="00440C17">
              <w:rPr>
                <w:rFonts w:asciiTheme="minorHAnsi" w:hAnsiTheme="minorHAnsi" w:cstheme="minorHAnsi"/>
              </w:rPr>
              <w:t>Plnění parametrů</w:t>
            </w:r>
          </w:p>
        </w:tc>
      </w:tr>
      <w:tr w:rsidR="0067094F" w:rsidRPr="00440C17" w14:paraId="66E57A20" w14:textId="77777777" w:rsidTr="00561F3C">
        <w:trPr>
          <w:trHeight w:val="1089"/>
        </w:trPr>
        <w:tc>
          <w:tcPr>
            <w:tcW w:w="2268" w:type="dxa"/>
            <w:vAlign w:val="center"/>
          </w:tcPr>
          <w:p w14:paraId="222E2B9D" w14:textId="77777777" w:rsidR="00477F0F" w:rsidRPr="00440C17" w:rsidRDefault="00477F0F" w:rsidP="00D57843">
            <w:pPr>
              <w:jc w:val="center"/>
              <w:rPr>
                <w:rFonts w:asciiTheme="minorHAnsi" w:hAnsiTheme="minorHAnsi" w:cstheme="minorHAnsi"/>
              </w:rPr>
            </w:pPr>
            <w:r w:rsidRPr="00440C17">
              <w:rPr>
                <w:rFonts w:asciiTheme="minorHAnsi" w:hAnsiTheme="minorHAnsi" w:cstheme="minorHAnsi"/>
              </w:rPr>
              <w:t xml:space="preserve">Termín konzultace či vývoje </w:t>
            </w:r>
          </w:p>
        </w:tc>
        <w:tc>
          <w:tcPr>
            <w:tcW w:w="3870" w:type="dxa"/>
            <w:vAlign w:val="center"/>
          </w:tcPr>
          <w:p w14:paraId="604BF3BC" w14:textId="77777777" w:rsidR="00477F0F" w:rsidRPr="00440C17" w:rsidRDefault="00477F0F" w:rsidP="00561F3C">
            <w:pPr>
              <w:ind w:firstLine="0"/>
              <w:jc w:val="left"/>
              <w:rPr>
                <w:rFonts w:asciiTheme="minorHAnsi" w:hAnsiTheme="minorHAnsi" w:cstheme="minorHAnsi"/>
              </w:rPr>
            </w:pPr>
            <w:r w:rsidRPr="00440C17">
              <w:rPr>
                <w:rFonts w:asciiTheme="minorHAnsi" w:hAnsiTheme="minorHAnsi" w:cstheme="minorHAnsi"/>
              </w:rPr>
              <w:t>Hodnotí se dodržení dohodnutého termínu konzultace, vývoje či poskytnutí školení mezi Objednatelem a Poskytovatelem.</w:t>
            </w:r>
          </w:p>
        </w:tc>
        <w:tc>
          <w:tcPr>
            <w:tcW w:w="1683" w:type="dxa"/>
            <w:vAlign w:val="center"/>
          </w:tcPr>
          <w:p w14:paraId="5CD25AFF" w14:textId="5B347273" w:rsidR="00477F0F" w:rsidRPr="00440C17" w:rsidRDefault="00477F0F" w:rsidP="00D57843">
            <w:pPr>
              <w:jc w:val="center"/>
              <w:rPr>
                <w:rFonts w:asciiTheme="minorHAnsi" w:hAnsiTheme="minorHAnsi" w:cstheme="minorHAnsi"/>
              </w:rPr>
            </w:pPr>
            <w:r w:rsidRPr="00440C17">
              <w:rPr>
                <w:rFonts w:asciiTheme="minorHAnsi" w:hAnsiTheme="minorHAnsi" w:cstheme="minorHAnsi"/>
              </w:rPr>
              <w:t>N</w:t>
            </w:r>
          </w:p>
        </w:tc>
        <w:tc>
          <w:tcPr>
            <w:tcW w:w="1393" w:type="dxa"/>
            <w:vAlign w:val="center"/>
          </w:tcPr>
          <w:p w14:paraId="0CF9D177" w14:textId="5189FF69" w:rsidR="00477F0F" w:rsidRPr="00440C17" w:rsidRDefault="007D3F64" w:rsidP="00D57843">
            <w:pPr>
              <w:jc w:val="center"/>
              <w:rPr>
                <w:rFonts w:asciiTheme="minorHAnsi" w:hAnsiTheme="minorHAnsi" w:cstheme="minorHAnsi"/>
              </w:rPr>
            </w:pPr>
            <w:r>
              <w:rPr>
                <w:rFonts w:asciiTheme="minorHAnsi" w:hAnsiTheme="minorHAnsi" w:cstheme="minorHAnsi"/>
              </w:rPr>
              <w:t>A</w:t>
            </w:r>
          </w:p>
        </w:tc>
      </w:tr>
      <w:tr w:rsidR="00477F0F" w:rsidRPr="00440C17" w14:paraId="5F636C19" w14:textId="77777777" w:rsidTr="00561F3C">
        <w:tc>
          <w:tcPr>
            <w:tcW w:w="9214" w:type="dxa"/>
            <w:gridSpan w:val="4"/>
          </w:tcPr>
          <w:p w14:paraId="598E8D73" w14:textId="77777777" w:rsidR="00CA10FF" w:rsidRPr="00500DF1" w:rsidRDefault="00CA10FF" w:rsidP="00CA10FF">
            <w:pPr>
              <w:rPr>
                <w:rFonts w:asciiTheme="minorHAnsi" w:hAnsiTheme="minorHAnsi" w:cstheme="minorHAnsi"/>
              </w:rPr>
            </w:pPr>
            <w:r w:rsidRPr="00500DF1">
              <w:rPr>
                <w:rFonts w:asciiTheme="minorHAnsi" w:hAnsiTheme="minorHAnsi" w:cstheme="minorHAnsi"/>
              </w:rPr>
              <w:t>Dostupnost služby:</w:t>
            </w:r>
          </w:p>
          <w:p w14:paraId="084F0DE5" w14:textId="22BF54D3" w:rsidR="00477F0F" w:rsidRPr="00561F3C" w:rsidRDefault="00CA10FF" w:rsidP="00A40360">
            <w:pPr>
              <w:pStyle w:val="Odstavecseseznamem"/>
              <w:numPr>
                <w:ilvl w:val="0"/>
                <w:numId w:val="41"/>
              </w:numPr>
              <w:rPr>
                <w:rFonts w:asciiTheme="minorHAnsi" w:hAnsiTheme="minorHAnsi" w:cstheme="minorHAnsi"/>
              </w:rPr>
            </w:pPr>
            <w:r w:rsidRPr="00561F3C">
              <w:rPr>
                <w:rFonts w:asciiTheme="minorHAnsi" w:hAnsiTheme="minorHAnsi" w:cstheme="minorHAnsi"/>
                <w:sz w:val="22"/>
              </w:rPr>
              <w:t xml:space="preserve">znamená, že </w:t>
            </w:r>
            <w:r w:rsidR="00B92936" w:rsidRPr="00561F3C">
              <w:rPr>
                <w:rFonts w:asciiTheme="minorHAnsi" w:hAnsiTheme="minorHAnsi" w:cstheme="minorHAnsi"/>
                <w:sz w:val="22"/>
              </w:rPr>
              <w:t>budou dodrženy sjednané termíny konzultací, vývoje či poskytnutí školení mezi Objednatelem a Poskytovatelem</w:t>
            </w:r>
            <w:r w:rsidR="009672F3" w:rsidRPr="00561F3C">
              <w:rPr>
                <w:rFonts w:asciiTheme="minorHAnsi" w:hAnsiTheme="minorHAnsi" w:cstheme="minorHAnsi"/>
                <w:sz w:val="22"/>
              </w:rPr>
              <w:t>.</w:t>
            </w:r>
          </w:p>
          <w:p w14:paraId="50BF87C1" w14:textId="77777777" w:rsidR="009672F3" w:rsidRPr="00500DF1" w:rsidRDefault="009672F3" w:rsidP="009672F3">
            <w:pPr>
              <w:rPr>
                <w:rFonts w:asciiTheme="minorHAnsi" w:hAnsiTheme="minorHAnsi" w:cstheme="minorHAnsi"/>
              </w:rPr>
            </w:pPr>
            <w:r w:rsidRPr="00500DF1">
              <w:rPr>
                <w:rFonts w:asciiTheme="minorHAnsi" w:hAnsiTheme="minorHAnsi" w:cstheme="minorHAnsi"/>
              </w:rPr>
              <w:lastRenderedPageBreak/>
              <w:t>Nedostupnost služby:</w:t>
            </w:r>
          </w:p>
          <w:p w14:paraId="5EC7D320" w14:textId="04FED863" w:rsidR="009672F3" w:rsidRPr="00500DF1" w:rsidRDefault="009672F3" w:rsidP="00A40360">
            <w:pPr>
              <w:pStyle w:val="Odstavecseseznamem"/>
              <w:numPr>
                <w:ilvl w:val="0"/>
                <w:numId w:val="6"/>
              </w:numPr>
              <w:rPr>
                <w:rFonts w:asciiTheme="minorHAnsi" w:hAnsiTheme="minorHAnsi" w:cstheme="minorHAnsi"/>
                <w:sz w:val="22"/>
              </w:rPr>
            </w:pPr>
            <w:r w:rsidRPr="00500DF1">
              <w:rPr>
                <w:rFonts w:asciiTheme="minorHAnsi" w:hAnsiTheme="minorHAnsi" w:cstheme="minorHAnsi"/>
                <w:sz w:val="22"/>
              </w:rPr>
              <w:t xml:space="preserve">se měří a prokazuje </w:t>
            </w:r>
            <w:r w:rsidR="006C581F">
              <w:rPr>
                <w:rFonts w:asciiTheme="minorHAnsi" w:hAnsiTheme="minorHAnsi" w:cstheme="minorHAnsi"/>
                <w:sz w:val="22"/>
              </w:rPr>
              <w:t xml:space="preserve">písemným zadáním </w:t>
            </w:r>
            <w:r w:rsidRPr="00500DF1">
              <w:rPr>
                <w:rFonts w:asciiTheme="minorHAnsi" w:hAnsiTheme="minorHAnsi" w:cstheme="minorHAnsi"/>
                <w:sz w:val="22"/>
              </w:rPr>
              <w:t>tiketu v</w:t>
            </w:r>
            <w:r w:rsidR="006C581F">
              <w:rPr>
                <w:rFonts w:asciiTheme="minorHAnsi" w:hAnsiTheme="minorHAnsi" w:cstheme="minorHAnsi"/>
                <w:sz w:val="22"/>
              </w:rPr>
              <w:t> </w:t>
            </w:r>
            <w:r w:rsidRPr="00500DF1">
              <w:rPr>
                <w:rFonts w:asciiTheme="minorHAnsi" w:hAnsiTheme="minorHAnsi" w:cstheme="minorHAnsi"/>
                <w:sz w:val="22"/>
              </w:rPr>
              <w:t>TS</w:t>
            </w:r>
            <w:r w:rsidR="006C581F">
              <w:rPr>
                <w:rFonts w:asciiTheme="minorHAnsi" w:hAnsiTheme="minorHAnsi" w:cstheme="minorHAnsi"/>
                <w:sz w:val="22"/>
              </w:rPr>
              <w:t xml:space="preserve"> o nedodržení sjednaného termínu</w:t>
            </w:r>
            <w:r w:rsidRPr="00500DF1">
              <w:rPr>
                <w:rFonts w:asciiTheme="minorHAnsi" w:hAnsiTheme="minorHAnsi" w:cstheme="minorHAnsi"/>
                <w:sz w:val="22"/>
              </w:rPr>
              <w:t>, kterým byla nedostupnost služby nahlášena Objednatelem, nebo v případě nedostupnosti TS písemnou korespondencí k nedostupnosti služby</w:t>
            </w:r>
          </w:p>
          <w:p w14:paraId="0C8B0ACD" w14:textId="61F84794" w:rsidR="00B92936" w:rsidRPr="00561F3C" w:rsidRDefault="009672F3" w:rsidP="00561F3C">
            <w:pPr>
              <w:spacing w:after="120"/>
              <w:ind w:left="176" w:firstLine="0"/>
              <w:rPr>
                <w:rFonts w:asciiTheme="minorHAnsi" w:hAnsiTheme="minorHAnsi" w:cstheme="minorHAnsi"/>
              </w:rPr>
            </w:pPr>
            <w:r w:rsidRPr="00500DF1">
              <w:rPr>
                <w:rFonts w:asciiTheme="minorHAnsi" w:hAnsiTheme="minorHAnsi" w:cstheme="minorHAnsi"/>
              </w:rPr>
              <w:t xml:space="preserve">Za neplnění garantované dostupnosti za sledované období bude uplatněna sleva ve výši </w:t>
            </w:r>
            <w:r w:rsidR="00165389">
              <w:rPr>
                <w:rFonts w:asciiTheme="minorHAnsi" w:hAnsiTheme="minorHAnsi" w:cstheme="minorHAnsi"/>
              </w:rPr>
              <w:t>5</w:t>
            </w:r>
            <w:r w:rsidRPr="00500DF1">
              <w:rPr>
                <w:rFonts w:asciiTheme="minorHAnsi" w:hAnsiTheme="minorHAnsi" w:cstheme="minorHAnsi"/>
              </w:rPr>
              <w:t xml:space="preserve">% z částky </w:t>
            </w:r>
            <w:r w:rsidR="006C657F">
              <w:rPr>
                <w:rFonts w:asciiTheme="minorHAnsi" w:hAnsiTheme="minorHAnsi" w:cstheme="minorHAnsi"/>
              </w:rPr>
              <w:t xml:space="preserve">– ceny </w:t>
            </w:r>
            <w:r w:rsidR="00D847AA">
              <w:rPr>
                <w:rFonts w:asciiTheme="minorHAnsi" w:hAnsiTheme="minorHAnsi" w:cstheme="minorHAnsi"/>
              </w:rPr>
              <w:t xml:space="preserve">příslušného </w:t>
            </w:r>
            <w:r w:rsidR="006C657F">
              <w:rPr>
                <w:rFonts w:asciiTheme="minorHAnsi" w:hAnsiTheme="minorHAnsi" w:cstheme="minorHAnsi"/>
              </w:rPr>
              <w:t>nacenění sjednané služby</w:t>
            </w:r>
            <w:r w:rsidR="009606D4">
              <w:rPr>
                <w:rFonts w:asciiTheme="minorHAnsi" w:hAnsiTheme="minorHAnsi" w:cstheme="minorHAnsi"/>
              </w:rPr>
              <w:t xml:space="preserve"> konzultace/školení/rozvoje v rámci</w:t>
            </w:r>
            <w:r w:rsidR="006C657F">
              <w:rPr>
                <w:rFonts w:asciiTheme="minorHAnsi" w:hAnsiTheme="minorHAnsi" w:cstheme="minorHAnsi"/>
              </w:rPr>
              <w:t xml:space="preserve"> </w:t>
            </w:r>
            <w:r w:rsidRPr="00500DF1">
              <w:rPr>
                <w:rFonts w:asciiTheme="minorHAnsi" w:hAnsiTheme="minorHAnsi" w:cstheme="minorHAnsi"/>
              </w:rPr>
              <w:t>KL00</w:t>
            </w:r>
            <w:r w:rsidR="00401F78">
              <w:rPr>
                <w:rFonts w:asciiTheme="minorHAnsi" w:hAnsiTheme="minorHAnsi" w:cstheme="minorHAnsi"/>
              </w:rPr>
              <w:t>6</w:t>
            </w:r>
            <w:r w:rsidRPr="00500DF1">
              <w:rPr>
                <w:rFonts w:asciiTheme="minorHAnsi" w:hAnsiTheme="minorHAnsi" w:cstheme="minorHAnsi"/>
              </w:rPr>
              <w:t>.</w:t>
            </w:r>
          </w:p>
        </w:tc>
      </w:tr>
    </w:tbl>
    <w:p w14:paraId="0436DD3E" w14:textId="77777777" w:rsidR="00477F0F" w:rsidRPr="000F24E5" w:rsidRDefault="00477F0F" w:rsidP="00477F0F">
      <w:pPr>
        <w:spacing w:after="160" w:line="259" w:lineRule="auto"/>
      </w:pPr>
      <w:r w:rsidRPr="000F24E5">
        <w:lastRenderedPageBreak/>
        <w:br w:type="page"/>
      </w:r>
    </w:p>
    <w:p w14:paraId="68AFE008" w14:textId="77777777" w:rsidR="00477F0F" w:rsidRDefault="00477F0F" w:rsidP="00011D2B">
      <w:pPr>
        <w:pStyle w:val="Nadpis3"/>
        <w:numPr>
          <w:ilvl w:val="0"/>
          <w:numId w:val="0"/>
        </w:numPr>
        <w:ind w:left="1080" w:hanging="1080"/>
        <w:rPr>
          <w:b/>
          <w:bCs/>
        </w:rPr>
      </w:pPr>
      <w:bookmarkStart w:id="14" w:name="_Toc143755708"/>
      <w:r w:rsidRPr="00561F3C">
        <w:rPr>
          <w:b/>
          <w:bCs/>
        </w:rPr>
        <w:lastRenderedPageBreak/>
        <w:t>KL007 -</w:t>
      </w:r>
      <w:r w:rsidR="00833386" w:rsidRPr="00561F3C">
        <w:rPr>
          <w:b/>
          <w:bCs/>
        </w:rPr>
        <w:t xml:space="preserve"> Služba exitu a předání FS9</w:t>
      </w:r>
      <w:bookmarkEnd w:id="14"/>
      <w:r w:rsidRPr="00561F3C">
        <w:rPr>
          <w:b/>
          <w:bCs/>
        </w:rPr>
        <w:t xml:space="preserve"> </w:t>
      </w:r>
    </w:p>
    <w:p w14:paraId="1C78A548" w14:textId="77777777" w:rsidR="00851949" w:rsidRDefault="00851949" w:rsidP="00851949">
      <w:pPr>
        <w:ind w:firstLine="0"/>
      </w:pPr>
    </w:p>
    <w:tbl>
      <w:tblPr>
        <w:tblStyle w:val="Mkatabulky"/>
        <w:tblW w:w="9356" w:type="dxa"/>
        <w:tblInd w:w="-5" w:type="dxa"/>
        <w:tblLayout w:type="fixed"/>
        <w:tblLook w:val="04A0" w:firstRow="1" w:lastRow="0" w:firstColumn="1" w:lastColumn="0" w:noHBand="0" w:noVBand="1"/>
      </w:tblPr>
      <w:tblGrid>
        <w:gridCol w:w="1625"/>
        <w:gridCol w:w="3478"/>
        <w:gridCol w:w="2127"/>
        <w:gridCol w:w="2126"/>
      </w:tblGrid>
      <w:tr w:rsidR="00851949" w:rsidRPr="00440C17" w14:paraId="053740B0" w14:textId="77777777" w:rsidTr="41E8D1D9">
        <w:tc>
          <w:tcPr>
            <w:tcW w:w="9356" w:type="dxa"/>
            <w:gridSpan w:val="4"/>
            <w:shd w:val="clear" w:color="auto" w:fill="FFF2CC" w:themeFill="accent4" w:themeFillTint="33"/>
          </w:tcPr>
          <w:p w14:paraId="26CF9942" w14:textId="59A60983" w:rsidR="00851949" w:rsidRPr="00440C17" w:rsidRDefault="004223AF" w:rsidP="00BB5A16">
            <w:pPr>
              <w:rPr>
                <w:rFonts w:asciiTheme="minorHAnsi" w:hAnsiTheme="minorHAnsi" w:cstheme="minorHAnsi"/>
                <w:b/>
                <w:sz w:val="24"/>
                <w:szCs w:val="24"/>
              </w:rPr>
            </w:pPr>
            <w:r w:rsidRPr="00BE3E65">
              <w:rPr>
                <w:rFonts w:asciiTheme="minorHAnsi" w:hAnsiTheme="minorHAnsi" w:cstheme="minorHAnsi"/>
                <w:b/>
                <w:sz w:val="24"/>
                <w:szCs w:val="24"/>
              </w:rPr>
              <w:t>Služba exitu a předání FS9</w:t>
            </w:r>
          </w:p>
        </w:tc>
      </w:tr>
      <w:tr w:rsidR="00851949" w:rsidRPr="00440C17" w14:paraId="1914509E" w14:textId="77777777" w:rsidTr="41E8D1D9">
        <w:tc>
          <w:tcPr>
            <w:tcW w:w="1625" w:type="dxa"/>
          </w:tcPr>
          <w:p w14:paraId="33B94CE5" w14:textId="3BF2AFB4" w:rsidR="00851949" w:rsidRPr="00440C17" w:rsidRDefault="004223AF" w:rsidP="00BB5A16">
            <w:pPr>
              <w:rPr>
                <w:rFonts w:asciiTheme="minorHAnsi" w:hAnsiTheme="minorHAnsi" w:cstheme="minorHAnsi"/>
              </w:rPr>
            </w:pPr>
            <w:r w:rsidRPr="0009781E">
              <w:rPr>
                <w:rFonts w:asciiTheme="minorHAnsi" w:hAnsiTheme="minorHAnsi" w:cstheme="minorHAnsi"/>
              </w:rPr>
              <w:t>Kód služby</w:t>
            </w:r>
            <w:r w:rsidRPr="00440C17" w:rsidDel="006511AA">
              <w:rPr>
                <w:rFonts w:asciiTheme="minorHAnsi" w:hAnsiTheme="minorHAnsi" w:cstheme="minorHAnsi"/>
              </w:rPr>
              <w:t xml:space="preserve"> </w:t>
            </w:r>
          </w:p>
        </w:tc>
        <w:tc>
          <w:tcPr>
            <w:tcW w:w="7731" w:type="dxa"/>
            <w:gridSpan w:val="3"/>
          </w:tcPr>
          <w:p w14:paraId="66C7C66E" w14:textId="0F74B83D" w:rsidR="00851949" w:rsidRPr="00440C17" w:rsidRDefault="004223AF" w:rsidP="00BB5A16">
            <w:pPr>
              <w:rPr>
                <w:rFonts w:asciiTheme="minorHAnsi" w:hAnsiTheme="minorHAnsi" w:cstheme="minorHAnsi"/>
                <w:b/>
              </w:rPr>
            </w:pPr>
            <w:r w:rsidRPr="0009781E">
              <w:rPr>
                <w:rFonts w:asciiTheme="minorHAnsi" w:hAnsiTheme="minorHAnsi" w:cstheme="minorHAnsi"/>
                <w:b/>
              </w:rPr>
              <w:t>KL007</w:t>
            </w:r>
          </w:p>
        </w:tc>
      </w:tr>
      <w:tr w:rsidR="00851949" w:rsidRPr="00440C17" w14:paraId="6B77C24A" w14:textId="77777777" w:rsidTr="41E8D1D9">
        <w:tc>
          <w:tcPr>
            <w:tcW w:w="1625" w:type="dxa"/>
          </w:tcPr>
          <w:p w14:paraId="3B656B08" w14:textId="4E3A001D" w:rsidR="00851949" w:rsidRPr="00440C17" w:rsidRDefault="004223AF" w:rsidP="00BB5A16">
            <w:pPr>
              <w:rPr>
                <w:rFonts w:asciiTheme="minorHAnsi" w:hAnsiTheme="minorHAnsi" w:cstheme="minorHAnsi"/>
              </w:rPr>
            </w:pPr>
            <w:r w:rsidRPr="00C8407D">
              <w:rPr>
                <w:rFonts w:asciiTheme="minorHAnsi" w:hAnsiTheme="minorHAnsi" w:cstheme="minorHAnsi"/>
              </w:rPr>
              <w:t>Popis služby</w:t>
            </w:r>
            <w:r w:rsidRPr="00440C17" w:rsidDel="006511AA">
              <w:rPr>
                <w:rFonts w:asciiTheme="minorHAnsi" w:hAnsiTheme="minorHAnsi" w:cstheme="minorHAnsi"/>
              </w:rPr>
              <w:t xml:space="preserve"> </w:t>
            </w:r>
          </w:p>
        </w:tc>
        <w:tc>
          <w:tcPr>
            <w:tcW w:w="7731" w:type="dxa"/>
            <w:gridSpan w:val="3"/>
          </w:tcPr>
          <w:p w14:paraId="024D22C5" w14:textId="77777777" w:rsidR="004223AF" w:rsidRPr="00C8407D" w:rsidRDefault="004223AF" w:rsidP="004223AF">
            <w:pPr>
              <w:ind w:firstLine="0"/>
              <w:rPr>
                <w:rFonts w:asciiTheme="minorHAnsi" w:hAnsiTheme="minorHAnsi" w:cstheme="minorHAnsi"/>
              </w:rPr>
            </w:pPr>
            <w:r w:rsidRPr="00C8407D">
              <w:rPr>
                <w:rFonts w:asciiTheme="minorHAnsi" w:hAnsiTheme="minorHAnsi" w:cstheme="minorHAnsi"/>
              </w:rPr>
              <w:t xml:space="preserve">Tato služba spočívá v součinnosti Poskytovatele, který provozuje aplikaci IFS a jeho poddodavatelů </w:t>
            </w:r>
            <w:r w:rsidRPr="00BE3E65">
              <w:rPr>
                <w:rFonts w:asciiTheme="minorHAnsi" w:hAnsiTheme="minorHAnsi" w:cstheme="minorHAnsi"/>
              </w:rPr>
              <w:t xml:space="preserve">při součinnosti při migraci IFS do nového řešení ekonomického informačního systému v jednotlivých místech plnění a přípravě dat pro migraci do nové aplikace ekonomického systému v jednotlivých místech plnění v termínech stanovených </w:t>
            </w:r>
            <w:proofErr w:type="gramStart"/>
            <w:r w:rsidRPr="00BE3E65">
              <w:rPr>
                <w:rFonts w:asciiTheme="minorHAnsi" w:hAnsiTheme="minorHAnsi" w:cstheme="minorHAnsi"/>
              </w:rPr>
              <w:t>Objednatelem</w:t>
            </w:r>
            <w:proofErr w:type="gramEnd"/>
            <w:r w:rsidRPr="00BE3E65">
              <w:rPr>
                <w:rFonts w:asciiTheme="minorHAnsi" w:hAnsiTheme="minorHAnsi" w:cstheme="minorHAnsi"/>
              </w:rPr>
              <w:t xml:space="preserve"> </w:t>
            </w:r>
            <w:r w:rsidRPr="00665B8E">
              <w:rPr>
                <w:rFonts w:asciiTheme="minorHAnsi" w:hAnsiTheme="minorHAnsi" w:cstheme="minorHAnsi"/>
              </w:rPr>
              <w:t xml:space="preserve">a to </w:t>
            </w:r>
            <w:r w:rsidRPr="00C8407D">
              <w:rPr>
                <w:rFonts w:asciiTheme="minorHAnsi" w:hAnsiTheme="minorHAnsi" w:cstheme="minorHAnsi"/>
              </w:rPr>
              <w:t>na základě vyžádání Objednatele.</w:t>
            </w:r>
          </w:p>
          <w:p w14:paraId="643B8B06" w14:textId="77777777" w:rsidR="004223AF" w:rsidRPr="00C8407D" w:rsidRDefault="004223AF" w:rsidP="004223AF">
            <w:pPr>
              <w:pStyle w:val="Odstavecseseznamem"/>
              <w:rPr>
                <w:rFonts w:asciiTheme="minorHAnsi" w:hAnsiTheme="minorHAnsi" w:cstheme="minorHAnsi"/>
                <w:sz w:val="22"/>
              </w:rPr>
            </w:pPr>
          </w:p>
          <w:p w14:paraId="5B514C82" w14:textId="77777777" w:rsidR="004223AF" w:rsidRPr="00C8407D" w:rsidRDefault="004223AF" w:rsidP="00A40360">
            <w:pPr>
              <w:pStyle w:val="Odstavecseseznamem"/>
              <w:numPr>
                <w:ilvl w:val="0"/>
                <w:numId w:val="26"/>
              </w:numPr>
              <w:rPr>
                <w:rFonts w:asciiTheme="minorHAnsi" w:hAnsiTheme="minorHAnsi" w:cstheme="minorHAnsi"/>
                <w:sz w:val="22"/>
              </w:rPr>
            </w:pPr>
            <w:r w:rsidRPr="00C8407D">
              <w:rPr>
                <w:rFonts w:asciiTheme="minorHAnsi" w:hAnsiTheme="minorHAnsi" w:cstheme="minorHAnsi"/>
                <w:sz w:val="22"/>
              </w:rPr>
              <w:t>Tato služba obsahuje zejména následující činnosti:</w:t>
            </w:r>
          </w:p>
          <w:p w14:paraId="58F0F436" w14:textId="77777777" w:rsidR="004223AF" w:rsidRPr="00C8407D" w:rsidRDefault="004223AF" w:rsidP="00A40360">
            <w:pPr>
              <w:pStyle w:val="Odstavecseseznamem"/>
              <w:numPr>
                <w:ilvl w:val="0"/>
                <w:numId w:val="25"/>
              </w:numPr>
              <w:ind w:left="1068"/>
              <w:jc w:val="both"/>
              <w:rPr>
                <w:rFonts w:asciiTheme="minorHAnsi" w:hAnsiTheme="minorHAnsi" w:cstheme="minorHAnsi"/>
                <w:sz w:val="22"/>
              </w:rPr>
            </w:pPr>
            <w:r w:rsidRPr="00C8407D">
              <w:rPr>
                <w:rFonts w:asciiTheme="minorHAnsi" w:hAnsiTheme="minorHAnsi" w:cstheme="minorHAnsi"/>
                <w:sz w:val="22"/>
              </w:rPr>
              <w:t>Součinnost při návrhu a přípravě EXIT plánu</w:t>
            </w:r>
            <w:r>
              <w:rPr>
                <w:rFonts w:asciiTheme="minorHAnsi" w:hAnsiTheme="minorHAnsi" w:cstheme="minorHAnsi"/>
                <w:sz w:val="22"/>
              </w:rPr>
              <w:t xml:space="preserve"> a harmonogramu</w:t>
            </w:r>
          </w:p>
          <w:p w14:paraId="2ED5A56B" w14:textId="77777777" w:rsidR="004223AF" w:rsidRPr="00C8407D" w:rsidRDefault="004223AF" w:rsidP="00A40360">
            <w:pPr>
              <w:pStyle w:val="Odstavecseseznamem"/>
              <w:numPr>
                <w:ilvl w:val="0"/>
                <w:numId w:val="25"/>
              </w:numPr>
              <w:ind w:left="1068"/>
              <w:jc w:val="both"/>
              <w:rPr>
                <w:rFonts w:asciiTheme="minorHAnsi" w:hAnsiTheme="minorHAnsi" w:cstheme="minorHAnsi"/>
                <w:sz w:val="22"/>
              </w:rPr>
            </w:pPr>
            <w:r w:rsidRPr="00C8407D">
              <w:rPr>
                <w:rFonts w:asciiTheme="minorHAnsi" w:hAnsiTheme="minorHAnsi" w:cstheme="minorHAnsi"/>
                <w:sz w:val="22"/>
              </w:rPr>
              <w:t>Přípravu dat k migraci</w:t>
            </w:r>
          </w:p>
          <w:p w14:paraId="5537BFA1" w14:textId="77777777" w:rsidR="004223AF" w:rsidRPr="00C8407D" w:rsidRDefault="004223AF" w:rsidP="00A40360">
            <w:pPr>
              <w:pStyle w:val="Odstavecseseznamem"/>
              <w:numPr>
                <w:ilvl w:val="0"/>
                <w:numId w:val="25"/>
              </w:numPr>
              <w:ind w:left="1068"/>
              <w:jc w:val="both"/>
              <w:rPr>
                <w:rFonts w:asciiTheme="minorHAnsi" w:hAnsiTheme="minorHAnsi" w:cstheme="minorHAnsi"/>
                <w:sz w:val="22"/>
              </w:rPr>
            </w:pPr>
            <w:r w:rsidRPr="00C8407D">
              <w:rPr>
                <w:rFonts w:asciiTheme="minorHAnsi" w:hAnsiTheme="minorHAnsi" w:cstheme="minorHAnsi"/>
                <w:sz w:val="22"/>
              </w:rPr>
              <w:t>Součinnost při procesu migrace</w:t>
            </w:r>
          </w:p>
          <w:p w14:paraId="56BF6173" w14:textId="77777777" w:rsidR="004223AF" w:rsidRPr="00C8407D" w:rsidRDefault="004223AF" w:rsidP="00A40360">
            <w:pPr>
              <w:pStyle w:val="Odstavecseseznamem"/>
              <w:numPr>
                <w:ilvl w:val="0"/>
                <w:numId w:val="25"/>
              </w:numPr>
              <w:ind w:left="1068"/>
              <w:jc w:val="both"/>
              <w:rPr>
                <w:rFonts w:asciiTheme="minorHAnsi" w:hAnsiTheme="minorHAnsi" w:cstheme="minorHAnsi"/>
                <w:sz w:val="22"/>
              </w:rPr>
            </w:pPr>
            <w:r w:rsidRPr="00C8407D">
              <w:rPr>
                <w:rFonts w:asciiTheme="minorHAnsi" w:hAnsiTheme="minorHAnsi" w:cstheme="minorHAnsi"/>
                <w:sz w:val="22"/>
              </w:rPr>
              <w:t>Předání potřebných technických parametrů pro umístění konzervy aplikace IFS9</w:t>
            </w:r>
          </w:p>
          <w:p w14:paraId="070A4A14" w14:textId="77777777" w:rsidR="004223AF" w:rsidRPr="00C8407D" w:rsidRDefault="004223AF" w:rsidP="00A40360">
            <w:pPr>
              <w:pStyle w:val="Odstavecseseznamem"/>
              <w:numPr>
                <w:ilvl w:val="0"/>
                <w:numId w:val="25"/>
              </w:numPr>
              <w:ind w:left="1068"/>
              <w:jc w:val="both"/>
              <w:rPr>
                <w:rFonts w:asciiTheme="minorHAnsi" w:hAnsiTheme="minorHAnsi" w:cstheme="minorHAnsi"/>
                <w:sz w:val="22"/>
              </w:rPr>
            </w:pPr>
            <w:r w:rsidRPr="00C8407D">
              <w:rPr>
                <w:rFonts w:asciiTheme="minorHAnsi" w:hAnsiTheme="minorHAnsi" w:cstheme="minorHAnsi"/>
                <w:sz w:val="22"/>
              </w:rPr>
              <w:t>Zajištění prací spojených s vytvořením konzervy aplikace IFS9 po migraci</w:t>
            </w:r>
          </w:p>
          <w:p w14:paraId="30C897D1" w14:textId="77777777" w:rsidR="004223AF" w:rsidRPr="00C8407D" w:rsidRDefault="004223AF" w:rsidP="00A40360">
            <w:pPr>
              <w:pStyle w:val="Odstavecseseznamem"/>
              <w:numPr>
                <w:ilvl w:val="0"/>
                <w:numId w:val="25"/>
              </w:numPr>
              <w:ind w:left="1068"/>
              <w:jc w:val="both"/>
              <w:rPr>
                <w:rFonts w:asciiTheme="minorHAnsi" w:hAnsiTheme="minorHAnsi" w:cstheme="minorHAnsi"/>
                <w:sz w:val="22"/>
              </w:rPr>
            </w:pPr>
            <w:r w:rsidRPr="00C8407D">
              <w:rPr>
                <w:rFonts w:asciiTheme="minorHAnsi" w:hAnsiTheme="minorHAnsi" w:cstheme="minorHAnsi"/>
                <w:sz w:val="22"/>
              </w:rPr>
              <w:t xml:space="preserve">Předání finální sady zdrojových kódů </w:t>
            </w:r>
            <w:r>
              <w:rPr>
                <w:rFonts w:asciiTheme="minorHAnsi" w:hAnsiTheme="minorHAnsi" w:cstheme="minorHAnsi"/>
                <w:sz w:val="22"/>
              </w:rPr>
              <w:t xml:space="preserve">rozvojů </w:t>
            </w:r>
            <w:r w:rsidRPr="00C8407D">
              <w:rPr>
                <w:rFonts w:asciiTheme="minorHAnsi" w:hAnsiTheme="minorHAnsi" w:cstheme="minorHAnsi"/>
                <w:sz w:val="22"/>
              </w:rPr>
              <w:t>aplikace IFS</w:t>
            </w:r>
            <w:r>
              <w:rPr>
                <w:rFonts w:asciiTheme="minorHAnsi" w:hAnsiTheme="minorHAnsi" w:cstheme="minorHAnsi"/>
                <w:sz w:val="22"/>
              </w:rPr>
              <w:t xml:space="preserve"> </w:t>
            </w:r>
            <w:r>
              <w:rPr>
                <w:rFonts w:asciiTheme="minorHAnsi" w:hAnsiTheme="minorHAnsi" w:cstheme="minorHAnsi"/>
              </w:rPr>
              <w:t>-</w:t>
            </w:r>
            <w:r w:rsidRPr="006F3A81">
              <w:rPr>
                <w:rFonts w:asciiTheme="minorHAnsi" w:hAnsiTheme="minorHAnsi" w:cstheme="minorHAnsi"/>
              </w:rPr>
              <w:t xml:space="preserve"> </w:t>
            </w:r>
            <w:r w:rsidRPr="00BE3E65">
              <w:rPr>
                <w:rFonts w:asciiTheme="minorHAnsi" w:hAnsiTheme="minorHAnsi" w:cstheme="minorHAnsi"/>
                <w:sz w:val="22"/>
              </w:rPr>
              <w:t>úprav na míru</w:t>
            </w:r>
            <w:r>
              <w:rPr>
                <w:rFonts w:asciiTheme="minorHAnsi" w:hAnsiTheme="minorHAnsi" w:cstheme="minorHAnsi"/>
                <w:sz w:val="22"/>
              </w:rPr>
              <w:t>,</w:t>
            </w:r>
            <w:r w:rsidRPr="00BE3E65">
              <w:rPr>
                <w:rFonts w:asciiTheme="minorHAnsi" w:hAnsiTheme="minorHAnsi" w:cstheme="minorHAnsi"/>
                <w:sz w:val="22"/>
              </w:rPr>
              <w:t xml:space="preserve"> jenž byly na základě Změnových požadavků Objednatele</w:t>
            </w:r>
            <w:r>
              <w:rPr>
                <w:rFonts w:asciiTheme="minorHAnsi" w:hAnsiTheme="minorHAnsi" w:cstheme="minorHAnsi"/>
                <w:sz w:val="22"/>
              </w:rPr>
              <w:t xml:space="preserve"> v rámci tohoto písemného pokynu či předchozích smluvních vztahů ze strany Poskytovatele a jeho subdodavatelů v rámci IFS realizovány.</w:t>
            </w:r>
          </w:p>
          <w:p w14:paraId="1A74E965" w14:textId="77777777" w:rsidR="004223AF" w:rsidRPr="00C8407D" w:rsidRDefault="004223AF" w:rsidP="00A40360">
            <w:pPr>
              <w:pStyle w:val="Odstavecseseznamem"/>
              <w:numPr>
                <w:ilvl w:val="0"/>
                <w:numId w:val="25"/>
              </w:numPr>
              <w:ind w:left="1068"/>
              <w:jc w:val="both"/>
              <w:rPr>
                <w:rFonts w:asciiTheme="minorHAnsi" w:hAnsiTheme="minorHAnsi" w:cstheme="minorHAnsi"/>
                <w:sz w:val="22"/>
              </w:rPr>
            </w:pPr>
            <w:r w:rsidRPr="00C8407D">
              <w:rPr>
                <w:rFonts w:asciiTheme="minorHAnsi" w:hAnsiTheme="minorHAnsi" w:cstheme="minorHAnsi"/>
                <w:sz w:val="22"/>
              </w:rPr>
              <w:t>Předání technické dokumentace k provozu konzervy IFS9</w:t>
            </w:r>
          </w:p>
          <w:p w14:paraId="122A9193" w14:textId="5F54D528" w:rsidR="004223AF" w:rsidRPr="00BE3E65" w:rsidRDefault="004223AF" w:rsidP="00A40360">
            <w:pPr>
              <w:pStyle w:val="Odstavecseseznamem"/>
              <w:numPr>
                <w:ilvl w:val="0"/>
                <w:numId w:val="25"/>
              </w:numPr>
              <w:ind w:left="1068"/>
              <w:jc w:val="both"/>
              <w:rPr>
                <w:rFonts w:asciiTheme="minorHAnsi" w:hAnsiTheme="minorHAnsi" w:cstheme="minorHAnsi"/>
                <w:sz w:val="22"/>
              </w:rPr>
            </w:pPr>
            <w:r w:rsidRPr="00BE3E65">
              <w:rPr>
                <w:rFonts w:asciiTheme="minorHAnsi" w:hAnsiTheme="minorHAnsi" w:cstheme="minorHAnsi"/>
                <w:sz w:val="22"/>
              </w:rPr>
              <w:t>Další činnosti uvedené v </w:t>
            </w:r>
            <w:r w:rsidR="00EC2BD4">
              <w:rPr>
                <w:rFonts w:asciiTheme="minorHAnsi" w:hAnsiTheme="minorHAnsi" w:cstheme="minorHAnsi"/>
                <w:sz w:val="22"/>
              </w:rPr>
              <w:t>části</w:t>
            </w:r>
            <w:r w:rsidRPr="00BE3E65">
              <w:rPr>
                <w:rFonts w:asciiTheme="minorHAnsi" w:hAnsiTheme="minorHAnsi" w:cstheme="minorHAnsi"/>
                <w:sz w:val="22"/>
              </w:rPr>
              <w:t xml:space="preserve"> „Služba Exitu a předání“ tohoto </w:t>
            </w:r>
            <w:r w:rsidR="00EC2BD4">
              <w:rPr>
                <w:rFonts w:asciiTheme="minorHAnsi" w:hAnsiTheme="minorHAnsi" w:cstheme="minorHAnsi"/>
                <w:sz w:val="22"/>
              </w:rPr>
              <w:t>dokumentu</w:t>
            </w:r>
          </w:p>
          <w:p w14:paraId="061F6BA1" w14:textId="77777777" w:rsidR="004223AF" w:rsidRPr="00C8407D" w:rsidRDefault="004223AF" w:rsidP="004223AF">
            <w:pPr>
              <w:pStyle w:val="Odstavecseseznamem"/>
              <w:ind w:left="1068"/>
              <w:rPr>
                <w:rFonts w:asciiTheme="minorHAnsi" w:hAnsiTheme="minorHAnsi" w:cstheme="minorHAnsi"/>
                <w:sz w:val="22"/>
              </w:rPr>
            </w:pPr>
          </w:p>
          <w:p w14:paraId="7E70ADF1" w14:textId="77777777" w:rsidR="004223AF" w:rsidRPr="00BE3E65" w:rsidRDefault="004223AF" w:rsidP="00A40360">
            <w:pPr>
              <w:pStyle w:val="Odstavecseseznamem"/>
              <w:numPr>
                <w:ilvl w:val="0"/>
                <w:numId w:val="27"/>
              </w:numPr>
              <w:rPr>
                <w:rFonts w:asciiTheme="minorHAnsi" w:hAnsiTheme="minorHAnsi" w:cstheme="minorHAnsi"/>
                <w:sz w:val="22"/>
              </w:rPr>
            </w:pPr>
            <w:r w:rsidRPr="00BE3E65">
              <w:rPr>
                <w:rFonts w:asciiTheme="minorHAnsi" w:hAnsiTheme="minorHAnsi" w:cstheme="minorHAnsi"/>
                <w:sz w:val="22"/>
              </w:rPr>
              <w:t>Poskytovatel je povinen k datu písemně stanovenému Objednatelem poskytnout/umožnit/zajistit dále:</w:t>
            </w:r>
          </w:p>
          <w:p w14:paraId="43CDE811" w14:textId="77777777" w:rsidR="004223AF" w:rsidRPr="00BE3E65" w:rsidRDefault="004223AF" w:rsidP="00A40360">
            <w:pPr>
              <w:pStyle w:val="Odstavecseseznamem"/>
              <w:numPr>
                <w:ilvl w:val="0"/>
                <w:numId w:val="28"/>
              </w:numPr>
              <w:jc w:val="both"/>
              <w:rPr>
                <w:rFonts w:asciiTheme="minorHAnsi" w:hAnsiTheme="minorHAnsi" w:cstheme="minorHAnsi"/>
                <w:sz w:val="22"/>
              </w:rPr>
            </w:pPr>
            <w:r w:rsidRPr="00BE3E65">
              <w:rPr>
                <w:rFonts w:asciiTheme="minorHAnsi" w:hAnsiTheme="minorHAnsi" w:cstheme="minorHAnsi"/>
                <w:sz w:val="22"/>
              </w:rPr>
              <w:t>Součinnost při návrhu a přípravě EXIT plánu</w:t>
            </w:r>
          </w:p>
          <w:p w14:paraId="4D4CB535" w14:textId="77777777" w:rsidR="004223AF" w:rsidRPr="00BE3E65" w:rsidRDefault="004223AF" w:rsidP="00A40360">
            <w:pPr>
              <w:pStyle w:val="Odstavecseseznamem"/>
              <w:numPr>
                <w:ilvl w:val="0"/>
                <w:numId w:val="28"/>
              </w:numPr>
              <w:jc w:val="both"/>
              <w:rPr>
                <w:rFonts w:asciiTheme="minorHAnsi" w:hAnsiTheme="minorHAnsi" w:cstheme="minorHAnsi"/>
                <w:sz w:val="22"/>
              </w:rPr>
            </w:pPr>
            <w:r w:rsidRPr="00BE3E65">
              <w:rPr>
                <w:rFonts w:asciiTheme="minorHAnsi" w:hAnsiTheme="minorHAnsi" w:cstheme="minorHAnsi"/>
                <w:sz w:val="22"/>
              </w:rPr>
              <w:t>Kapacitu architekta IFS a analytika znalého logického a fyzického modelu databáze IFS v jednotlivých místech plnění</w:t>
            </w:r>
          </w:p>
          <w:p w14:paraId="12D094B6" w14:textId="25853862" w:rsidR="004223AF" w:rsidRPr="00BE3E65" w:rsidRDefault="004223AF" w:rsidP="00A40360">
            <w:pPr>
              <w:pStyle w:val="Odstavecseseznamem"/>
              <w:numPr>
                <w:ilvl w:val="0"/>
                <w:numId w:val="28"/>
              </w:numPr>
              <w:jc w:val="both"/>
              <w:rPr>
                <w:rFonts w:asciiTheme="minorHAnsi" w:hAnsiTheme="minorHAnsi" w:cstheme="minorHAnsi"/>
                <w:sz w:val="22"/>
              </w:rPr>
            </w:pPr>
            <w:r w:rsidRPr="00BE3E65">
              <w:rPr>
                <w:rFonts w:asciiTheme="minorHAnsi" w:hAnsiTheme="minorHAnsi" w:cstheme="minorHAnsi"/>
                <w:sz w:val="22"/>
              </w:rPr>
              <w:t xml:space="preserve">Objednateli </w:t>
            </w:r>
            <w:del w:id="15" w:author="Autor">
              <w:r w:rsidRPr="00BE3E65" w:rsidDel="006768AF">
                <w:rPr>
                  <w:rFonts w:asciiTheme="minorHAnsi" w:hAnsiTheme="minorHAnsi" w:cstheme="minorHAnsi"/>
                  <w:sz w:val="22"/>
                </w:rPr>
                <w:delText xml:space="preserve">provést migraci dat a </w:delText>
              </w:r>
            </w:del>
            <w:ins w:id="16" w:author="Autor">
              <w:r w:rsidR="006768AF">
                <w:rPr>
                  <w:rFonts w:asciiTheme="minorHAnsi" w:hAnsiTheme="minorHAnsi" w:cstheme="minorHAnsi"/>
                  <w:sz w:val="22"/>
                </w:rPr>
                <w:t xml:space="preserve"> provést export dat a </w:t>
              </w:r>
            </w:ins>
            <w:r w:rsidRPr="00BE3E65">
              <w:rPr>
                <w:rFonts w:asciiTheme="minorHAnsi" w:hAnsiTheme="minorHAnsi" w:cstheme="minorHAnsi"/>
                <w:sz w:val="22"/>
              </w:rPr>
              <w:t xml:space="preserve">poskytnout potřebnou součinnost při </w:t>
            </w:r>
            <w:del w:id="17" w:author="Autor">
              <w:r w:rsidRPr="00BE3E65" w:rsidDel="006768AF">
                <w:rPr>
                  <w:rFonts w:asciiTheme="minorHAnsi" w:hAnsiTheme="minorHAnsi" w:cstheme="minorHAnsi"/>
                  <w:sz w:val="22"/>
                </w:rPr>
                <w:delText xml:space="preserve">její </w:delText>
              </w:r>
            </w:del>
            <w:ins w:id="18" w:author="Autor">
              <w:r w:rsidR="006768AF">
                <w:rPr>
                  <w:rFonts w:asciiTheme="minorHAnsi" w:hAnsiTheme="minorHAnsi" w:cstheme="minorHAnsi"/>
                  <w:sz w:val="22"/>
                </w:rPr>
                <w:t>jeho</w:t>
              </w:r>
              <w:r w:rsidR="006768AF" w:rsidRPr="00BE3E65">
                <w:rPr>
                  <w:rFonts w:asciiTheme="minorHAnsi" w:hAnsiTheme="minorHAnsi" w:cstheme="minorHAnsi"/>
                  <w:sz w:val="22"/>
                </w:rPr>
                <w:t xml:space="preserve"> </w:t>
              </w:r>
            </w:ins>
            <w:r w:rsidRPr="00BE3E65">
              <w:rPr>
                <w:rFonts w:asciiTheme="minorHAnsi" w:hAnsiTheme="minorHAnsi" w:cstheme="minorHAnsi"/>
                <w:sz w:val="22"/>
              </w:rPr>
              <w:t>přípravě a realizaci (včetně předání licencí ve vlastnictví Objednatele), a to i vůči třetím stranám určeným Objednatelem</w:t>
            </w:r>
          </w:p>
          <w:p w14:paraId="66E5D784" w14:textId="77777777" w:rsidR="004223AF" w:rsidRPr="00BE3E65" w:rsidRDefault="004223AF" w:rsidP="00A40360">
            <w:pPr>
              <w:pStyle w:val="Odstavecseseznamem"/>
              <w:numPr>
                <w:ilvl w:val="0"/>
                <w:numId w:val="28"/>
              </w:numPr>
              <w:jc w:val="both"/>
              <w:rPr>
                <w:rFonts w:asciiTheme="minorHAnsi" w:hAnsiTheme="minorHAnsi" w:cstheme="minorHAnsi"/>
                <w:sz w:val="22"/>
              </w:rPr>
            </w:pPr>
            <w:r w:rsidRPr="00BE3E65">
              <w:rPr>
                <w:rFonts w:asciiTheme="minorHAnsi" w:hAnsiTheme="minorHAnsi" w:cstheme="minorHAnsi"/>
                <w:sz w:val="22"/>
              </w:rPr>
              <w:t>Potřebné technické parametry pro umístění konzervy aplikace IFS</w:t>
            </w:r>
          </w:p>
          <w:p w14:paraId="1A89D525" w14:textId="77777777" w:rsidR="004223AF" w:rsidRPr="00BE3E65" w:rsidRDefault="004223AF" w:rsidP="00A40360">
            <w:pPr>
              <w:pStyle w:val="Odstavecseseznamem"/>
              <w:numPr>
                <w:ilvl w:val="0"/>
                <w:numId w:val="28"/>
              </w:numPr>
              <w:jc w:val="both"/>
              <w:rPr>
                <w:rFonts w:asciiTheme="minorHAnsi" w:hAnsiTheme="minorHAnsi" w:cstheme="minorHAnsi"/>
                <w:sz w:val="22"/>
              </w:rPr>
            </w:pPr>
            <w:r w:rsidRPr="00BE3E65">
              <w:rPr>
                <w:rFonts w:asciiTheme="minorHAnsi" w:hAnsiTheme="minorHAnsi" w:cstheme="minorHAnsi"/>
                <w:sz w:val="22"/>
              </w:rPr>
              <w:t>Činnosti spojené s vytvořením konzervy aplikace IFS9 po migraci a její aktualizaci její dokumentace, pokud bude po migraci potřebná</w:t>
            </w:r>
          </w:p>
          <w:p w14:paraId="34C2BF63" w14:textId="77777777" w:rsidR="004223AF" w:rsidRPr="00BE3E65" w:rsidRDefault="004223AF" w:rsidP="00A40360">
            <w:pPr>
              <w:pStyle w:val="Odstavecseseznamem"/>
              <w:numPr>
                <w:ilvl w:val="0"/>
                <w:numId w:val="28"/>
              </w:numPr>
              <w:jc w:val="both"/>
              <w:rPr>
                <w:rFonts w:asciiTheme="minorHAnsi" w:hAnsiTheme="minorHAnsi" w:cstheme="minorHAnsi"/>
                <w:sz w:val="22"/>
              </w:rPr>
            </w:pPr>
            <w:r w:rsidRPr="00BE3E65">
              <w:rPr>
                <w:rFonts w:asciiTheme="minorHAnsi" w:hAnsiTheme="minorHAnsi" w:cstheme="minorHAnsi"/>
                <w:sz w:val="22"/>
              </w:rPr>
              <w:t>Aktualizovanou (pokud bude při migraci aktualizace nutná) sadu zdrojových kódů aplikace IFS náležejících MD</w:t>
            </w:r>
          </w:p>
          <w:p w14:paraId="2A9C167E" w14:textId="3C2D00AE" w:rsidR="004223AF" w:rsidRPr="00673019" w:rsidRDefault="004223AF" w:rsidP="00A40360">
            <w:pPr>
              <w:pStyle w:val="Odstavecseseznamem"/>
              <w:numPr>
                <w:ilvl w:val="0"/>
                <w:numId w:val="28"/>
              </w:numPr>
              <w:jc w:val="both"/>
              <w:rPr>
                <w:rFonts w:asciiTheme="minorHAnsi" w:hAnsiTheme="minorHAnsi" w:cstheme="minorHAnsi"/>
              </w:rPr>
            </w:pPr>
            <w:r w:rsidRPr="00561F3C">
              <w:rPr>
                <w:rFonts w:asciiTheme="minorHAnsi" w:hAnsiTheme="minorHAnsi" w:cstheme="minorHAnsi"/>
                <w:sz w:val="22"/>
              </w:rPr>
              <w:t>Protokolární vymazání a likvidaci veškerých Poskytovateli dostupných provozních dat či uživatelských údajů Objednatele, které byly Dodavateli zpřístupněny na základě objednávky dle tohoto písemného pokynu, tak jako dle předchozích nebo jiných smluvních stavů Objednatele s Poskytovatelem ve vztahu k IFS, které Objednatel ke zrušení určí, a to dle písemných pokynů a termínů stanovených Objednatelem. Poskytovatel je povinen před likvidací dat zajistit úplné předání všech dat Objednateli</w:t>
            </w:r>
          </w:p>
          <w:p w14:paraId="37503D53" w14:textId="77777777" w:rsidR="001B3490" w:rsidRPr="00BE3E65" w:rsidRDefault="001B3490" w:rsidP="00A40360">
            <w:pPr>
              <w:pStyle w:val="Odstavecseseznamem"/>
              <w:numPr>
                <w:ilvl w:val="0"/>
                <w:numId w:val="28"/>
              </w:numPr>
              <w:jc w:val="both"/>
              <w:rPr>
                <w:rFonts w:asciiTheme="minorHAnsi" w:hAnsiTheme="minorHAnsi" w:cstheme="minorHAnsi"/>
                <w:sz w:val="22"/>
              </w:rPr>
            </w:pPr>
            <w:r w:rsidRPr="00BE3E65">
              <w:rPr>
                <w:rFonts w:asciiTheme="minorHAnsi" w:hAnsiTheme="minorHAnsi" w:cstheme="minorHAnsi"/>
                <w:sz w:val="22"/>
              </w:rPr>
              <w:t>Poskytovatel je povinen upozornit Objednatele v případě, že Objednatel požaduje smazání dosud nepředaných dat na tuto skutečnost a bez opětovného potvrzení Objednatelem taková data nemazat</w:t>
            </w:r>
          </w:p>
          <w:p w14:paraId="1C4D770A" w14:textId="77777777" w:rsidR="001B3490" w:rsidRPr="00BE3E65" w:rsidRDefault="001B3490" w:rsidP="00A40360">
            <w:pPr>
              <w:pStyle w:val="Odstavecseseznamem"/>
              <w:numPr>
                <w:ilvl w:val="0"/>
                <w:numId w:val="28"/>
              </w:numPr>
              <w:jc w:val="both"/>
              <w:rPr>
                <w:rFonts w:asciiTheme="minorHAnsi" w:hAnsiTheme="minorHAnsi" w:cstheme="minorHAnsi"/>
                <w:sz w:val="22"/>
              </w:rPr>
            </w:pPr>
            <w:r w:rsidRPr="00BE3E65">
              <w:rPr>
                <w:rFonts w:asciiTheme="minorHAnsi" w:hAnsiTheme="minorHAnsi" w:cstheme="minorHAnsi"/>
                <w:sz w:val="22"/>
              </w:rPr>
              <w:lastRenderedPageBreak/>
              <w:t xml:space="preserve">Předat Objednateli kompletní aktuální schválenou </w:t>
            </w:r>
            <w:r>
              <w:rPr>
                <w:rFonts w:asciiTheme="minorHAnsi" w:hAnsiTheme="minorHAnsi" w:cstheme="minorHAnsi"/>
                <w:sz w:val="22"/>
              </w:rPr>
              <w:t xml:space="preserve">dokumentaci </w:t>
            </w:r>
            <w:r w:rsidRPr="00BE3E65">
              <w:rPr>
                <w:rFonts w:asciiTheme="minorHAnsi" w:hAnsiTheme="minorHAnsi" w:cstheme="minorHAnsi"/>
                <w:sz w:val="22"/>
              </w:rPr>
              <w:t xml:space="preserve">k IFS9 </w:t>
            </w:r>
          </w:p>
          <w:p w14:paraId="62DC84F6" w14:textId="77777777" w:rsidR="001B3490" w:rsidRPr="00BE3E65" w:rsidRDefault="001B3490" w:rsidP="00A40360">
            <w:pPr>
              <w:pStyle w:val="Odstavecseseznamem"/>
              <w:numPr>
                <w:ilvl w:val="0"/>
                <w:numId w:val="28"/>
              </w:numPr>
              <w:jc w:val="both"/>
              <w:rPr>
                <w:rFonts w:asciiTheme="minorHAnsi" w:hAnsiTheme="minorHAnsi" w:cstheme="minorHAnsi"/>
                <w:sz w:val="22"/>
              </w:rPr>
            </w:pPr>
            <w:r w:rsidRPr="00BE3E65">
              <w:rPr>
                <w:rFonts w:asciiTheme="minorHAnsi" w:hAnsiTheme="minorHAnsi" w:cstheme="minorHAnsi"/>
                <w:sz w:val="22"/>
              </w:rPr>
              <w:t>Předat Objednateli všechna hesla, šifrovací klíče, certifikáty a další autentizační prostředky, které Objednateli umožní administrátorský přístup k veškerým datům, databázím, systémům a dalším technickým prostředkům potřebným pro migraci nebo zajištění kontinuity poskytování služeb v novém řešení ekonomického informačního systému</w:t>
            </w:r>
          </w:p>
          <w:p w14:paraId="5CF86D1A" w14:textId="77777777" w:rsidR="005F7123" w:rsidRPr="00BE3E65" w:rsidRDefault="005F7123" w:rsidP="00A40360">
            <w:pPr>
              <w:pStyle w:val="Odstavecseseznamem"/>
              <w:numPr>
                <w:ilvl w:val="0"/>
                <w:numId w:val="28"/>
              </w:numPr>
              <w:jc w:val="both"/>
              <w:rPr>
                <w:rFonts w:asciiTheme="minorHAnsi" w:hAnsiTheme="minorHAnsi" w:cstheme="minorHAnsi"/>
                <w:sz w:val="22"/>
              </w:rPr>
            </w:pPr>
            <w:r w:rsidRPr="00BE3E65">
              <w:rPr>
                <w:rFonts w:asciiTheme="minorHAnsi" w:hAnsiTheme="minorHAnsi" w:cstheme="minorHAnsi"/>
                <w:sz w:val="22"/>
              </w:rPr>
              <w:t>Předat Objednateli zdrojové kódy a dokumentace k programům, které byly pro Objednatele na základě objednávky dle tohoto písemného pokynu, tak jako dle předchozích nebo jiných smluvních stavů Objednatele s Poskytovatelem ve vztahu k IFS, vytvořeny</w:t>
            </w:r>
          </w:p>
          <w:p w14:paraId="417E6998" w14:textId="77777777" w:rsidR="005F7123" w:rsidRPr="00BE3E65" w:rsidRDefault="005F7123" w:rsidP="00A40360">
            <w:pPr>
              <w:pStyle w:val="Odstavecseseznamem"/>
              <w:numPr>
                <w:ilvl w:val="0"/>
                <w:numId w:val="28"/>
              </w:numPr>
              <w:jc w:val="both"/>
              <w:rPr>
                <w:rFonts w:asciiTheme="minorHAnsi" w:hAnsiTheme="minorHAnsi" w:cstheme="minorHAnsi"/>
                <w:sz w:val="22"/>
              </w:rPr>
            </w:pPr>
            <w:r w:rsidRPr="00BE3E65">
              <w:rPr>
                <w:rFonts w:asciiTheme="minorHAnsi" w:hAnsiTheme="minorHAnsi" w:cstheme="minorHAnsi"/>
                <w:sz w:val="22"/>
              </w:rPr>
              <w:t>Předat Objednateli všechny konfigurační soubory potřebné pro provoz ekonomického informačního systému u nového dodavatele</w:t>
            </w:r>
          </w:p>
          <w:p w14:paraId="29A5BC52" w14:textId="77777777" w:rsidR="005F7123" w:rsidRPr="00BE3E65" w:rsidRDefault="005F7123" w:rsidP="00A40360">
            <w:pPr>
              <w:pStyle w:val="Odstavecseseznamem"/>
              <w:numPr>
                <w:ilvl w:val="0"/>
                <w:numId w:val="28"/>
              </w:numPr>
              <w:jc w:val="both"/>
              <w:rPr>
                <w:rFonts w:asciiTheme="minorHAnsi" w:hAnsiTheme="minorHAnsi" w:cstheme="minorHAnsi"/>
                <w:sz w:val="22"/>
              </w:rPr>
            </w:pPr>
            <w:r w:rsidRPr="00BE3E65">
              <w:rPr>
                <w:rFonts w:asciiTheme="minorHAnsi" w:hAnsiTheme="minorHAnsi" w:cstheme="minorHAnsi"/>
                <w:sz w:val="22"/>
              </w:rPr>
              <w:t>Předat kompletní komunikační matice (poskytnutí přehledu všech nutných kontaktních/kompetentních osob pro poskytování Služeb, včetně kontaktů na poddodavatele Poskytovatele)</w:t>
            </w:r>
          </w:p>
          <w:p w14:paraId="37679F25" w14:textId="57BB0F05" w:rsidR="001B3490" w:rsidRPr="00561F3C" w:rsidRDefault="005F7123" w:rsidP="00A40360">
            <w:pPr>
              <w:pStyle w:val="Odstavecseseznamem"/>
              <w:numPr>
                <w:ilvl w:val="0"/>
                <w:numId w:val="28"/>
              </w:numPr>
              <w:jc w:val="both"/>
              <w:rPr>
                <w:rFonts w:asciiTheme="minorHAnsi" w:hAnsiTheme="minorHAnsi" w:cstheme="minorHAnsi"/>
                <w:sz w:val="22"/>
              </w:rPr>
            </w:pPr>
            <w:r w:rsidRPr="003E77AB">
              <w:rPr>
                <w:rFonts w:asciiTheme="minorHAnsi" w:hAnsiTheme="minorHAnsi" w:cstheme="minorHAnsi"/>
                <w:sz w:val="22"/>
              </w:rPr>
              <w:t>Poskytnout požadované informace, data i dokumentaci, a to i opakovaně tak, aby mohla být bezproblémově zajištěna příprava migrace, provedení testu migrace a realizace migrace</w:t>
            </w:r>
            <w:r w:rsidRPr="00C8407D">
              <w:rPr>
                <w:rFonts w:asciiTheme="minorHAnsi" w:hAnsiTheme="minorHAnsi" w:cstheme="minorHAnsi"/>
                <w:sz w:val="22"/>
              </w:rPr>
              <w:t>.</w:t>
            </w:r>
          </w:p>
          <w:p w14:paraId="23FAE6DF" w14:textId="4227830E" w:rsidR="00851949" w:rsidRPr="00440C17" w:rsidRDefault="00851949" w:rsidP="00BB5A16">
            <w:pPr>
              <w:spacing w:after="120"/>
              <w:ind w:firstLine="0"/>
              <w:rPr>
                <w:rFonts w:asciiTheme="minorHAnsi" w:hAnsiTheme="minorHAnsi" w:cstheme="minorHAnsi"/>
              </w:rPr>
            </w:pPr>
          </w:p>
        </w:tc>
      </w:tr>
      <w:tr w:rsidR="003A3E9F" w:rsidRPr="00440C17" w14:paraId="350E4CFE" w14:textId="77777777" w:rsidTr="41E8D1D9">
        <w:tc>
          <w:tcPr>
            <w:tcW w:w="1625" w:type="dxa"/>
          </w:tcPr>
          <w:p w14:paraId="6C658372" w14:textId="148D2871" w:rsidR="003A3E9F" w:rsidRPr="00440C17" w:rsidRDefault="003A3E9F" w:rsidP="003A3E9F">
            <w:pPr>
              <w:rPr>
                <w:rFonts w:asciiTheme="minorHAnsi" w:hAnsiTheme="minorHAnsi" w:cstheme="minorHAnsi"/>
              </w:rPr>
            </w:pPr>
            <w:r w:rsidRPr="00C8407D">
              <w:rPr>
                <w:rFonts w:asciiTheme="minorHAnsi" w:hAnsiTheme="minorHAnsi" w:cstheme="minorHAnsi"/>
              </w:rPr>
              <w:lastRenderedPageBreak/>
              <w:t>Akceptace služby</w:t>
            </w:r>
            <w:r w:rsidRPr="00440C17" w:rsidDel="006511AA">
              <w:rPr>
                <w:rFonts w:asciiTheme="minorHAnsi" w:hAnsiTheme="minorHAnsi" w:cstheme="minorHAnsi"/>
              </w:rPr>
              <w:t xml:space="preserve"> </w:t>
            </w:r>
          </w:p>
        </w:tc>
        <w:tc>
          <w:tcPr>
            <w:tcW w:w="7731" w:type="dxa"/>
            <w:gridSpan w:val="3"/>
          </w:tcPr>
          <w:p w14:paraId="0D70A248" w14:textId="3FE19C86" w:rsidR="003A3E9F" w:rsidRPr="00440C17" w:rsidRDefault="003A3E9F" w:rsidP="003A3E9F">
            <w:pPr>
              <w:ind w:firstLine="0"/>
              <w:rPr>
                <w:rFonts w:asciiTheme="minorHAnsi" w:hAnsiTheme="minorHAnsi" w:cstheme="minorHAnsi"/>
              </w:rPr>
            </w:pPr>
            <w:r w:rsidRPr="00C8407D">
              <w:rPr>
                <w:rFonts w:asciiTheme="minorHAnsi" w:hAnsiTheme="minorHAnsi" w:cstheme="minorHAnsi"/>
              </w:rPr>
              <w:t>Služby budou poskytovány na základě vyžádání Objednatele</w:t>
            </w:r>
            <w:r>
              <w:rPr>
                <w:rFonts w:asciiTheme="minorHAnsi" w:hAnsiTheme="minorHAnsi" w:cstheme="minorHAnsi"/>
              </w:rPr>
              <w:t xml:space="preserve"> na základě písemné výzvy „</w:t>
            </w:r>
            <w:r w:rsidRPr="006F3A81">
              <w:rPr>
                <w:rFonts w:asciiTheme="minorHAnsi" w:hAnsiTheme="minorHAnsi" w:cstheme="minorHAnsi"/>
                <w:b/>
                <w:bCs/>
              </w:rPr>
              <w:t xml:space="preserve">Zadání exitového </w:t>
            </w:r>
            <w:proofErr w:type="spellStart"/>
            <w:r w:rsidRPr="006F3A81">
              <w:rPr>
                <w:rFonts w:asciiTheme="minorHAnsi" w:hAnsiTheme="minorHAnsi" w:cstheme="minorHAnsi"/>
                <w:b/>
                <w:bCs/>
              </w:rPr>
              <w:t>požadavku</w:t>
            </w:r>
            <w:r>
              <w:rPr>
                <w:rFonts w:asciiTheme="minorHAnsi" w:hAnsiTheme="minorHAnsi" w:cstheme="minorHAnsi"/>
              </w:rPr>
              <w:t>“</w:t>
            </w:r>
            <w:r w:rsidRPr="00C8407D">
              <w:rPr>
                <w:rFonts w:asciiTheme="minorHAnsi" w:hAnsiTheme="minorHAnsi" w:cstheme="minorHAnsi"/>
              </w:rPr>
              <w:t>a</w:t>
            </w:r>
            <w:proofErr w:type="spellEnd"/>
            <w:r w:rsidRPr="00C8407D">
              <w:rPr>
                <w:rFonts w:asciiTheme="minorHAnsi" w:hAnsiTheme="minorHAnsi" w:cstheme="minorHAnsi"/>
              </w:rPr>
              <w:t xml:space="preserve"> předávány průběžně na základě měsíčního protokolu předkládaným Poskytovatelem Objednateli stanovenou vzájemně odsouhlasenou formou. Akceptační procedura je řešena akceptací výkazu práce za dané období. </w:t>
            </w:r>
          </w:p>
        </w:tc>
      </w:tr>
      <w:tr w:rsidR="003A3E9F" w:rsidRPr="00440C17" w14:paraId="121D04FA" w14:textId="77777777" w:rsidTr="41E8D1D9">
        <w:tc>
          <w:tcPr>
            <w:tcW w:w="1625" w:type="dxa"/>
          </w:tcPr>
          <w:p w14:paraId="00AC85E4" w14:textId="4D7C8837" w:rsidR="003A3E9F" w:rsidRPr="00440C17" w:rsidRDefault="003A3E9F" w:rsidP="003A3E9F">
            <w:pPr>
              <w:rPr>
                <w:rFonts w:asciiTheme="minorHAnsi" w:hAnsiTheme="minorHAnsi" w:cstheme="minorHAnsi"/>
              </w:rPr>
            </w:pPr>
            <w:r w:rsidRPr="00C8407D">
              <w:rPr>
                <w:rFonts w:asciiTheme="minorHAnsi" w:hAnsiTheme="minorHAnsi" w:cstheme="minorHAnsi"/>
              </w:rPr>
              <w:t>Sledované období</w:t>
            </w:r>
            <w:r w:rsidRPr="00440C17" w:rsidDel="006511AA">
              <w:rPr>
                <w:rFonts w:asciiTheme="minorHAnsi" w:hAnsiTheme="minorHAnsi" w:cstheme="minorHAnsi"/>
              </w:rPr>
              <w:t xml:space="preserve"> </w:t>
            </w:r>
          </w:p>
        </w:tc>
        <w:tc>
          <w:tcPr>
            <w:tcW w:w="7731" w:type="dxa"/>
            <w:gridSpan w:val="3"/>
          </w:tcPr>
          <w:p w14:paraId="75993898" w14:textId="62AADD4F" w:rsidR="003A3E9F" w:rsidRPr="00440C17" w:rsidRDefault="003A3E9F" w:rsidP="003A3E9F">
            <w:pPr>
              <w:ind w:firstLine="0"/>
              <w:rPr>
                <w:rFonts w:asciiTheme="minorHAnsi" w:hAnsiTheme="minorHAnsi" w:cstheme="minorHAnsi"/>
              </w:rPr>
            </w:pPr>
            <w:r w:rsidRPr="00C8407D">
              <w:rPr>
                <w:rFonts w:asciiTheme="minorHAnsi" w:hAnsiTheme="minorHAnsi" w:cstheme="minorHAnsi"/>
              </w:rPr>
              <w:t>Kalendářní měsíc</w:t>
            </w:r>
            <w:r w:rsidRPr="00440C17" w:rsidDel="006511AA">
              <w:rPr>
                <w:rFonts w:asciiTheme="minorHAnsi" w:hAnsiTheme="minorHAnsi" w:cstheme="minorHAnsi"/>
              </w:rPr>
              <w:t xml:space="preserve"> </w:t>
            </w:r>
          </w:p>
        </w:tc>
      </w:tr>
      <w:tr w:rsidR="003A3E9F" w:rsidRPr="00440C17" w14:paraId="31705472" w14:textId="77777777" w:rsidTr="41E8D1D9">
        <w:tc>
          <w:tcPr>
            <w:tcW w:w="1625" w:type="dxa"/>
          </w:tcPr>
          <w:p w14:paraId="7E549D18" w14:textId="14893BDD" w:rsidR="003A3E9F" w:rsidRPr="00440C17" w:rsidRDefault="003A3E9F" w:rsidP="003A3E9F">
            <w:pPr>
              <w:rPr>
                <w:rFonts w:asciiTheme="minorHAnsi" w:hAnsiTheme="minorHAnsi" w:cstheme="minorHAnsi"/>
              </w:rPr>
            </w:pPr>
            <w:r w:rsidRPr="00C8407D">
              <w:rPr>
                <w:rFonts w:asciiTheme="minorHAnsi" w:hAnsiTheme="minorHAnsi" w:cstheme="minorHAnsi"/>
              </w:rPr>
              <w:t>Rozsah služby:</w:t>
            </w:r>
          </w:p>
        </w:tc>
        <w:tc>
          <w:tcPr>
            <w:tcW w:w="7731" w:type="dxa"/>
            <w:gridSpan w:val="3"/>
          </w:tcPr>
          <w:p w14:paraId="0F1B9D5B" w14:textId="42414601" w:rsidR="003A3E9F" w:rsidRPr="00440C17" w:rsidRDefault="003A3E9F" w:rsidP="003A3E9F">
            <w:pPr>
              <w:ind w:firstLine="0"/>
              <w:rPr>
                <w:rFonts w:asciiTheme="minorHAnsi" w:hAnsiTheme="minorHAnsi" w:cstheme="minorHAnsi"/>
              </w:rPr>
            </w:pPr>
            <w:r>
              <w:rPr>
                <w:rFonts w:asciiTheme="minorHAnsi" w:hAnsiTheme="minorHAnsi" w:cstheme="minorHAnsi"/>
              </w:rPr>
              <w:t xml:space="preserve">Zahájení poskytování služby bude na základě písemného pokynu Objednatele, přičemž součástí tohoto pokynu bude popis cílového řešení. </w:t>
            </w:r>
            <w:r w:rsidRPr="00C8407D">
              <w:rPr>
                <w:rFonts w:asciiTheme="minorHAnsi" w:hAnsiTheme="minorHAnsi" w:cstheme="minorHAnsi"/>
              </w:rPr>
              <w:t xml:space="preserve">Rozsah služby podle tohoto katalogové listu předpokládá kapacitu max. 120 </w:t>
            </w:r>
            <w:proofErr w:type="spellStart"/>
            <w:r w:rsidRPr="00C8407D">
              <w:rPr>
                <w:rFonts w:asciiTheme="minorHAnsi" w:hAnsiTheme="minorHAnsi" w:cstheme="minorHAnsi"/>
              </w:rPr>
              <w:t>čld</w:t>
            </w:r>
            <w:proofErr w:type="spellEnd"/>
            <w:r w:rsidRPr="00C8407D">
              <w:rPr>
                <w:rFonts w:asciiTheme="minorHAnsi" w:hAnsiTheme="minorHAnsi" w:cstheme="minorHAnsi"/>
              </w:rPr>
              <w:t xml:space="preserve">. Před zahájením činností dle tohoto katalogového listu je nutné znát cílové řešení, od čehož se bude odvíjet odhad celkové pracnosti. Pokud by odhad celkové pracnosti překročil předpokládanou kapacitu 120 </w:t>
            </w:r>
            <w:proofErr w:type="spellStart"/>
            <w:r w:rsidRPr="00C8407D">
              <w:rPr>
                <w:rFonts w:asciiTheme="minorHAnsi" w:hAnsiTheme="minorHAnsi" w:cstheme="minorHAnsi"/>
              </w:rPr>
              <w:t>čld</w:t>
            </w:r>
            <w:proofErr w:type="spellEnd"/>
            <w:r w:rsidRPr="00C8407D">
              <w:rPr>
                <w:rFonts w:asciiTheme="minorHAnsi" w:hAnsiTheme="minorHAnsi" w:cstheme="minorHAnsi"/>
              </w:rPr>
              <w:t>, bude rozdíl Objednatelem samostatně objednán</w:t>
            </w:r>
            <w:r w:rsidRPr="00C42E4E">
              <w:rPr>
                <w:rFonts w:asciiTheme="minorHAnsi" w:hAnsiTheme="minorHAnsi" w:cstheme="minorHAnsi"/>
              </w:rPr>
              <w:t xml:space="preserve">, </w:t>
            </w:r>
            <w:r w:rsidRPr="00BE3E65">
              <w:rPr>
                <w:rFonts w:asciiTheme="minorHAnsi" w:hAnsiTheme="minorHAnsi" w:cstheme="minorHAnsi"/>
              </w:rPr>
              <w:t>přičemž Poskytovatel garantuje pro takovou objednávku stejné parametry, jaké se vztahují k tomuto katalogovém listu a jeho příloze.</w:t>
            </w:r>
          </w:p>
        </w:tc>
      </w:tr>
      <w:tr w:rsidR="003A3E9F" w:rsidRPr="00440C17" w14:paraId="51197C9F" w14:textId="77777777" w:rsidTr="41E8D1D9">
        <w:tc>
          <w:tcPr>
            <w:tcW w:w="9356" w:type="dxa"/>
            <w:gridSpan w:val="4"/>
            <w:shd w:val="clear" w:color="auto" w:fill="FFF2CC" w:themeFill="accent4" w:themeFillTint="33"/>
          </w:tcPr>
          <w:p w14:paraId="3D646F95" w14:textId="7CFFFD5A" w:rsidR="003A3E9F" w:rsidRPr="00561F3C" w:rsidRDefault="003A3E9F" w:rsidP="003A3E9F">
            <w:pPr>
              <w:rPr>
                <w:rFonts w:asciiTheme="minorHAnsi" w:hAnsiTheme="minorHAnsi" w:cstheme="minorHAnsi"/>
                <w:b/>
                <w:bCs/>
              </w:rPr>
            </w:pPr>
            <w:r w:rsidRPr="00561F3C">
              <w:rPr>
                <w:rFonts w:asciiTheme="minorHAnsi" w:hAnsiTheme="minorHAnsi" w:cstheme="minorHAnsi"/>
                <w:b/>
                <w:bCs/>
              </w:rPr>
              <w:t>SLA parametry služby KL007</w:t>
            </w:r>
          </w:p>
        </w:tc>
      </w:tr>
      <w:tr w:rsidR="00F26917" w:rsidRPr="00440C17" w14:paraId="661911C4" w14:textId="77777777" w:rsidTr="41E8D1D9">
        <w:tc>
          <w:tcPr>
            <w:tcW w:w="1625" w:type="dxa"/>
            <w:shd w:val="clear" w:color="auto" w:fill="E7E6E6" w:themeFill="background2"/>
          </w:tcPr>
          <w:p w14:paraId="59CEC344" w14:textId="446DB0B4" w:rsidR="003A3E9F" w:rsidRPr="00440C17" w:rsidRDefault="003A3E9F" w:rsidP="003A3E9F">
            <w:pPr>
              <w:rPr>
                <w:rFonts w:asciiTheme="minorHAnsi" w:hAnsiTheme="minorHAnsi" w:cstheme="minorHAnsi"/>
              </w:rPr>
            </w:pPr>
            <w:r w:rsidRPr="00440C17">
              <w:rPr>
                <w:rFonts w:asciiTheme="minorHAnsi" w:hAnsiTheme="minorHAnsi" w:cstheme="minorHAnsi"/>
              </w:rPr>
              <w:t>Služba</w:t>
            </w:r>
          </w:p>
        </w:tc>
        <w:tc>
          <w:tcPr>
            <w:tcW w:w="3478" w:type="dxa"/>
            <w:shd w:val="clear" w:color="auto" w:fill="E7E6E6" w:themeFill="background2"/>
          </w:tcPr>
          <w:p w14:paraId="6C25E9EF" w14:textId="3F20C6D4" w:rsidR="003A3E9F" w:rsidRPr="00440C17" w:rsidRDefault="003A3E9F" w:rsidP="003A3E9F">
            <w:pPr>
              <w:jc w:val="left"/>
              <w:rPr>
                <w:rFonts w:asciiTheme="minorHAnsi" w:hAnsiTheme="minorHAnsi" w:cstheme="minorHAnsi"/>
              </w:rPr>
            </w:pPr>
            <w:r w:rsidRPr="00440C17">
              <w:rPr>
                <w:rFonts w:asciiTheme="minorHAnsi" w:hAnsiTheme="minorHAnsi" w:cstheme="minorHAnsi"/>
              </w:rPr>
              <w:t>Popis</w:t>
            </w:r>
          </w:p>
        </w:tc>
        <w:tc>
          <w:tcPr>
            <w:tcW w:w="2127" w:type="dxa"/>
            <w:shd w:val="clear" w:color="auto" w:fill="E7E6E6" w:themeFill="background2"/>
          </w:tcPr>
          <w:p w14:paraId="058C54B0" w14:textId="76472D7B" w:rsidR="003A3E9F" w:rsidRPr="00440C17" w:rsidRDefault="003A3E9F" w:rsidP="003A3E9F">
            <w:pPr>
              <w:ind w:left="136" w:firstLine="6"/>
              <w:rPr>
                <w:rFonts w:asciiTheme="minorHAnsi" w:hAnsiTheme="minorHAnsi" w:cstheme="minorHAnsi"/>
              </w:rPr>
            </w:pPr>
            <w:r w:rsidRPr="00440C17">
              <w:rPr>
                <w:rFonts w:asciiTheme="minorHAnsi" w:hAnsiTheme="minorHAnsi" w:cstheme="minorHAnsi"/>
              </w:rPr>
              <w:t>Priorita</w:t>
            </w:r>
            <w:r>
              <w:rPr>
                <w:rFonts w:asciiTheme="minorHAnsi" w:hAnsiTheme="minorHAnsi" w:cstheme="minorHAnsi"/>
              </w:rPr>
              <w:t>/</w:t>
            </w:r>
            <w:r w:rsidRPr="00440C17">
              <w:rPr>
                <w:rFonts w:asciiTheme="minorHAnsi" w:hAnsiTheme="minorHAnsi" w:cstheme="minorHAnsi"/>
              </w:rPr>
              <w:t>Doba</w:t>
            </w:r>
          </w:p>
        </w:tc>
        <w:tc>
          <w:tcPr>
            <w:tcW w:w="2126" w:type="dxa"/>
            <w:shd w:val="clear" w:color="auto" w:fill="E7E6E6" w:themeFill="background2"/>
          </w:tcPr>
          <w:p w14:paraId="739995E9" w14:textId="1E569236" w:rsidR="003A3E9F" w:rsidRPr="00440C17" w:rsidRDefault="003A3E9F" w:rsidP="003A3E9F">
            <w:pPr>
              <w:ind w:firstLine="0"/>
              <w:rPr>
                <w:rFonts w:asciiTheme="minorHAnsi" w:hAnsiTheme="minorHAnsi" w:cstheme="minorHAnsi"/>
              </w:rPr>
            </w:pPr>
            <w:r w:rsidRPr="00440C17">
              <w:rPr>
                <w:rFonts w:asciiTheme="minorHAnsi" w:hAnsiTheme="minorHAnsi" w:cstheme="minorHAnsi"/>
              </w:rPr>
              <w:t>Plnění parametrů</w:t>
            </w:r>
          </w:p>
        </w:tc>
      </w:tr>
      <w:tr w:rsidR="00F26917" w:rsidRPr="00440C17" w14:paraId="2F1A7107" w14:textId="77777777" w:rsidTr="41E8D1D9">
        <w:trPr>
          <w:trHeight w:val="1089"/>
        </w:trPr>
        <w:tc>
          <w:tcPr>
            <w:tcW w:w="1625" w:type="dxa"/>
            <w:vAlign w:val="center"/>
          </w:tcPr>
          <w:p w14:paraId="6ACB6B6F" w14:textId="3A554F9E" w:rsidR="00F26917" w:rsidRPr="00440C17" w:rsidRDefault="00F26917" w:rsidP="00F26917">
            <w:pPr>
              <w:jc w:val="center"/>
              <w:rPr>
                <w:rFonts w:asciiTheme="minorHAnsi" w:hAnsiTheme="minorHAnsi" w:cstheme="minorHAnsi"/>
              </w:rPr>
            </w:pPr>
            <w:r>
              <w:rPr>
                <w:rFonts w:asciiTheme="minorHAnsi" w:hAnsiTheme="minorHAnsi" w:cstheme="minorHAnsi"/>
              </w:rPr>
              <w:t>Služba exitu</w:t>
            </w:r>
          </w:p>
        </w:tc>
        <w:tc>
          <w:tcPr>
            <w:tcW w:w="3478" w:type="dxa"/>
            <w:vAlign w:val="center"/>
          </w:tcPr>
          <w:p w14:paraId="18E57C5C" w14:textId="764F449A" w:rsidR="00F26917" w:rsidRPr="00440C17" w:rsidRDefault="00F26917" w:rsidP="00F26917">
            <w:pPr>
              <w:ind w:firstLine="0"/>
              <w:jc w:val="left"/>
              <w:rPr>
                <w:rFonts w:asciiTheme="minorHAnsi" w:hAnsiTheme="minorHAnsi" w:cstheme="minorHAnsi"/>
              </w:rPr>
            </w:pPr>
            <w:r w:rsidRPr="00440C17">
              <w:rPr>
                <w:rFonts w:asciiTheme="minorHAnsi" w:hAnsiTheme="minorHAnsi" w:cstheme="minorHAnsi"/>
              </w:rPr>
              <w:t xml:space="preserve">Hodnotí se dodržení </w:t>
            </w:r>
            <w:r>
              <w:rPr>
                <w:rFonts w:asciiTheme="minorHAnsi" w:hAnsiTheme="minorHAnsi" w:cstheme="minorHAnsi"/>
              </w:rPr>
              <w:t>dodávek sjednaných služeb na základě O</w:t>
            </w:r>
            <w:r w:rsidRPr="00440C17">
              <w:rPr>
                <w:rFonts w:asciiTheme="minorHAnsi" w:hAnsiTheme="minorHAnsi" w:cstheme="minorHAnsi"/>
              </w:rPr>
              <w:t>bjednatelem a Poskytovatelem</w:t>
            </w:r>
            <w:r>
              <w:rPr>
                <w:rFonts w:asciiTheme="minorHAnsi" w:hAnsiTheme="minorHAnsi" w:cstheme="minorHAnsi"/>
              </w:rPr>
              <w:t xml:space="preserve"> odsouhlaseného harmonogramu</w:t>
            </w:r>
            <w:r w:rsidRPr="00440C17">
              <w:rPr>
                <w:rFonts w:asciiTheme="minorHAnsi" w:hAnsiTheme="minorHAnsi" w:cstheme="minorHAnsi"/>
              </w:rPr>
              <w:t>.</w:t>
            </w:r>
          </w:p>
        </w:tc>
        <w:tc>
          <w:tcPr>
            <w:tcW w:w="2127" w:type="dxa"/>
            <w:vAlign w:val="center"/>
          </w:tcPr>
          <w:p w14:paraId="36E092CA" w14:textId="55E06343" w:rsidR="00F26917" w:rsidRPr="00440C17" w:rsidRDefault="00F26917" w:rsidP="00F26917">
            <w:pPr>
              <w:jc w:val="center"/>
              <w:rPr>
                <w:rFonts w:asciiTheme="minorHAnsi" w:hAnsiTheme="minorHAnsi" w:cstheme="minorHAnsi"/>
              </w:rPr>
            </w:pPr>
            <w:r w:rsidRPr="00440C17">
              <w:rPr>
                <w:rFonts w:asciiTheme="minorHAnsi" w:hAnsiTheme="minorHAnsi" w:cstheme="minorHAnsi"/>
              </w:rPr>
              <w:t>N</w:t>
            </w:r>
          </w:p>
        </w:tc>
        <w:tc>
          <w:tcPr>
            <w:tcW w:w="2126" w:type="dxa"/>
            <w:vAlign w:val="center"/>
          </w:tcPr>
          <w:p w14:paraId="606C2027" w14:textId="37828BE8" w:rsidR="00F26917" w:rsidRPr="00440C17" w:rsidRDefault="00F26917" w:rsidP="00F26917">
            <w:pPr>
              <w:jc w:val="center"/>
              <w:rPr>
                <w:rFonts w:asciiTheme="minorHAnsi" w:hAnsiTheme="minorHAnsi" w:cstheme="minorHAnsi"/>
              </w:rPr>
            </w:pPr>
            <w:r>
              <w:rPr>
                <w:rFonts w:asciiTheme="minorHAnsi" w:hAnsiTheme="minorHAnsi" w:cstheme="minorHAnsi"/>
              </w:rPr>
              <w:t>A</w:t>
            </w:r>
          </w:p>
        </w:tc>
      </w:tr>
      <w:tr w:rsidR="00F26917" w:rsidRPr="00BE3E65" w14:paraId="669F6A62" w14:textId="77777777" w:rsidTr="41E8D1D9">
        <w:tc>
          <w:tcPr>
            <w:tcW w:w="9356" w:type="dxa"/>
            <w:gridSpan w:val="4"/>
          </w:tcPr>
          <w:p w14:paraId="31DE7F7E" w14:textId="77777777" w:rsidR="00BA19D0" w:rsidRPr="00500DF1" w:rsidRDefault="00BA19D0" w:rsidP="00BA19D0">
            <w:pPr>
              <w:rPr>
                <w:rFonts w:asciiTheme="minorHAnsi" w:hAnsiTheme="minorHAnsi" w:cstheme="minorHAnsi"/>
              </w:rPr>
            </w:pPr>
            <w:r w:rsidRPr="00500DF1">
              <w:rPr>
                <w:rFonts w:asciiTheme="minorHAnsi" w:hAnsiTheme="minorHAnsi" w:cstheme="minorHAnsi"/>
              </w:rPr>
              <w:t>Dostupnost služby:</w:t>
            </w:r>
          </w:p>
          <w:p w14:paraId="3FCDE01D" w14:textId="77777777" w:rsidR="00BA19D0" w:rsidRPr="006F3A81" w:rsidRDefault="00BA19D0" w:rsidP="00A40360">
            <w:pPr>
              <w:pStyle w:val="Odstavecseseznamem"/>
              <w:numPr>
                <w:ilvl w:val="0"/>
                <w:numId w:val="41"/>
              </w:numPr>
              <w:rPr>
                <w:rFonts w:asciiTheme="minorHAnsi" w:hAnsiTheme="minorHAnsi" w:cstheme="minorHAnsi"/>
                <w:sz w:val="22"/>
              </w:rPr>
            </w:pPr>
            <w:r w:rsidRPr="41E8D1D9">
              <w:rPr>
                <w:rFonts w:asciiTheme="minorHAnsi" w:hAnsiTheme="minorHAnsi" w:cstheme="minorBidi"/>
                <w:sz w:val="22"/>
              </w:rPr>
              <w:t>znamená, že budou dodrženy sjednané termíny dodávek činností a podkladů v rámci EXIT plánu odsouhlaseného ze strany Objednatele a Poskytovatele.</w:t>
            </w:r>
          </w:p>
          <w:p w14:paraId="581B7C1F" w14:textId="77777777" w:rsidR="00BA19D0" w:rsidRPr="00500DF1" w:rsidRDefault="00BA19D0" w:rsidP="00BA19D0">
            <w:pPr>
              <w:rPr>
                <w:rFonts w:asciiTheme="minorHAnsi" w:hAnsiTheme="minorHAnsi" w:cstheme="minorHAnsi"/>
              </w:rPr>
            </w:pPr>
            <w:r w:rsidRPr="00500DF1">
              <w:rPr>
                <w:rFonts w:asciiTheme="minorHAnsi" w:hAnsiTheme="minorHAnsi" w:cstheme="minorHAnsi"/>
              </w:rPr>
              <w:t>Nedostupnost služby:</w:t>
            </w:r>
          </w:p>
          <w:p w14:paraId="317584F5" w14:textId="77777777" w:rsidR="00BA19D0" w:rsidRPr="00500DF1" w:rsidRDefault="00BA19D0" w:rsidP="00A40360">
            <w:pPr>
              <w:pStyle w:val="Odstavecseseznamem"/>
              <w:numPr>
                <w:ilvl w:val="0"/>
                <w:numId w:val="6"/>
              </w:numPr>
              <w:rPr>
                <w:rFonts w:asciiTheme="minorHAnsi" w:hAnsiTheme="minorHAnsi" w:cstheme="minorHAnsi"/>
                <w:sz w:val="22"/>
              </w:rPr>
            </w:pPr>
            <w:r w:rsidRPr="41E8D1D9">
              <w:rPr>
                <w:rFonts w:asciiTheme="minorHAnsi" w:hAnsiTheme="minorHAnsi" w:cstheme="minorBidi"/>
                <w:sz w:val="22"/>
              </w:rPr>
              <w:t>se měří a prokazuje písemným zadáním tiketu v TS o nedodržení sjednaného termínu, kterým byla nedostupnost služby nahlášena Objednatelem, nebo v případě nedostupnosti TS písemnou korespondencí k nedostupnosti služby</w:t>
            </w:r>
          </w:p>
          <w:p w14:paraId="21AF8C20" w14:textId="53F32145" w:rsidR="00F26917" w:rsidRPr="00BE3E65" w:rsidRDefault="00BA19D0" w:rsidP="00F26917">
            <w:pPr>
              <w:spacing w:after="120"/>
              <w:ind w:left="176" w:firstLine="0"/>
              <w:rPr>
                <w:rFonts w:asciiTheme="minorHAnsi" w:hAnsiTheme="minorHAnsi" w:cstheme="minorHAnsi"/>
              </w:rPr>
            </w:pPr>
            <w:r w:rsidRPr="00500DF1">
              <w:rPr>
                <w:rFonts w:asciiTheme="minorHAnsi" w:hAnsiTheme="minorHAnsi" w:cstheme="minorHAnsi"/>
              </w:rPr>
              <w:t xml:space="preserve">Za neplnění garantované dostupnosti za sledované období bude uplatněna sleva ve výši </w:t>
            </w:r>
            <w:r w:rsidR="00A72CA8">
              <w:rPr>
                <w:rFonts w:asciiTheme="minorHAnsi" w:hAnsiTheme="minorHAnsi" w:cstheme="minorHAnsi"/>
              </w:rPr>
              <w:t>20</w:t>
            </w:r>
            <w:r w:rsidRPr="00500DF1">
              <w:rPr>
                <w:rFonts w:asciiTheme="minorHAnsi" w:hAnsiTheme="minorHAnsi" w:cstheme="minorHAnsi"/>
              </w:rPr>
              <w:t xml:space="preserve">% z částky </w:t>
            </w:r>
            <w:r>
              <w:rPr>
                <w:rFonts w:asciiTheme="minorHAnsi" w:hAnsiTheme="minorHAnsi" w:cstheme="minorHAnsi"/>
              </w:rPr>
              <w:t>– poskytovaných služeb za daný kalendářní měsíc ve kterém k nahlášenému incidentu došlo</w:t>
            </w:r>
            <w:r w:rsidRPr="00500DF1">
              <w:rPr>
                <w:rFonts w:asciiTheme="minorHAnsi" w:hAnsiTheme="minorHAnsi" w:cstheme="minorHAnsi"/>
              </w:rPr>
              <w:t>.</w:t>
            </w:r>
          </w:p>
        </w:tc>
      </w:tr>
    </w:tbl>
    <w:p w14:paraId="2E040231" w14:textId="77777777" w:rsidR="00477F0F" w:rsidRPr="000F24E5" w:rsidRDefault="00477F0F" w:rsidP="00477F0F">
      <w:pPr>
        <w:spacing w:after="160" w:line="259" w:lineRule="auto"/>
      </w:pPr>
      <w:r w:rsidRPr="000F24E5">
        <w:lastRenderedPageBreak/>
        <w:br w:type="page"/>
      </w:r>
    </w:p>
    <w:p w14:paraId="05BF9FFC" w14:textId="77777777" w:rsidR="00477F0F" w:rsidRDefault="00477F0F" w:rsidP="00011D2B">
      <w:pPr>
        <w:pStyle w:val="Nadpis3"/>
        <w:numPr>
          <w:ilvl w:val="0"/>
          <w:numId w:val="0"/>
        </w:numPr>
        <w:ind w:left="1080" w:hanging="1080"/>
        <w:rPr>
          <w:b/>
          <w:bCs/>
        </w:rPr>
      </w:pPr>
      <w:bookmarkStart w:id="19" w:name="_Toc143755709"/>
      <w:r w:rsidRPr="00561F3C">
        <w:rPr>
          <w:b/>
          <w:bCs/>
        </w:rPr>
        <w:lastRenderedPageBreak/>
        <w:t xml:space="preserve">KL008 – </w:t>
      </w:r>
      <w:r w:rsidR="0093073D" w:rsidRPr="00561F3C">
        <w:rPr>
          <w:b/>
          <w:bCs/>
        </w:rPr>
        <w:t>Zajištění a p</w:t>
      </w:r>
      <w:r w:rsidRPr="00561F3C">
        <w:rPr>
          <w:b/>
          <w:bCs/>
        </w:rPr>
        <w:t>odpora provozu konzervy aplikace IFS9</w:t>
      </w:r>
      <w:bookmarkEnd w:id="19"/>
      <w:r w:rsidRPr="00561F3C">
        <w:rPr>
          <w:b/>
          <w:bCs/>
        </w:rPr>
        <w:t xml:space="preserve"> </w:t>
      </w:r>
    </w:p>
    <w:tbl>
      <w:tblPr>
        <w:tblStyle w:val="Mkatabulky"/>
        <w:tblW w:w="9214" w:type="dxa"/>
        <w:tblInd w:w="-5" w:type="dxa"/>
        <w:tblLook w:val="04A0" w:firstRow="1" w:lastRow="0" w:firstColumn="1" w:lastColumn="0" w:noHBand="0" w:noVBand="1"/>
      </w:tblPr>
      <w:tblGrid>
        <w:gridCol w:w="2268"/>
        <w:gridCol w:w="3870"/>
        <w:gridCol w:w="3076"/>
      </w:tblGrid>
      <w:tr w:rsidR="00BA1CD8" w:rsidRPr="00440C17" w14:paraId="6AB320CF" w14:textId="77777777" w:rsidTr="41E8D1D9">
        <w:tc>
          <w:tcPr>
            <w:tcW w:w="9214" w:type="dxa"/>
            <w:gridSpan w:val="3"/>
            <w:shd w:val="clear" w:color="auto" w:fill="FFF2CC" w:themeFill="accent4" w:themeFillTint="33"/>
          </w:tcPr>
          <w:p w14:paraId="6CBB5B86" w14:textId="4447D3EF" w:rsidR="00BA1CD8" w:rsidRPr="00440C17" w:rsidRDefault="005D31FC" w:rsidP="00BB5A16">
            <w:pPr>
              <w:rPr>
                <w:rFonts w:asciiTheme="minorHAnsi" w:hAnsiTheme="minorHAnsi" w:cstheme="minorHAnsi"/>
                <w:b/>
                <w:sz w:val="24"/>
                <w:szCs w:val="24"/>
              </w:rPr>
            </w:pPr>
            <w:r w:rsidRPr="00985C52">
              <w:rPr>
                <w:rFonts w:asciiTheme="minorHAnsi" w:hAnsiTheme="minorHAnsi" w:cstheme="minorHAnsi"/>
                <w:b/>
                <w:sz w:val="24"/>
                <w:szCs w:val="24"/>
              </w:rPr>
              <w:t>Zajištění a podpora provozu konzervy aplikace IFS9</w:t>
            </w:r>
          </w:p>
        </w:tc>
      </w:tr>
      <w:tr w:rsidR="00BA1CD8" w:rsidRPr="00440C17" w14:paraId="604F7AA1" w14:textId="77777777" w:rsidTr="41E8D1D9">
        <w:tc>
          <w:tcPr>
            <w:tcW w:w="2268" w:type="dxa"/>
          </w:tcPr>
          <w:p w14:paraId="74FE8C39" w14:textId="11908E27" w:rsidR="00BA1CD8" w:rsidRPr="00440C17" w:rsidRDefault="005D31FC" w:rsidP="00BB5A16">
            <w:pPr>
              <w:rPr>
                <w:rFonts w:asciiTheme="minorHAnsi" w:hAnsiTheme="minorHAnsi" w:cstheme="minorHAnsi"/>
              </w:rPr>
            </w:pPr>
            <w:r w:rsidRPr="00985C52">
              <w:rPr>
                <w:rFonts w:asciiTheme="minorHAnsi" w:hAnsiTheme="minorHAnsi" w:cstheme="minorHAnsi"/>
              </w:rPr>
              <w:t>Kód služby</w:t>
            </w:r>
          </w:p>
        </w:tc>
        <w:tc>
          <w:tcPr>
            <w:tcW w:w="6946" w:type="dxa"/>
            <w:gridSpan w:val="2"/>
          </w:tcPr>
          <w:p w14:paraId="64565D8B" w14:textId="5563967D" w:rsidR="00BA1CD8" w:rsidRPr="00440C17" w:rsidRDefault="005D31FC" w:rsidP="00BB5A16">
            <w:pPr>
              <w:rPr>
                <w:rFonts w:asciiTheme="minorHAnsi" w:hAnsiTheme="minorHAnsi" w:cstheme="minorHAnsi"/>
                <w:b/>
              </w:rPr>
            </w:pPr>
            <w:r w:rsidRPr="00985C52">
              <w:rPr>
                <w:rFonts w:asciiTheme="minorHAnsi" w:hAnsiTheme="minorHAnsi" w:cstheme="minorHAnsi"/>
                <w:b/>
              </w:rPr>
              <w:t>KL008</w:t>
            </w:r>
          </w:p>
        </w:tc>
      </w:tr>
      <w:tr w:rsidR="00BA1CD8" w:rsidRPr="00440C17" w14:paraId="41F58934" w14:textId="77777777" w:rsidTr="41E8D1D9">
        <w:tc>
          <w:tcPr>
            <w:tcW w:w="2268" w:type="dxa"/>
          </w:tcPr>
          <w:p w14:paraId="64206A39" w14:textId="7A96F741" w:rsidR="00BA1CD8" w:rsidRPr="00440C17" w:rsidRDefault="005D31FC" w:rsidP="00BB5A16">
            <w:pPr>
              <w:rPr>
                <w:rFonts w:asciiTheme="minorHAnsi" w:hAnsiTheme="minorHAnsi" w:cstheme="minorHAnsi"/>
              </w:rPr>
            </w:pPr>
            <w:r w:rsidRPr="00985C52">
              <w:rPr>
                <w:rFonts w:asciiTheme="minorHAnsi" w:hAnsiTheme="minorHAnsi" w:cstheme="minorHAnsi"/>
              </w:rPr>
              <w:t>Popis služby</w:t>
            </w:r>
          </w:p>
        </w:tc>
        <w:tc>
          <w:tcPr>
            <w:tcW w:w="6946" w:type="dxa"/>
            <w:gridSpan w:val="2"/>
          </w:tcPr>
          <w:p w14:paraId="2A8E5B34" w14:textId="77777777" w:rsidR="005D31FC" w:rsidRPr="00BE3E65" w:rsidRDefault="005D31FC" w:rsidP="005D31FC">
            <w:pPr>
              <w:ind w:firstLine="0"/>
              <w:rPr>
                <w:rFonts w:asciiTheme="minorHAnsi" w:hAnsiTheme="minorHAnsi" w:cstheme="minorHAnsi"/>
              </w:rPr>
            </w:pPr>
            <w:r w:rsidRPr="00985C52">
              <w:rPr>
                <w:rFonts w:asciiTheme="minorHAnsi" w:hAnsiTheme="minorHAnsi" w:cstheme="minorHAnsi"/>
              </w:rPr>
              <w:t xml:space="preserve">Tato služba spočívá v zajištění a podpoře provozu konzervy aplikace </w:t>
            </w:r>
            <w:r w:rsidRPr="00C42E4E">
              <w:rPr>
                <w:rFonts w:asciiTheme="minorHAnsi" w:hAnsiTheme="minorHAnsi" w:cstheme="minorHAnsi"/>
              </w:rPr>
              <w:t xml:space="preserve">IFS9 </w:t>
            </w:r>
            <w:r w:rsidRPr="00BE3E65">
              <w:rPr>
                <w:rFonts w:asciiTheme="minorHAnsi" w:hAnsiTheme="minorHAnsi" w:cstheme="minorHAnsi"/>
              </w:rPr>
              <w:t>při a po migraci IFS9, resp. dat z IFS9 dle KL007.</w:t>
            </w:r>
          </w:p>
          <w:p w14:paraId="324DB5FB" w14:textId="77777777" w:rsidR="005D31FC" w:rsidRPr="00BE3E65" w:rsidRDefault="005D31FC" w:rsidP="00A40360">
            <w:pPr>
              <w:pStyle w:val="Odstavecseseznamem"/>
              <w:numPr>
                <w:ilvl w:val="0"/>
                <w:numId w:val="6"/>
              </w:numPr>
              <w:rPr>
                <w:rFonts w:asciiTheme="minorHAnsi" w:hAnsiTheme="minorHAnsi" w:cstheme="minorHAnsi"/>
                <w:sz w:val="22"/>
              </w:rPr>
            </w:pPr>
            <w:r w:rsidRPr="41E8D1D9">
              <w:rPr>
                <w:rFonts w:asciiTheme="minorHAnsi" w:hAnsiTheme="minorHAnsi" w:cstheme="minorBidi"/>
                <w:sz w:val="22"/>
              </w:rPr>
              <w:t>Zajištění přístupu jednotlivých míst plnění k datům z IFS9 po jeho migraci do nového řešení ekonomického informačního systému</w:t>
            </w:r>
          </w:p>
          <w:p w14:paraId="6A4B1AB9" w14:textId="77777777" w:rsidR="005D31FC" w:rsidRPr="00985C52" w:rsidRDefault="005D31FC" w:rsidP="00A40360">
            <w:pPr>
              <w:pStyle w:val="Odstavecseseznamem"/>
              <w:numPr>
                <w:ilvl w:val="0"/>
                <w:numId w:val="6"/>
              </w:numPr>
              <w:rPr>
                <w:rFonts w:asciiTheme="minorHAnsi" w:hAnsiTheme="minorHAnsi" w:cstheme="minorHAnsi"/>
                <w:sz w:val="22"/>
              </w:rPr>
            </w:pPr>
            <w:r w:rsidRPr="41E8D1D9">
              <w:rPr>
                <w:rFonts w:asciiTheme="minorHAnsi" w:hAnsiTheme="minorHAnsi" w:cstheme="minorBidi"/>
                <w:sz w:val="22"/>
              </w:rPr>
              <w:t>Podpora při práci s daty, při jejich výběru, třídění a filtrování</w:t>
            </w:r>
          </w:p>
          <w:p w14:paraId="5E4D226B" w14:textId="77777777" w:rsidR="005D31FC" w:rsidRPr="00985C52" w:rsidRDefault="005D31FC" w:rsidP="00A40360">
            <w:pPr>
              <w:pStyle w:val="Odstavecseseznamem"/>
              <w:numPr>
                <w:ilvl w:val="0"/>
                <w:numId w:val="6"/>
              </w:numPr>
              <w:rPr>
                <w:rFonts w:asciiTheme="minorHAnsi" w:hAnsiTheme="minorHAnsi" w:cstheme="minorHAnsi"/>
                <w:sz w:val="22"/>
              </w:rPr>
            </w:pPr>
            <w:r w:rsidRPr="41E8D1D9">
              <w:rPr>
                <w:rFonts w:asciiTheme="minorHAnsi" w:hAnsiTheme="minorHAnsi" w:cstheme="minorBidi"/>
                <w:sz w:val="22"/>
              </w:rPr>
              <w:t>Podpora reportingu, výběru a analýz dat z aplikace</w:t>
            </w:r>
          </w:p>
          <w:p w14:paraId="4A97F096" w14:textId="502E3C56" w:rsidR="00BA1CD8" w:rsidRPr="003E77AB" w:rsidRDefault="005D31FC" w:rsidP="00A40360">
            <w:pPr>
              <w:pStyle w:val="Odstavecseseznamem"/>
              <w:numPr>
                <w:ilvl w:val="0"/>
                <w:numId w:val="6"/>
              </w:numPr>
              <w:spacing w:after="120"/>
              <w:rPr>
                <w:rFonts w:asciiTheme="minorHAnsi" w:hAnsiTheme="minorHAnsi" w:cstheme="minorHAnsi"/>
                <w:sz w:val="22"/>
              </w:rPr>
            </w:pPr>
            <w:r w:rsidRPr="41E8D1D9">
              <w:rPr>
                <w:rFonts w:asciiTheme="minorHAnsi" w:hAnsiTheme="minorHAnsi" w:cstheme="minorBidi"/>
                <w:sz w:val="22"/>
              </w:rPr>
              <w:t xml:space="preserve">Další konzultační činnosti dle požadavků Objednatele (např. speciální postupy, podpora analytika </w:t>
            </w:r>
            <w:proofErr w:type="gramStart"/>
            <w:r w:rsidRPr="41E8D1D9">
              <w:rPr>
                <w:rFonts w:asciiTheme="minorHAnsi" w:hAnsiTheme="minorHAnsi" w:cstheme="minorBidi"/>
                <w:sz w:val="22"/>
              </w:rPr>
              <w:t>aplikace,</w:t>
            </w:r>
            <w:proofErr w:type="gramEnd"/>
            <w:r w:rsidRPr="41E8D1D9">
              <w:rPr>
                <w:rFonts w:asciiTheme="minorHAnsi" w:hAnsiTheme="minorHAnsi" w:cstheme="minorBidi"/>
                <w:sz w:val="22"/>
              </w:rPr>
              <w:t xml:space="preserve"> atd.)</w:t>
            </w:r>
          </w:p>
        </w:tc>
      </w:tr>
      <w:tr w:rsidR="00BA1CD8" w:rsidRPr="00440C17" w14:paraId="53CA9670" w14:textId="77777777" w:rsidTr="41E8D1D9">
        <w:tc>
          <w:tcPr>
            <w:tcW w:w="2268" w:type="dxa"/>
          </w:tcPr>
          <w:p w14:paraId="039D5A26" w14:textId="6AC7F90C" w:rsidR="00BA1CD8" w:rsidRPr="00440C17" w:rsidRDefault="005D31FC" w:rsidP="00BB5A16">
            <w:pPr>
              <w:rPr>
                <w:rFonts w:asciiTheme="minorHAnsi" w:hAnsiTheme="minorHAnsi" w:cstheme="minorHAnsi"/>
              </w:rPr>
            </w:pPr>
            <w:r w:rsidRPr="00985C52">
              <w:rPr>
                <w:rFonts w:asciiTheme="minorHAnsi" w:hAnsiTheme="minorHAnsi" w:cstheme="minorHAnsi"/>
              </w:rPr>
              <w:t>Akceptace služby</w:t>
            </w:r>
          </w:p>
        </w:tc>
        <w:tc>
          <w:tcPr>
            <w:tcW w:w="6946" w:type="dxa"/>
            <w:gridSpan w:val="2"/>
          </w:tcPr>
          <w:p w14:paraId="46981781" w14:textId="1788A764" w:rsidR="00BA1CD8" w:rsidRPr="00440C17" w:rsidRDefault="00A57C4E" w:rsidP="00BB5A16">
            <w:pPr>
              <w:ind w:firstLine="0"/>
              <w:rPr>
                <w:rFonts w:asciiTheme="minorHAnsi" w:hAnsiTheme="minorHAnsi" w:cstheme="minorHAnsi"/>
              </w:rPr>
            </w:pPr>
            <w:r w:rsidRPr="00985C52">
              <w:rPr>
                <w:rFonts w:asciiTheme="minorHAnsi" w:hAnsiTheme="minorHAnsi" w:cstheme="minorHAnsi"/>
              </w:rPr>
              <w:t>Služby budou poskytovány po ukončení migrace IFS9 do nové aplikace ekonomického systému MD do konce platnosti Objednávky. Služby budou předávány na základě měsíčního protokolu předkládaným Poskytovatelem Objednateli stanovenou vzájemně odsouhlasenou formou. Součástí akceptační procedury je měsíční zpráva o provozu konzervy aplikace IFS9.</w:t>
            </w:r>
          </w:p>
        </w:tc>
      </w:tr>
      <w:tr w:rsidR="00BA1CD8" w:rsidRPr="00440C17" w14:paraId="54BFCE96" w14:textId="77777777" w:rsidTr="41E8D1D9">
        <w:tc>
          <w:tcPr>
            <w:tcW w:w="2268" w:type="dxa"/>
          </w:tcPr>
          <w:p w14:paraId="1DFA3A14" w14:textId="2816E06A" w:rsidR="00BA1CD8" w:rsidRPr="00440C17" w:rsidRDefault="00A57C4E" w:rsidP="00BB5A16">
            <w:pPr>
              <w:rPr>
                <w:rFonts w:asciiTheme="minorHAnsi" w:hAnsiTheme="minorHAnsi" w:cstheme="minorHAnsi"/>
              </w:rPr>
            </w:pPr>
            <w:r w:rsidRPr="00985C52">
              <w:rPr>
                <w:rFonts w:asciiTheme="minorHAnsi" w:hAnsiTheme="minorHAnsi" w:cstheme="minorHAnsi"/>
              </w:rPr>
              <w:t>Sledované období</w:t>
            </w:r>
          </w:p>
        </w:tc>
        <w:tc>
          <w:tcPr>
            <w:tcW w:w="6946" w:type="dxa"/>
            <w:gridSpan w:val="2"/>
          </w:tcPr>
          <w:p w14:paraId="2392E09E" w14:textId="38A2E518" w:rsidR="00BA1CD8" w:rsidRPr="00440C17" w:rsidRDefault="00A57C4E" w:rsidP="00BB5A16">
            <w:pPr>
              <w:ind w:firstLine="0"/>
              <w:rPr>
                <w:rFonts w:asciiTheme="minorHAnsi" w:hAnsiTheme="minorHAnsi" w:cstheme="minorHAnsi"/>
              </w:rPr>
            </w:pPr>
            <w:r w:rsidRPr="00985C52">
              <w:rPr>
                <w:rFonts w:asciiTheme="minorHAnsi" w:hAnsiTheme="minorHAnsi" w:cstheme="minorHAnsi"/>
              </w:rPr>
              <w:t>Kalendářní měsíc</w:t>
            </w:r>
          </w:p>
        </w:tc>
      </w:tr>
      <w:tr w:rsidR="00BA1CD8" w:rsidRPr="00440C17" w14:paraId="20C85515" w14:textId="77777777" w:rsidTr="41E8D1D9">
        <w:tc>
          <w:tcPr>
            <w:tcW w:w="2268" w:type="dxa"/>
          </w:tcPr>
          <w:p w14:paraId="5D652B61" w14:textId="77777777" w:rsidR="00BA1CD8" w:rsidRPr="00440C17" w:rsidRDefault="00BA1CD8" w:rsidP="00BB5A16">
            <w:pPr>
              <w:rPr>
                <w:rFonts w:asciiTheme="minorHAnsi" w:hAnsiTheme="minorHAnsi" w:cstheme="minorHAnsi"/>
              </w:rPr>
            </w:pPr>
          </w:p>
        </w:tc>
        <w:tc>
          <w:tcPr>
            <w:tcW w:w="6946" w:type="dxa"/>
            <w:gridSpan w:val="2"/>
          </w:tcPr>
          <w:p w14:paraId="0D3E0EBE" w14:textId="77777777" w:rsidR="00BA1CD8" w:rsidRPr="00440C17" w:rsidRDefault="00BA1CD8" w:rsidP="00BB5A16">
            <w:pPr>
              <w:ind w:firstLine="0"/>
              <w:rPr>
                <w:rFonts w:asciiTheme="minorHAnsi" w:hAnsiTheme="minorHAnsi" w:cstheme="minorHAnsi"/>
              </w:rPr>
            </w:pPr>
          </w:p>
        </w:tc>
      </w:tr>
      <w:tr w:rsidR="00BA1CD8" w:rsidRPr="00440C17" w14:paraId="5DDFD842" w14:textId="77777777" w:rsidTr="41E8D1D9">
        <w:tc>
          <w:tcPr>
            <w:tcW w:w="9214" w:type="dxa"/>
            <w:gridSpan w:val="3"/>
            <w:shd w:val="clear" w:color="auto" w:fill="FFF2CC" w:themeFill="accent4" w:themeFillTint="33"/>
          </w:tcPr>
          <w:p w14:paraId="4074DA19" w14:textId="6DFE0C81" w:rsidR="00BA1CD8" w:rsidRPr="00561F3C" w:rsidRDefault="00A57C4E" w:rsidP="00BB5A16">
            <w:pPr>
              <w:rPr>
                <w:rFonts w:asciiTheme="minorHAnsi" w:hAnsiTheme="minorHAnsi" w:cstheme="minorHAnsi"/>
                <w:b/>
                <w:bCs/>
              </w:rPr>
            </w:pPr>
            <w:r w:rsidRPr="00561F3C">
              <w:rPr>
                <w:rFonts w:asciiTheme="minorHAnsi" w:hAnsiTheme="minorHAnsi" w:cstheme="minorHAnsi"/>
                <w:b/>
                <w:bCs/>
              </w:rPr>
              <w:t>SLA parametry služby KL008</w:t>
            </w:r>
          </w:p>
        </w:tc>
      </w:tr>
      <w:tr w:rsidR="003C774B" w:rsidRPr="00440C17" w14:paraId="3C5BF099" w14:textId="77777777" w:rsidTr="41E8D1D9">
        <w:tc>
          <w:tcPr>
            <w:tcW w:w="2268" w:type="dxa"/>
            <w:shd w:val="clear" w:color="auto" w:fill="E7E6E6" w:themeFill="background2"/>
          </w:tcPr>
          <w:p w14:paraId="6F783A62" w14:textId="1FB70ECC" w:rsidR="003C774B" w:rsidRPr="00440C17" w:rsidRDefault="003C774B" w:rsidP="00BB5A16">
            <w:pPr>
              <w:rPr>
                <w:rFonts w:asciiTheme="minorHAnsi" w:hAnsiTheme="minorHAnsi" w:cstheme="minorHAnsi"/>
              </w:rPr>
            </w:pPr>
            <w:r w:rsidRPr="00440C17">
              <w:rPr>
                <w:rFonts w:asciiTheme="minorHAnsi" w:hAnsiTheme="minorHAnsi" w:cstheme="minorHAnsi"/>
              </w:rPr>
              <w:t>Služba</w:t>
            </w:r>
          </w:p>
        </w:tc>
        <w:tc>
          <w:tcPr>
            <w:tcW w:w="3870" w:type="dxa"/>
            <w:shd w:val="clear" w:color="auto" w:fill="E7E6E6" w:themeFill="background2"/>
          </w:tcPr>
          <w:p w14:paraId="7264BCB5" w14:textId="4686F7FA" w:rsidR="003C774B" w:rsidRPr="00440C17" w:rsidRDefault="003C774B" w:rsidP="00561F3C">
            <w:pPr>
              <w:ind w:left="178" w:firstLine="0"/>
              <w:jc w:val="left"/>
              <w:rPr>
                <w:rFonts w:asciiTheme="minorHAnsi" w:hAnsiTheme="minorHAnsi" w:cstheme="minorHAnsi"/>
              </w:rPr>
            </w:pPr>
            <w:r w:rsidRPr="00500DF1">
              <w:rPr>
                <w:rFonts w:asciiTheme="minorHAnsi" w:hAnsiTheme="minorHAnsi" w:cstheme="minorHAnsi"/>
              </w:rPr>
              <w:t>Garantovaná dostupnost služby ve sledovaném období (%)</w:t>
            </w:r>
          </w:p>
        </w:tc>
        <w:tc>
          <w:tcPr>
            <w:tcW w:w="3076" w:type="dxa"/>
            <w:shd w:val="clear" w:color="auto" w:fill="E7E6E6" w:themeFill="background2"/>
          </w:tcPr>
          <w:p w14:paraId="5E068CFF" w14:textId="491AB7BE" w:rsidR="003C774B" w:rsidRPr="00440C17" w:rsidRDefault="003C774B" w:rsidP="00561F3C">
            <w:pPr>
              <w:ind w:firstLine="0"/>
              <w:jc w:val="left"/>
              <w:rPr>
                <w:rFonts w:asciiTheme="minorHAnsi" w:hAnsiTheme="minorHAnsi" w:cstheme="minorHAnsi"/>
              </w:rPr>
            </w:pPr>
            <w:r w:rsidRPr="00500DF1">
              <w:rPr>
                <w:rFonts w:asciiTheme="minorHAnsi" w:hAnsiTheme="minorHAnsi" w:cstheme="minorHAnsi"/>
              </w:rPr>
              <w:t>Rozsah zaručeného provozu služby</w:t>
            </w:r>
          </w:p>
        </w:tc>
      </w:tr>
      <w:tr w:rsidR="003C774B" w:rsidRPr="00440C17" w14:paraId="0303D9CF" w14:textId="77777777" w:rsidTr="41E8D1D9">
        <w:trPr>
          <w:trHeight w:val="1089"/>
        </w:trPr>
        <w:tc>
          <w:tcPr>
            <w:tcW w:w="2268" w:type="dxa"/>
            <w:vAlign w:val="center"/>
          </w:tcPr>
          <w:p w14:paraId="2E29EEE1" w14:textId="1EDB5BEE" w:rsidR="003C774B" w:rsidRPr="00440C17" w:rsidRDefault="003C774B" w:rsidP="00BB5A16">
            <w:pPr>
              <w:jc w:val="center"/>
              <w:rPr>
                <w:rFonts w:asciiTheme="minorHAnsi" w:hAnsiTheme="minorHAnsi" w:cstheme="minorHAnsi"/>
              </w:rPr>
            </w:pPr>
            <w:r>
              <w:rPr>
                <w:rFonts w:asciiTheme="minorHAnsi" w:hAnsiTheme="minorHAnsi" w:cstheme="minorHAnsi"/>
              </w:rPr>
              <w:t>Podpora provozu konzervy aplikace IFS</w:t>
            </w:r>
          </w:p>
        </w:tc>
        <w:tc>
          <w:tcPr>
            <w:tcW w:w="3870" w:type="dxa"/>
            <w:vAlign w:val="center"/>
          </w:tcPr>
          <w:p w14:paraId="19BE0AA7" w14:textId="2F55D2C6" w:rsidR="003C774B" w:rsidRPr="00440C17" w:rsidRDefault="003C774B" w:rsidP="00561F3C">
            <w:pPr>
              <w:ind w:firstLine="0"/>
              <w:jc w:val="center"/>
              <w:rPr>
                <w:rFonts w:asciiTheme="minorHAnsi" w:hAnsiTheme="minorHAnsi" w:cstheme="minorHAnsi"/>
              </w:rPr>
            </w:pPr>
            <w:r w:rsidRPr="00500DF1">
              <w:rPr>
                <w:rFonts w:asciiTheme="minorHAnsi" w:hAnsiTheme="minorHAnsi" w:cstheme="minorHAnsi"/>
              </w:rPr>
              <w:t>95,00</w:t>
            </w:r>
          </w:p>
        </w:tc>
        <w:tc>
          <w:tcPr>
            <w:tcW w:w="3076" w:type="dxa"/>
            <w:vAlign w:val="center"/>
          </w:tcPr>
          <w:p w14:paraId="0C53B999" w14:textId="72C2C91B" w:rsidR="003C774B" w:rsidRPr="00440C17" w:rsidRDefault="003C774B" w:rsidP="00BB5A16">
            <w:pPr>
              <w:jc w:val="center"/>
              <w:rPr>
                <w:rFonts w:asciiTheme="minorHAnsi" w:hAnsiTheme="minorHAnsi" w:cstheme="minorHAnsi"/>
              </w:rPr>
            </w:pPr>
            <w:r w:rsidRPr="00500DF1">
              <w:rPr>
                <w:rFonts w:asciiTheme="minorHAnsi" w:hAnsiTheme="minorHAnsi" w:cstheme="minorHAnsi"/>
              </w:rPr>
              <w:t>Po – Pá 8:00 až 16:00</w:t>
            </w:r>
          </w:p>
        </w:tc>
      </w:tr>
      <w:tr w:rsidR="00BA1CD8" w:rsidRPr="00BE3E65" w14:paraId="12D26031" w14:textId="77777777" w:rsidTr="41E8D1D9">
        <w:tc>
          <w:tcPr>
            <w:tcW w:w="9214" w:type="dxa"/>
            <w:gridSpan w:val="3"/>
          </w:tcPr>
          <w:p w14:paraId="7B2F6790" w14:textId="77777777" w:rsidR="003C774B" w:rsidRPr="00500DF1" w:rsidRDefault="003C774B" w:rsidP="003C774B">
            <w:pPr>
              <w:rPr>
                <w:rFonts w:asciiTheme="minorHAnsi" w:hAnsiTheme="minorHAnsi" w:cstheme="minorHAnsi"/>
              </w:rPr>
            </w:pPr>
            <w:r w:rsidRPr="00500DF1">
              <w:rPr>
                <w:rFonts w:asciiTheme="minorHAnsi" w:hAnsiTheme="minorHAnsi" w:cstheme="minorHAnsi"/>
              </w:rPr>
              <w:t>Dostupnost služby:</w:t>
            </w:r>
          </w:p>
          <w:p w14:paraId="64A4F58C" w14:textId="77777777" w:rsidR="003C774B" w:rsidRPr="00500DF1" w:rsidRDefault="003C774B" w:rsidP="00A40360">
            <w:pPr>
              <w:pStyle w:val="Odstavecseseznamem"/>
              <w:numPr>
                <w:ilvl w:val="0"/>
                <w:numId w:val="5"/>
              </w:numPr>
              <w:rPr>
                <w:rFonts w:asciiTheme="minorHAnsi" w:hAnsiTheme="minorHAnsi" w:cstheme="minorHAnsi"/>
                <w:sz w:val="22"/>
              </w:rPr>
            </w:pPr>
            <w:r w:rsidRPr="00500DF1">
              <w:rPr>
                <w:rFonts w:asciiTheme="minorHAnsi" w:hAnsiTheme="minorHAnsi" w:cstheme="minorHAnsi"/>
                <w:sz w:val="22"/>
              </w:rPr>
              <w:t>znamená, že všichni uživatelé dané služby ji mohou v plném rozsahu využívat - v opačném případě je služba nedostupná</w:t>
            </w:r>
          </w:p>
          <w:p w14:paraId="276CEDFA" w14:textId="77777777" w:rsidR="003C774B" w:rsidRPr="00500DF1" w:rsidRDefault="003C774B" w:rsidP="00A40360">
            <w:pPr>
              <w:pStyle w:val="Odstavecseseznamem"/>
              <w:numPr>
                <w:ilvl w:val="0"/>
                <w:numId w:val="5"/>
              </w:numPr>
              <w:rPr>
                <w:rFonts w:asciiTheme="minorHAnsi" w:hAnsiTheme="minorHAnsi" w:cstheme="minorHAnsi"/>
                <w:sz w:val="22"/>
              </w:rPr>
            </w:pPr>
            <w:r w:rsidRPr="00500DF1">
              <w:rPr>
                <w:rFonts w:asciiTheme="minorHAnsi" w:hAnsiTheme="minorHAnsi" w:cstheme="minorHAnsi"/>
                <w:sz w:val="22"/>
              </w:rPr>
              <w:t>se vypočítává pouze z období vymezeného pojmem „Rozsah zaručeného provozu služby“. Do nedostupnosti se rovněž započítávají plánované odstávky, pokud se uskutečnily v období zaručeného provozu služby</w:t>
            </w:r>
          </w:p>
          <w:p w14:paraId="34D20038" w14:textId="77777777" w:rsidR="003C774B" w:rsidRDefault="003C774B" w:rsidP="00A40360">
            <w:pPr>
              <w:pStyle w:val="Odstavecseseznamem"/>
              <w:numPr>
                <w:ilvl w:val="0"/>
                <w:numId w:val="5"/>
              </w:numPr>
              <w:rPr>
                <w:rFonts w:asciiTheme="minorHAnsi" w:hAnsiTheme="minorHAnsi" w:cstheme="minorHAnsi"/>
                <w:sz w:val="22"/>
              </w:rPr>
            </w:pPr>
            <w:r w:rsidRPr="00500DF1">
              <w:rPr>
                <w:rFonts w:asciiTheme="minorHAnsi" w:hAnsiTheme="minorHAnsi" w:cstheme="minorHAnsi"/>
                <w:sz w:val="22"/>
              </w:rPr>
              <w:t>do neplnění dostupnosti služby se nezapočítává doba, po kterou byla služba nedostupná z prokazatelných důvodů mimo působnost Poskytovatele služby, nebo doba, po kterou Poskytovatel čekal na součinnost Objednatele</w:t>
            </w:r>
          </w:p>
          <w:p w14:paraId="775F3543" w14:textId="77777777" w:rsidR="003C774B" w:rsidRPr="00BD66E8" w:rsidRDefault="003C774B" w:rsidP="00A40360">
            <w:pPr>
              <w:pStyle w:val="Odstavecseseznamem"/>
              <w:numPr>
                <w:ilvl w:val="0"/>
                <w:numId w:val="5"/>
              </w:numPr>
              <w:rPr>
                <w:rFonts w:asciiTheme="minorHAnsi" w:hAnsiTheme="minorHAnsi" w:cstheme="minorHAnsi"/>
                <w:sz w:val="22"/>
              </w:rPr>
            </w:pPr>
            <w:r w:rsidRPr="00BD66E8">
              <w:rPr>
                <w:rFonts w:asciiTheme="minorHAnsi" w:hAnsiTheme="minorHAnsi" w:cstheme="minorHAnsi"/>
                <w:sz w:val="22"/>
              </w:rPr>
              <w:t>se ve sledovaném období kalendářního měsíce se vypočítá jako:</w:t>
            </w:r>
          </w:p>
          <w:p w14:paraId="1A8B5223" w14:textId="77777777" w:rsidR="003C774B" w:rsidRPr="00EC5682" w:rsidRDefault="003C774B" w:rsidP="003C774B">
            <w:pPr>
              <w:pStyle w:val="Odstavecseseznamem"/>
              <w:rPr>
                <w:rFonts w:asciiTheme="minorHAnsi" w:hAnsiTheme="minorHAnsi" w:cstheme="minorHAnsi"/>
                <w:sz w:val="22"/>
              </w:rPr>
            </w:pPr>
            <m:oMathPara>
              <m:oMath>
                <m:r>
                  <w:rPr>
                    <w:rFonts w:ascii="Cambria Math" w:hAnsi="Cambria Math" w:cstheme="minorHAnsi"/>
                    <w:sz w:val="22"/>
                  </w:rPr>
                  <m:t xml:space="preserve">Dostupnost  podpory  </m:t>
                </m:r>
                <m:d>
                  <m:dPr>
                    <m:ctrlPr>
                      <w:rPr>
                        <w:rFonts w:ascii="Cambria Math" w:hAnsi="Cambria Math" w:cstheme="minorHAnsi"/>
                        <w:i/>
                        <w:sz w:val="22"/>
                      </w:rPr>
                    </m:ctrlPr>
                  </m:dPr>
                  <m:e>
                    <m:r>
                      <w:rPr>
                        <w:rFonts w:ascii="Cambria Math" w:hAnsi="Cambria Math" w:cstheme="minorHAnsi"/>
                        <w:sz w:val="22"/>
                      </w:rPr>
                      <m:t>v %</m:t>
                    </m:r>
                  </m:e>
                </m:d>
                <m:r>
                  <w:rPr>
                    <w:rFonts w:ascii="Cambria Math" w:hAnsi="Cambria Math" w:cstheme="minorHAnsi"/>
                    <w:sz w:val="22"/>
                  </w:rPr>
                  <m:t xml:space="preserve">= </m:t>
                </m:r>
                <m:f>
                  <m:fPr>
                    <m:ctrlPr>
                      <w:rPr>
                        <w:rFonts w:ascii="Cambria Math" w:hAnsi="Cambria Math" w:cstheme="minorHAnsi"/>
                        <w:i/>
                        <w:sz w:val="22"/>
                      </w:rPr>
                    </m:ctrlPr>
                  </m:fPr>
                  <m:num>
                    <m:r>
                      <w:rPr>
                        <w:rFonts w:ascii="Cambria Math" w:hAnsi="Cambria Math" w:cstheme="minorHAnsi"/>
                        <w:sz w:val="22"/>
                      </w:rPr>
                      <m:t>počet minut výpadku ve sledovaném odbobí</m:t>
                    </m:r>
                  </m:num>
                  <m:den>
                    <m:r>
                      <w:rPr>
                        <w:rFonts w:ascii="Cambria Math" w:hAnsi="Cambria Math" w:cstheme="minorHAnsi"/>
                        <w:sz w:val="22"/>
                      </w:rPr>
                      <m:t>počet pracovních dní ve sledovaném odbobí*60*8</m:t>
                    </m:r>
                  </m:den>
                </m:f>
                <m:r>
                  <w:rPr>
                    <w:rFonts w:ascii="Cambria Math" w:hAnsi="Cambria Math" w:cstheme="minorHAnsi"/>
                    <w:sz w:val="22"/>
                  </w:rPr>
                  <m:t>*100</m:t>
                </m:r>
              </m:oMath>
            </m:oMathPara>
          </w:p>
          <w:p w14:paraId="6DDAD9DC" w14:textId="77777777" w:rsidR="003C774B" w:rsidRPr="00EC5682" w:rsidRDefault="003C774B" w:rsidP="003C774B">
            <w:pPr>
              <w:rPr>
                <w:rFonts w:asciiTheme="minorHAnsi" w:hAnsiTheme="minorHAnsi" w:cstheme="minorHAnsi"/>
              </w:rPr>
            </w:pPr>
            <w:r w:rsidRPr="00EC5682">
              <w:rPr>
                <w:rFonts w:asciiTheme="minorHAnsi" w:hAnsiTheme="minorHAnsi" w:cstheme="minorHAnsi"/>
              </w:rPr>
              <w:t>Nedostupnost služby:</w:t>
            </w:r>
          </w:p>
          <w:p w14:paraId="7FE4C242" w14:textId="77777777" w:rsidR="003C774B" w:rsidRPr="00EC5682" w:rsidRDefault="003C774B" w:rsidP="00A40360">
            <w:pPr>
              <w:pStyle w:val="Odstavecseseznamem"/>
              <w:numPr>
                <w:ilvl w:val="0"/>
                <w:numId w:val="6"/>
              </w:numPr>
              <w:rPr>
                <w:rFonts w:asciiTheme="minorHAnsi" w:hAnsiTheme="minorHAnsi" w:cstheme="minorHAnsi"/>
                <w:sz w:val="22"/>
              </w:rPr>
            </w:pPr>
            <w:r w:rsidRPr="41E8D1D9">
              <w:rPr>
                <w:rFonts w:asciiTheme="minorHAnsi" w:hAnsiTheme="minorHAnsi" w:cstheme="minorBidi"/>
                <w:sz w:val="22"/>
              </w:rPr>
              <w:t>se měří a prokazuje výhradně stavovým průběhem dle evidenčního čísla tiketu v TS, kterým byla nedostupnost služby nahlášena Objednatelem, nebo v případě nedostupnosti TS písemnou korespondencí k nedostupnosti služby</w:t>
            </w:r>
          </w:p>
          <w:p w14:paraId="45C788A8" w14:textId="05FD4934" w:rsidR="00BA1CD8" w:rsidRPr="00BE3E65" w:rsidRDefault="003C774B" w:rsidP="003C774B">
            <w:pPr>
              <w:spacing w:after="120"/>
              <w:ind w:left="176" w:firstLine="0"/>
              <w:rPr>
                <w:rFonts w:asciiTheme="minorHAnsi" w:hAnsiTheme="minorHAnsi" w:cstheme="minorHAnsi"/>
              </w:rPr>
            </w:pPr>
            <w:r w:rsidRPr="00BE3E65">
              <w:rPr>
                <w:rFonts w:asciiTheme="minorHAnsi" w:eastAsia="Times New Roman" w:hAnsiTheme="minorHAnsi" w:cstheme="minorHAnsi"/>
                <w:szCs w:val="20"/>
                <w:lang w:eastAsia="cs-CZ"/>
              </w:rPr>
              <w:t>Za neplnění garantované dostupnosti za sledované období o byť i načaté 1% bude uplatněna sleva ve výši 1% z částky KL00</w:t>
            </w:r>
            <w:r>
              <w:rPr>
                <w:rFonts w:asciiTheme="minorHAnsi" w:hAnsiTheme="minorHAnsi" w:cstheme="minorHAnsi"/>
              </w:rPr>
              <w:t>8</w:t>
            </w:r>
            <w:r w:rsidRPr="00BE3E65">
              <w:rPr>
                <w:rFonts w:asciiTheme="minorHAnsi" w:eastAsia="Times New Roman" w:hAnsiTheme="minorHAnsi" w:cstheme="minorHAnsi"/>
                <w:szCs w:val="20"/>
                <w:lang w:eastAsia="cs-CZ"/>
              </w:rPr>
              <w:t xml:space="preserve"> maximálně do výše 100% ceny služby za sledované období; bude-li dostupnost </w:t>
            </w:r>
            <w:proofErr w:type="gramStart"/>
            <w:r w:rsidRPr="00BE3E65">
              <w:rPr>
                <w:rFonts w:asciiTheme="minorHAnsi" w:eastAsia="Times New Roman" w:hAnsiTheme="minorHAnsi" w:cstheme="minorHAnsi"/>
                <w:szCs w:val="20"/>
                <w:lang w:eastAsia="cs-CZ"/>
              </w:rPr>
              <w:t>podpory  nižší</w:t>
            </w:r>
            <w:proofErr w:type="gramEnd"/>
            <w:r w:rsidRPr="00BE3E65">
              <w:rPr>
                <w:rFonts w:asciiTheme="minorHAnsi" w:eastAsia="Times New Roman" w:hAnsiTheme="minorHAnsi" w:cstheme="minorHAnsi"/>
                <w:szCs w:val="20"/>
                <w:lang w:eastAsia="cs-CZ"/>
              </w:rPr>
              <w:t xml:space="preserve"> než 15%, bude aplikována za dané období sleva ve výši 100%.</w:t>
            </w:r>
          </w:p>
        </w:tc>
      </w:tr>
    </w:tbl>
    <w:p w14:paraId="1E564A0C" w14:textId="77777777" w:rsidR="00477F0F" w:rsidRPr="000F24E5" w:rsidRDefault="00477F0F" w:rsidP="00561F3C">
      <w:pPr>
        <w:ind w:firstLine="0"/>
      </w:pPr>
    </w:p>
    <w:p w14:paraId="6F6377DD" w14:textId="77777777" w:rsidR="00477F0F" w:rsidRPr="000F24E5" w:rsidRDefault="00477F0F" w:rsidP="00477F0F">
      <w:pPr>
        <w:spacing w:after="160" w:line="259" w:lineRule="auto"/>
      </w:pPr>
      <w:r w:rsidRPr="000F24E5">
        <w:br w:type="page"/>
      </w:r>
    </w:p>
    <w:p w14:paraId="23E469B2" w14:textId="5D192501" w:rsidR="00931298" w:rsidRPr="00DF3E85" w:rsidRDefault="00931298" w:rsidP="00EC2BD4">
      <w:pPr>
        <w:pStyle w:val="Nadpis2"/>
      </w:pPr>
      <w:bookmarkStart w:id="20" w:name="_Toc143755712"/>
      <w:r w:rsidRPr="00561F3C">
        <w:lastRenderedPageBreak/>
        <w:t>Technická infrastruktura a technologie</w:t>
      </w:r>
      <w:bookmarkEnd w:id="20"/>
    </w:p>
    <w:p w14:paraId="7A7DE516" w14:textId="77777777" w:rsidR="00BE0B90" w:rsidRPr="002F4E5F" w:rsidRDefault="00BE0B90" w:rsidP="002F4E5F">
      <w:pPr>
        <w:rPr>
          <w:rFonts w:cs="Calibri"/>
          <w:sz w:val="10"/>
          <w:szCs w:val="10"/>
        </w:rPr>
      </w:pPr>
    </w:p>
    <w:p w14:paraId="4ACA84D6" w14:textId="1D655042" w:rsidR="00BE0B90" w:rsidRPr="003B145A" w:rsidRDefault="00BE0B90" w:rsidP="00011D2B">
      <w:pPr>
        <w:pStyle w:val="Nadpis3"/>
        <w:numPr>
          <w:ilvl w:val="0"/>
          <w:numId w:val="0"/>
        </w:numPr>
        <w:ind w:left="1080" w:hanging="1080"/>
        <w:rPr>
          <w:bCs/>
        </w:rPr>
      </w:pPr>
      <w:bookmarkStart w:id="21" w:name="_Toc143755713"/>
      <w:r w:rsidRPr="00561F3C">
        <w:rPr>
          <w:b/>
          <w:bCs/>
        </w:rPr>
        <w:t xml:space="preserve">Vymezení odpovědností </w:t>
      </w:r>
      <w:r w:rsidR="00EC2BD4">
        <w:rPr>
          <w:b/>
          <w:bCs/>
        </w:rPr>
        <w:t>MD</w:t>
      </w:r>
      <w:r w:rsidR="00EC2BD4" w:rsidRPr="00561F3C">
        <w:rPr>
          <w:b/>
          <w:bCs/>
        </w:rPr>
        <w:t xml:space="preserve"> </w:t>
      </w:r>
      <w:r w:rsidRPr="00561F3C">
        <w:rPr>
          <w:b/>
          <w:bCs/>
        </w:rPr>
        <w:t xml:space="preserve">a </w:t>
      </w:r>
      <w:bookmarkEnd w:id="21"/>
      <w:r w:rsidR="00EC2BD4">
        <w:rPr>
          <w:b/>
          <w:bCs/>
        </w:rPr>
        <w:t>Objednatele (zadavatele Veřejné zakázky)</w:t>
      </w:r>
    </w:p>
    <w:p w14:paraId="5656EBB8" w14:textId="77777777" w:rsidR="00BE0B90" w:rsidRPr="002F4E5F" w:rsidRDefault="00BE0B90" w:rsidP="002F4E5F">
      <w:pPr>
        <w:ind w:firstLine="0"/>
        <w:rPr>
          <w:sz w:val="10"/>
          <w:szCs w:val="10"/>
        </w:rPr>
      </w:pPr>
    </w:p>
    <w:p w14:paraId="5F9DD3D9" w14:textId="39CD18DD" w:rsidR="00BE0B90" w:rsidRPr="002F4E5F" w:rsidRDefault="00BE0B90" w:rsidP="002F4E5F">
      <w:pPr>
        <w:ind w:firstLine="0"/>
        <w:rPr>
          <w:rFonts w:asciiTheme="minorHAnsi" w:hAnsiTheme="minorHAnsi" w:cstheme="minorHAnsi"/>
        </w:rPr>
      </w:pPr>
      <w:r w:rsidRPr="002F4E5F">
        <w:rPr>
          <w:rFonts w:asciiTheme="minorHAnsi" w:hAnsiTheme="minorHAnsi" w:cstheme="minorHAnsi"/>
        </w:rPr>
        <w:t xml:space="preserve">IFS9 bude provozován v prostředí dodavatele služeb infrastruktury </w:t>
      </w:r>
      <w:r w:rsidR="00EC2BD4">
        <w:rPr>
          <w:rFonts w:asciiTheme="minorHAnsi" w:hAnsiTheme="minorHAnsi" w:cstheme="minorHAnsi"/>
        </w:rPr>
        <w:t>MD</w:t>
      </w:r>
      <w:r w:rsidR="00EC2BD4" w:rsidRPr="002F4E5F">
        <w:rPr>
          <w:rFonts w:asciiTheme="minorHAnsi" w:hAnsiTheme="minorHAnsi" w:cstheme="minorHAnsi"/>
        </w:rPr>
        <w:t xml:space="preserve"> </w:t>
      </w:r>
      <w:r w:rsidRPr="002F4E5F">
        <w:rPr>
          <w:rFonts w:asciiTheme="minorHAnsi" w:hAnsiTheme="minorHAnsi" w:cstheme="minorHAnsi"/>
        </w:rPr>
        <w:t>(dále jen „dodavatel INFRA“)</w:t>
      </w:r>
      <w:r w:rsidR="0047601A">
        <w:rPr>
          <w:rFonts w:asciiTheme="minorHAnsi" w:hAnsiTheme="minorHAnsi" w:cstheme="minorHAnsi"/>
        </w:rPr>
        <w:t>, kterého zajišťuje Odbor ICT v MD</w:t>
      </w:r>
      <w:r w:rsidRPr="002F4E5F">
        <w:rPr>
          <w:rFonts w:asciiTheme="minorHAnsi" w:hAnsiTheme="minorHAnsi" w:cstheme="minorHAnsi"/>
        </w:rPr>
        <w:t xml:space="preserve">. </w:t>
      </w:r>
    </w:p>
    <w:p w14:paraId="44D51C26" w14:textId="77777777" w:rsidR="00AB1C39" w:rsidRPr="002F4E5F" w:rsidRDefault="00AB1C39" w:rsidP="002F4E5F">
      <w:pPr>
        <w:ind w:firstLine="0"/>
        <w:rPr>
          <w:rFonts w:asciiTheme="minorHAnsi" w:hAnsiTheme="minorHAnsi" w:cstheme="minorHAnsi"/>
          <w:sz w:val="10"/>
          <w:szCs w:val="10"/>
        </w:rPr>
      </w:pPr>
    </w:p>
    <w:p w14:paraId="3EA5C25C" w14:textId="77777777" w:rsidR="00BE0B90" w:rsidRPr="002F4E5F" w:rsidRDefault="00BE0B90" w:rsidP="002F4E5F">
      <w:pPr>
        <w:ind w:firstLine="0"/>
        <w:rPr>
          <w:rFonts w:asciiTheme="minorHAnsi" w:hAnsiTheme="minorHAnsi" w:cstheme="minorHAnsi"/>
        </w:rPr>
      </w:pPr>
      <w:r w:rsidRPr="002F4E5F">
        <w:rPr>
          <w:rFonts w:asciiTheme="minorHAnsi" w:hAnsiTheme="minorHAnsi" w:cstheme="minorHAnsi"/>
        </w:rPr>
        <w:t xml:space="preserve">Dodávku, implementaci a provoz síťové, HW a SW infrastruktury a související provozní služby (zálohování, monitoring infrastrukturních služeb) zajistí </w:t>
      </w:r>
      <w:r w:rsidR="00AB1C39">
        <w:rPr>
          <w:rFonts w:asciiTheme="minorHAnsi" w:hAnsiTheme="minorHAnsi" w:cstheme="minorHAnsi"/>
        </w:rPr>
        <w:t xml:space="preserve">Odbor ICT v MD prostřednictvím </w:t>
      </w:r>
      <w:r w:rsidRPr="002F4E5F">
        <w:rPr>
          <w:rFonts w:asciiTheme="minorHAnsi" w:hAnsiTheme="minorHAnsi" w:cstheme="minorHAnsi"/>
        </w:rPr>
        <w:t>dodavatel</w:t>
      </w:r>
      <w:r w:rsidR="00AB1C39">
        <w:rPr>
          <w:rFonts w:asciiTheme="minorHAnsi" w:hAnsiTheme="minorHAnsi" w:cstheme="minorHAnsi"/>
        </w:rPr>
        <w:t>e</w:t>
      </w:r>
      <w:r w:rsidRPr="002F4E5F">
        <w:rPr>
          <w:rFonts w:asciiTheme="minorHAnsi" w:hAnsiTheme="minorHAnsi" w:cstheme="minorHAnsi"/>
        </w:rPr>
        <w:t xml:space="preserve"> INFRA.</w:t>
      </w:r>
    </w:p>
    <w:p w14:paraId="781E141E" w14:textId="77777777" w:rsidR="00AB1C39" w:rsidRPr="002F4E5F" w:rsidRDefault="00AB1C39" w:rsidP="002F4E5F">
      <w:pPr>
        <w:ind w:firstLine="0"/>
        <w:rPr>
          <w:rFonts w:asciiTheme="minorHAnsi" w:hAnsiTheme="minorHAnsi" w:cstheme="minorHAnsi"/>
          <w:sz w:val="10"/>
          <w:szCs w:val="10"/>
        </w:rPr>
      </w:pPr>
    </w:p>
    <w:p w14:paraId="34F6B4CA" w14:textId="77777777" w:rsidR="00BE0B90" w:rsidRPr="002F4E5F" w:rsidRDefault="0047601A" w:rsidP="002F4E5F">
      <w:pPr>
        <w:spacing w:before="0"/>
        <w:ind w:firstLine="0"/>
        <w:rPr>
          <w:rFonts w:asciiTheme="minorHAnsi" w:hAnsiTheme="minorHAnsi" w:cstheme="minorHAnsi"/>
        </w:rPr>
      </w:pPr>
      <w:r>
        <w:rPr>
          <w:rFonts w:asciiTheme="minorHAnsi" w:hAnsiTheme="minorHAnsi" w:cstheme="minorHAnsi"/>
        </w:rPr>
        <w:t>Odbor ICT v MD prostřednictvím d</w:t>
      </w:r>
      <w:r w:rsidR="00BE0B90" w:rsidRPr="002F4E5F">
        <w:rPr>
          <w:rFonts w:asciiTheme="minorHAnsi" w:hAnsiTheme="minorHAnsi" w:cstheme="minorHAnsi"/>
        </w:rPr>
        <w:t>odavatel</w:t>
      </w:r>
      <w:r>
        <w:rPr>
          <w:rFonts w:asciiTheme="minorHAnsi" w:hAnsiTheme="minorHAnsi" w:cstheme="minorHAnsi"/>
        </w:rPr>
        <w:t>e</w:t>
      </w:r>
      <w:r w:rsidR="00BE0B90" w:rsidRPr="002F4E5F">
        <w:rPr>
          <w:rFonts w:asciiTheme="minorHAnsi" w:hAnsiTheme="minorHAnsi" w:cstheme="minorHAnsi"/>
        </w:rPr>
        <w:t xml:space="preserve"> INFRA bude poskytovat infrastrukturu a související služby formou provozních služeb na svých sdílených platformách. Konkrétně jde o oblasti:</w:t>
      </w:r>
    </w:p>
    <w:p w14:paraId="657AED2B" w14:textId="77777777" w:rsidR="00BE0B90" w:rsidRPr="0011435F" w:rsidRDefault="00BE0B90" w:rsidP="00A40360">
      <w:pPr>
        <w:pStyle w:val="Odstavecseseznamem"/>
        <w:numPr>
          <w:ilvl w:val="0"/>
          <w:numId w:val="11"/>
        </w:numPr>
        <w:ind w:left="720"/>
        <w:rPr>
          <w:sz w:val="22"/>
        </w:rPr>
      </w:pPr>
      <w:r w:rsidRPr="0011435F">
        <w:rPr>
          <w:sz w:val="22"/>
        </w:rPr>
        <w:t>Služby datového centra</w:t>
      </w:r>
      <w:r w:rsidR="0047601A" w:rsidRPr="0011435F">
        <w:rPr>
          <w:sz w:val="22"/>
        </w:rPr>
        <w:t>,</w:t>
      </w:r>
    </w:p>
    <w:p w14:paraId="37E98488" w14:textId="77777777" w:rsidR="00BE0B90" w:rsidRPr="0011435F" w:rsidRDefault="00BE0B90" w:rsidP="00A40360">
      <w:pPr>
        <w:pStyle w:val="Odstavecseseznamem"/>
        <w:numPr>
          <w:ilvl w:val="0"/>
          <w:numId w:val="11"/>
        </w:numPr>
        <w:ind w:left="720"/>
        <w:rPr>
          <w:sz w:val="22"/>
        </w:rPr>
      </w:pPr>
      <w:r w:rsidRPr="0011435F">
        <w:rPr>
          <w:sz w:val="22"/>
        </w:rPr>
        <w:t xml:space="preserve">Bezpečné propojení a připojení do </w:t>
      </w:r>
      <w:proofErr w:type="gramStart"/>
      <w:r w:rsidRPr="0011435F">
        <w:rPr>
          <w:sz w:val="22"/>
        </w:rPr>
        <w:t>Internetu</w:t>
      </w:r>
      <w:proofErr w:type="gramEnd"/>
      <w:r w:rsidRPr="0011435F">
        <w:rPr>
          <w:sz w:val="22"/>
        </w:rPr>
        <w:t xml:space="preserve"> (síťové služby)</w:t>
      </w:r>
      <w:r w:rsidR="0047601A" w:rsidRPr="0011435F">
        <w:rPr>
          <w:sz w:val="22"/>
        </w:rPr>
        <w:t>,</w:t>
      </w:r>
    </w:p>
    <w:p w14:paraId="148E1D31" w14:textId="77777777" w:rsidR="00BE0B90" w:rsidRPr="0011435F" w:rsidRDefault="00BE0B90" w:rsidP="00A40360">
      <w:pPr>
        <w:pStyle w:val="Odstavecseseznamem"/>
        <w:numPr>
          <w:ilvl w:val="0"/>
          <w:numId w:val="11"/>
        </w:numPr>
        <w:ind w:left="720"/>
        <w:rPr>
          <w:sz w:val="22"/>
        </w:rPr>
      </w:pPr>
      <w:r w:rsidRPr="0011435F">
        <w:rPr>
          <w:sz w:val="22"/>
        </w:rPr>
        <w:t>Poskytování výpočetního výkonu (včetně virtualizace)</w:t>
      </w:r>
      <w:r w:rsidR="0047601A" w:rsidRPr="0011435F">
        <w:rPr>
          <w:sz w:val="22"/>
        </w:rPr>
        <w:t>,</w:t>
      </w:r>
    </w:p>
    <w:p w14:paraId="2B0294BA" w14:textId="77777777" w:rsidR="00BE0B90" w:rsidRPr="0011435F" w:rsidRDefault="00BE0B90" w:rsidP="00A40360">
      <w:pPr>
        <w:pStyle w:val="Odstavecseseznamem"/>
        <w:numPr>
          <w:ilvl w:val="0"/>
          <w:numId w:val="11"/>
        </w:numPr>
        <w:ind w:left="720"/>
        <w:rPr>
          <w:sz w:val="22"/>
        </w:rPr>
      </w:pPr>
      <w:r w:rsidRPr="0011435F">
        <w:rPr>
          <w:sz w:val="22"/>
        </w:rPr>
        <w:t>Poskytování diskového prostoru</w:t>
      </w:r>
      <w:r w:rsidR="0047601A" w:rsidRPr="0011435F">
        <w:rPr>
          <w:sz w:val="22"/>
        </w:rPr>
        <w:t>,</w:t>
      </w:r>
    </w:p>
    <w:p w14:paraId="1D1078B1" w14:textId="77777777" w:rsidR="00BE0B90" w:rsidRPr="0011435F" w:rsidRDefault="00BE0B90" w:rsidP="00A40360">
      <w:pPr>
        <w:pStyle w:val="Odstavecseseznamem"/>
        <w:numPr>
          <w:ilvl w:val="0"/>
          <w:numId w:val="11"/>
        </w:numPr>
        <w:ind w:left="720"/>
        <w:rPr>
          <w:sz w:val="22"/>
        </w:rPr>
      </w:pPr>
      <w:r w:rsidRPr="0011435F">
        <w:rPr>
          <w:sz w:val="22"/>
        </w:rPr>
        <w:t>Správa operačních systémů</w:t>
      </w:r>
      <w:r w:rsidR="0047601A" w:rsidRPr="0011435F">
        <w:rPr>
          <w:sz w:val="22"/>
        </w:rPr>
        <w:t>,</w:t>
      </w:r>
    </w:p>
    <w:p w14:paraId="1BF2DEF7" w14:textId="77777777" w:rsidR="00BE0B90" w:rsidRPr="0011435F" w:rsidRDefault="00BE0B90" w:rsidP="00A40360">
      <w:pPr>
        <w:pStyle w:val="Odstavecseseznamem"/>
        <w:numPr>
          <w:ilvl w:val="0"/>
          <w:numId w:val="11"/>
        </w:numPr>
        <w:ind w:left="720"/>
        <w:rPr>
          <w:sz w:val="22"/>
        </w:rPr>
      </w:pPr>
      <w:r w:rsidRPr="0011435F">
        <w:rPr>
          <w:sz w:val="22"/>
        </w:rPr>
        <w:t xml:space="preserve">Správa databází (pouze provozní služby v rámci Servisních služeb, dodávka, SW licence včetně </w:t>
      </w:r>
      <w:proofErr w:type="spellStart"/>
      <w:r w:rsidRPr="0011435F">
        <w:rPr>
          <w:sz w:val="22"/>
        </w:rPr>
        <w:t>Maintenance</w:t>
      </w:r>
      <w:proofErr w:type="spellEnd"/>
      <w:r w:rsidRPr="0011435F">
        <w:rPr>
          <w:sz w:val="22"/>
        </w:rPr>
        <w:t>)</w:t>
      </w:r>
      <w:r w:rsidR="0047601A" w:rsidRPr="0011435F">
        <w:rPr>
          <w:sz w:val="22"/>
        </w:rPr>
        <w:t>,</w:t>
      </w:r>
    </w:p>
    <w:p w14:paraId="4F607A34" w14:textId="77777777" w:rsidR="00BE0B90" w:rsidRPr="0011435F" w:rsidRDefault="00BE0B90" w:rsidP="00A40360">
      <w:pPr>
        <w:pStyle w:val="Odstavecseseznamem"/>
        <w:numPr>
          <w:ilvl w:val="0"/>
          <w:numId w:val="10"/>
        </w:numPr>
        <w:ind w:left="720"/>
        <w:rPr>
          <w:sz w:val="22"/>
        </w:rPr>
      </w:pPr>
      <w:r w:rsidRPr="0011435F">
        <w:rPr>
          <w:sz w:val="22"/>
        </w:rPr>
        <w:t>Zálohování a archivace dat</w:t>
      </w:r>
      <w:r w:rsidR="0047601A" w:rsidRPr="0011435F">
        <w:rPr>
          <w:sz w:val="22"/>
        </w:rPr>
        <w:t>,</w:t>
      </w:r>
    </w:p>
    <w:p w14:paraId="433CF9E0" w14:textId="77777777" w:rsidR="00BE0B90" w:rsidRPr="0011435F" w:rsidRDefault="00BE0B90" w:rsidP="00A40360">
      <w:pPr>
        <w:pStyle w:val="Odstavecseseznamem"/>
        <w:numPr>
          <w:ilvl w:val="0"/>
          <w:numId w:val="10"/>
        </w:numPr>
        <w:ind w:left="720"/>
        <w:rPr>
          <w:sz w:val="22"/>
        </w:rPr>
      </w:pPr>
      <w:r w:rsidRPr="0011435F">
        <w:rPr>
          <w:sz w:val="22"/>
        </w:rPr>
        <w:t xml:space="preserve">Centrum kybernetické bezpečnosti (CKB), </w:t>
      </w:r>
      <w:proofErr w:type="spellStart"/>
      <w:r w:rsidRPr="0011435F">
        <w:rPr>
          <w:sz w:val="22"/>
        </w:rPr>
        <w:t>Security</w:t>
      </w:r>
      <w:proofErr w:type="spellEnd"/>
      <w:r w:rsidRPr="0011435F">
        <w:rPr>
          <w:sz w:val="22"/>
        </w:rPr>
        <w:t xml:space="preserve"> </w:t>
      </w:r>
      <w:proofErr w:type="spellStart"/>
      <w:r w:rsidRPr="0011435F">
        <w:rPr>
          <w:sz w:val="22"/>
        </w:rPr>
        <w:t>Operation</w:t>
      </w:r>
      <w:proofErr w:type="spellEnd"/>
      <w:r w:rsidRPr="0011435F">
        <w:rPr>
          <w:sz w:val="22"/>
        </w:rPr>
        <w:t xml:space="preserve"> Center (SOC) a bezpečnostní monitoring</w:t>
      </w:r>
      <w:r w:rsidR="0047601A" w:rsidRPr="0011435F">
        <w:rPr>
          <w:sz w:val="22"/>
        </w:rPr>
        <w:t>,</w:t>
      </w:r>
    </w:p>
    <w:p w14:paraId="154AF02D" w14:textId="77777777" w:rsidR="00BE0B90" w:rsidRPr="0011435F" w:rsidRDefault="00BE0B90" w:rsidP="00A40360">
      <w:pPr>
        <w:pStyle w:val="Odstavecseseznamem"/>
        <w:numPr>
          <w:ilvl w:val="0"/>
          <w:numId w:val="10"/>
        </w:numPr>
        <w:ind w:left="720"/>
        <w:rPr>
          <w:sz w:val="22"/>
        </w:rPr>
      </w:pPr>
      <w:r w:rsidRPr="0011435F">
        <w:rPr>
          <w:sz w:val="22"/>
        </w:rPr>
        <w:t>Provozní monitoring infrastrukturních služeb</w:t>
      </w:r>
      <w:r w:rsidR="0047601A" w:rsidRPr="0011435F">
        <w:rPr>
          <w:sz w:val="22"/>
        </w:rPr>
        <w:t>,</w:t>
      </w:r>
    </w:p>
    <w:p w14:paraId="76ECB41A" w14:textId="77777777" w:rsidR="00BE0B90" w:rsidRPr="0011435F" w:rsidRDefault="00BE0B90" w:rsidP="00A40360">
      <w:pPr>
        <w:pStyle w:val="Odstavecseseznamem"/>
        <w:numPr>
          <w:ilvl w:val="0"/>
          <w:numId w:val="10"/>
        </w:numPr>
        <w:ind w:left="720"/>
        <w:rPr>
          <w:sz w:val="22"/>
        </w:rPr>
      </w:pPr>
      <w:proofErr w:type="spellStart"/>
      <w:r w:rsidRPr="0011435F">
        <w:rPr>
          <w:sz w:val="22"/>
        </w:rPr>
        <w:t>Service</w:t>
      </w:r>
      <w:proofErr w:type="spellEnd"/>
      <w:r w:rsidRPr="0011435F">
        <w:rPr>
          <w:sz w:val="22"/>
        </w:rPr>
        <w:t xml:space="preserve"> </w:t>
      </w:r>
      <w:proofErr w:type="spellStart"/>
      <w:r w:rsidRPr="0011435F">
        <w:rPr>
          <w:sz w:val="22"/>
        </w:rPr>
        <w:t>Desk</w:t>
      </w:r>
      <w:proofErr w:type="spellEnd"/>
      <w:r w:rsidR="00AB1C39" w:rsidRPr="0011435F">
        <w:rPr>
          <w:sz w:val="22"/>
        </w:rPr>
        <w:t xml:space="preserve"> pro INFRA</w:t>
      </w:r>
      <w:r w:rsidR="0047601A" w:rsidRPr="0011435F">
        <w:rPr>
          <w:sz w:val="22"/>
        </w:rPr>
        <w:t>.</w:t>
      </w:r>
    </w:p>
    <w:p w14:paraId="71C64DC4" w14:textId="77777777" w:rsidR="00BE0B90" w:rsidRPr="002F4E5F" w:rsidRDefault="00BE0B90" w:rsidP="00BE0B90">
      <w:pPr>
        <w:rPr>
          <w:sz w:val="10"/>
          <w:szCs w:val="10"/>
        </w:rPr>
      </w:pPr>
    </w:p>
    <w:p w14:paraId="5FA25003" w14:textId="77777777" w:rsidR="00BE0B90" w:rsidRPr="003B145A" w:rsidRDefault="00BE0B90" w:rsidP="00011D2B">
      <w:pPr>
        <w:pStyle w:val="Nadpis3"/>
        <w:numPr>
          <w:ilvl w:val="0"/>
          <w:numId w:val="0"/>
        </w:numPr>
        <w:ind w:left="1080" w:hanging="1080"/>
        <w:rPr>
          <w:bCs/>
        </w:rPr>
      </w:pPr>
      <w:bookmarkStart w:id="22" w:name="_Toc143755714"/>
      <w:r w:rsidRPr="00561F3C">
        <w:rPr>
          <w:b/>
          <w:bCs/>
        </w:rPr>
        <w:t>Popis technické architektury prostředí IFS9</w:t>
      </w:r>
      <w:bookmarkEnd w:id="22"/>
    </w:p>
    <w:p w14:paraId="70E46E03" w14:textId="77777777" w:rsidR="00BE0B90" w:rsidRPr="002F4E5F" w:rsidRDefault="00BE0B90" w:rsidP="002F4E5F">
      <w:pPr>
        <w:spacing w:line="259" w:lineRule="auto"/>
        <w:ind w:firstLine="0"/>
        <w:rPr>
          <w:rFonts w:asciiTheme="minorHAnsi" w:hAnsiTheme="minorHAnsi" w:cstheme="minorHAnsi"/>
        </w:rPr>
      </w:pPr>
      <w:r w:rsidRPr="002F4E5F">
        <w:rPr>
          <w:rFonts w:asciiTheme="minorHAnsi" w:hAnsiTheme="minorHAnsi" w:cstheme="minorHAnsi"/>
        </w:rPr>
        <w:t xml:space="preserve">Technická infrastruktura systému je dána </w:t>
      </w:r>
      <w:r w:rsidR="001E79C1">
        <w:rPr>
          <w:rFonts w:asciiTheme="minorHAnsi" w:hAnsiTheme="minorHAnsi" w:cstheme="minorHAnsi"/>
        </w:rPr>
        <w:t xml:space="preserve">Odborem ICT v MD prostřednictvím </w:t>
      </w:r>
      <w:r w:rsidRPr="002F4E5F">
        <w:rPr>
          <w:rFonts w:asciiTheme="minorHAnsi" w:hAnsiTheme="minorHAnsi" w:cstheme="minorHAnsi"/>
        </w:rPr>
        <w:t>dodavatele INFRA a je realizována v následující architektuře a konfiguraci:</w:t>
      </w:r>
    </w:p>
    <w:p w14:paraId="065D4AA6" w14:textId="77777777" w:rsidR="00BE0B90" w:rsidRPr="000F24E5" w:rsidRDefault="00BE0B90" w:rsidP="00BE0B90">
      <w:pPr>
        <w:spacing w:before="120" w:after="120" w:line="259" w:lineRule="auto"/>
        <w:rPr>
          <w:b/>
          <w:bCs/>
        </w:rPr>
      </w:pPr>
      <w:r w:rsidRPr="000F24E5">
        <w:rPr>
          <w:b/>
          <w:bCs/>
        </w:rPr>
        <w:t>Doménové servery</w:t>
      </w:r>
    </w:p>
    <w:tbl>
      <w:tblPr>
        <w:tblW w:w="9204" w:type="dxa"/>
        <w:tblCellMar>
          <w:left w:w="70" w:type="dxa"/>
          <w:right w:w="70" w:type="dxa"/>
        </w:tblCellMar>
        <w:tblLook w:val="04A0" w:firstRow="1" w:lastRow="0" w:firstColumn="1" w:lastColumn="0" w:noHBand="0" w:noVBand="1"/>
      </w:tblPr>
      <w:tblGrid>
        <w:gridCol w:w="739"/>
        <w:gridCol w:w="1856"/>
        <w:gridCol w:w="748"/>
        <w:gridCol w:w="923"/>
        <w:gridCol w:w="833"/>
        <w:gridCol w:w="963"/>
        <w:gridCol w:w="3142"/>
      </w:tblGrid>
      <w:tr w:rsidR="00BE0B90" w:rsidRPr="003A6214" w14:paraId="58486373" w14:textId="77777777" w:rsidTr="00561F3C">
        <w:trPr>
          <w:trHeight w:val="480"/>
        </w:trPr>
        <w:tc>
          <w:tcPr>
            <w:tcW w:w="739" w:type="dxa"/>
            <w:tcBorders>
              <w:top w:val="single" w:sz="8" w:space="0" w:color="000000"/>
              <w:left w:val="single" w:sz="8" w:space="0" w:color="000000"/>
              <w:bottom w:val="single" w:sz="8" w:space="0" w:color="000000"/>
              <w:right w:val="single" w:sz="8" w:space="0" w:color="000000"/>
            </w:tcBorders>
            <w:shd w:val="clear" w:color="auto" w:fill="D9E1F2"/>
            <w:vAlign w:val="center"/>
          </w:tcPr>
          <w:p w14:paraId="440588F6" w14:textId="77777777" w:rsidR="00BE0B90" w:rsidRPr="003A6214" w:rsidRDefault="00BE0B90" w:rsidP="00D57843">
            <w:pPr>
              <w:rPr>
                <w:rFonts w:asciiTheme="minorHAnsi" w:hAnsiTheme="minorHAnsi" w:cstheme="minorHAnsi"/>
                <w:color w:val="000000"/>
                <w:sz w:val="18"/>
                <w:szCs w:val="18"/>
              </w:rPr>
            </w:pPr>
            <w:r w:rsidRPr="003A6214">
              <w:rPr>
                <w:rFonts w:asciiTheme="minorHAnsi" w:hAnsiTheme="minorHAnsi" w:cstheme="minorHAnsi"/>
                <w:color w:val="000000"/>
                <w:sz w:val="18"/>
                <w:szCs w:val="18"/>
              </w:rPr>
              <w:t>Role serveru</w:t>
            </w:r>
          </w:p>
        </w:tc>
        <w:tc>
          <w:tcPr>
            <w:tcW w:w="1856" w:type="dxa"/>
            <w:tcBorders>
              <w:top w:val="single" w:sz="8" w:space="0" w:color="000000"/>
              <w:bottom w:val="single" w:sz="8" w:space="0" w:color="000000"/>
              <w:right w:val="single" w:sz="8" w:space="0" w:color="000000"/>
            </w:tcBorders>
            <w:shd w:val="clear" w:color="auto" w:fill="D9E1F2"/>
            <w:vAlign w:val="center"/>
          </w:tcPr>
          <w:p w14:paraId="23642A39" w14:textId="77777777" w:rsidR="00BE0B90" w:rsidRPr="003A6214" w:rsidRDefault="00BE0B90" w:rsidP="00D57843">
            <w:pPr>
              <w:rPr>
                <w:rFonts w:asciiTheme="minorHAnsi" w:hAnsiTheme="minorHAnsi" w:cstheme="minorHAnsi"/>
                <w:b/>
                <w:bCs/>
                <w:color w:val="000000"/>
                <w:sz w:val="18"/>
                <w:szCs w:val="18"/>
              </w:rPr>
            </w:pPr>
            <w:r w:rsidRPr="003A6214">
              <w:rPr>
                <w:rFonts w:asciiTheme="minorHAnsi" w:hAnsiTheme="minorHAnsi" w:cstheme="minorHAnsi"/>
                <w:b/>
                <w:bCs/>
                <w:color w:val="000000"/>
                <w:sz w:val="18"/>
                <w:szCs w:val="18"/>
              </w:rPr>
              <w:t>VM</w:t>
            </w:r>
          </w:p>
        </w:tc>
        <w:tc>
          <w:tcPr>
            <w:tcW w:w="748" w:type="dxa"/>
            <w:tcBorders>
              <w:top w:val="single" w:sz="8" w:space="0" w:color="000000"/>
              <w:bottom w:val="single" w:sz="8" w:space="0" w:color="000000"/>
              <w:right w:val="single" w:sz="8" w:space="0" w:color="000000"/>
            </w:tcBorders>
            <w:shd w:val="clear" w:color="auto" w:fill="D9E1F2"/>
            <w:vAlign w:val="center"/>
          </w:tcPr>
          <w:p w14:paraId="54B492EA" w14:textId="77777777" w:rsidR="00BE0B90" w:rsidRPr="003A6214" w:rsidRDefault="00BE0B90" w:rsidP="00D57843">
            <w:pPr>
              <w:rPr>
                <w:rFonts w:asciiTheme="minorHAnsi" w:hAnsiTheme="minorHAnsi" w:cstheme="minorHAnsi"/>
                <w:b/>
                <w:bCs/>
                <w:color w:val="000000"/>
                <w:sz w:val="18"/>
                <w:szCs w:val="18"/>
              </w:rPr>
            </w:pPr>
            <w:proofErr w:type="spellStart"/>
            <w:r w:rsidRPr="003A6214">
              <w:rPr>
                <w:rFonts w:asciiTheme="minorHAnsi" w:hAnsiTheme="minorHAnsi" w:cstheme="minorHAnsi"/>
                <w:b/>
                <w:bCs/>
                <w:color w:val="000000"/>
                <w:sz w:val="18"/>
                <w:szCs w:val="18"/>
              </w:rPr>
              <w:t>vCPUs</w:t>
            </w:r>
            <w:proofErr w:type="spellEnd"/>
          </w:p>
        </w:tc>
        <w:tc>
          <w:tcPr>
            <w:tcW w:w="923" w:type="dxa"/>
            <w:tcBorders>
              <w:top w:val="single" w:sz="8" w:space="0" w:color="000000"/>
              <w:bottom w:val="single" w:sz="8" w:space="0" w:color="000000"/>
              <w:right w:val="single" w:sz="8" w:space="0" w:color="000000"/>
            </w:tcBorders>
            <w:shd w:val="clear" w:color="auto" w:fill="D9E1F2"/>
            <w:vAlign w:val="center"/>
          </w:tcPr>
          <w:p w14:paraId="2E74FC6A" w14:textId="77777777" w:rsidR="00BE0B90" w:rsidRPr="003A6214" w:rsidRDefault="00BE0B90" w:rsidP="00D57843">
            <w:pPr>
              <w:rPr>
                <w:rFonts w:asciiTheme="minorHAnsi" w:hAnsiTheme="minorHAnsi" w:cstheme="minorHAnsi"/>
                <w:b/>
                <w:bCs/>
                <w:color w:val="000000"/>
                <w:sz w:val="18"/>
                <w:szCs w:val="18"/>
              </w:rPr>
            </w:pPr>
            <w:proofErr w:type="spellStart"/>
            <w:r w:rsidRPr="003A6214">
              <w:rPr>
                <w:rFonts w:asciiTheme="minorHAnsi" w:hAnsiTheme="minorHAnsi" w:cstheme="minorHAnsi"/>
                <w:b/>
                <w:bCs/>
                <w:color w:val="000000"/>
                <w:sz w:val="18"/>
                <w:szCs w:val="18"/>
              </w:rPr>
              <w:t>Memory</w:t>
            </w:r>
            <w:proofErr w:type="spellEnd"/>
          </w:p>
          <w:p w14:paraId="59044D71" w14:textId="77777777" w:rsidR="00BE0B90" w:rsidRPr="003A6214" w:rsidRDefault="00BE0B90" w:rsidP="00D57843">
            <w:pPr>
              <w:rPr>
                <w:rFonts w:asciiTheme="minorHAnsi" w:hAnsiTheme="minorHAnsi" w:cstheme="minorHAnsi"/>
                <w:b/>
                <w:bCs/>
                <w:color w:val="000000"/>
                <w:sz w:val="18"/>
                <w:szCs w:val="18"/>
              </w:rPr>
            </w:pPr>
            <w:r w:rsidRPr="003A6214">
              <w:rPr>
                <w:rFonts w:asciiTheme="minorHAnsi" w:hAnsiTheme="minorHAnsi" w:cstheme="minorHAnsi"/>
                <w:b/>
                <w:bCs/>
                <w:color w:val="000000"/>
                <w:sz w:val="18"/>
                <w:szCs w:val="18"/>
              </w:rPr>
              <w:t>MB</w:t>
            </w:r>
          </w:p>
        </w:tc>
        <w:tc>
          <w:tcPr>
            <w:tcW w:w="833" w:type="dxa"/>
            <w:tcBorders>
              <w:top w:val="single" w:sz="8" w:space="0" w:color="000000"/>
              <w:bottom w:val="single" w:sz="8" w:space="0" w:color="000000"/>
              <w:right w:val="single" w:sz="8" w:space="0" w:color="000000"/>
            </w:tcBorders>
            <w:shd w:val="clear" w:color="auto" w:fill="D9E1F2"/>
            <w:vAlign w:val="center"/>
          </w:tcPr>
          <w:p w14:paraId="151BC736" w14:textId="77777777" w:rsidR="00BE0B90" w:rsidRPr="003A6214" w:rsidRDefault="00BE0B90" w:rsidP="00D57843">
            <w:pPr>
              <w:rPr>
                <w:rFonts w:asciiTheme="minorHAnsi" w:hAnsiTheme="minorHAnsi" w:cstheme="minorHAnsi"/>
                <w:b/>
                <w:bCs/>
                <w:color w:val="000000"/>
                <w:sz w:val="18"/>
                <w:szCs w:val="18"/>
              </w:rPr>
            </w:pPr>
            <w:proofErr w:type="spellStart"/>
            <w:r w:rsidRPr="003A6214">
              <w:rPr>
                <w:rFonts w:asciiTheme="minorHAnsi" w:hAnsiTheme="minorHAnsi" w:cstheme="minorHAnsi"/>
                <w:b/>
                <w:bCs/>
                <w:color w:val="000000"/>
                <w:sz w:val="18"/>
                <w:szCs w:val="18"/>
              </w:rPr>
              <w:t>vDisks</w:t>
            </w:r>
            <w:proofErr w:type="spellEnd"/>
          </w:p>
        </w:tc>
        <w:tc>
          <w:tcPr>
            <w:tcW w:w="963" w:type="dxa"/>
            <w:tcBorders>
              <w:top w:val="single" w:sz="8" w:space="0" w:color="000000"/>
              <w:bottom w:val="single" w:sz="8" w:space="0" w:color="000000"/>
              <w:right w:val="single" w:sz="8" w:space="0" w:color="000000"/>
            </w:tcBorders>
            <w:shd w:val="clear" w:color="auto" w:fill="D9E1F2"/>
            <w:vAlign w:val="center"/>
          </w:tcPr>
          <w:p w14:paraId="65B63051" w14:textId="77777777" w:rsidR="00BE0B90" w:rsidRPr="003A6214" w:rsidRDefault="00BE0B90" w:rsidP="00D57843">
            <w:pPr>
              <w:rPr>
                <w:rFonts w:asciiTheme="minorHAnsi" w:hAnsiTheme="minorHAnsi" w:cstheme="minorHAnsi"/>
                <w:b/>
                <w:bCs/>
                <w:color w:val="000000"/>
                <w:sz w:val="18"/>
                <w:szCs w:val="18"/>
              </w:rPr>
            </w:pPr>
            <w:proofErr w:type="spellStart"/>
            <w:r w:rsidRPr="003A6214">
              <w:rPr>
                <w:rFonts w:asciiTheme="minorHAnsi" w:hAnsiTheme="minorHAnsi" w:cstheme="minorHAnsi"/>
                <w:b/>
                <w:bCs/>
                <w:color w:val="000000"/>
                <w:sz w:val="18"/>
                <w:szCs w:val="18"/>
              </w:rPr>
              <w:t>vHDD</w:t>
            </w:r>
            <w:proofErr w:type="spellEnd"/>
            <w:r w:rsidRPr="003A6214">
              <w:rPr>
                <w:rFonts w:asciiTheme="minorHAnsi" w:hAnsiTheme="minorHAnsi" w:cstheme="minorHAnsi"/>
                <w:b/>
                <w:bCs/>
                <w:color w:val="000000"/>
                <w:sz w:val="18"/>
                <w:szCs w:val="18"/>
              </w:rPr>
              <w:t xml:space="preserve"> </w:t>
            </w:r>
            <w:r w:rsidRPr="003A6214">
              <w:rPr>
                <w:rFonts w:asciiTheme="minorHAnsi" w:hAnsiTheme="minorHAnsi" w:cstheme="minorHAnsi"/>
                <w:b/>
                <w:bCs/>
                <w:color w:val="000000"/>
                <w:sz w:val="18"/>
                <w:szCs w:val="18"/>
              </w:rPr>
              <w:br/>
              <w:t>In Use MB</w:t>
            </w:r>
          </w:p>
        </w:tc>
        <w:tc>
          <w:tcPr>
            <w:tcW w:w="3142" w:type="dxa"/>
            <w:tcBorders>
              <w:top w:val="single" w:sz="8" w:space="0" w:color="000000"/>
              <w:bottom w:val="single" w:sz="8" w:space="0" w:color="000000"/>
              <w:right w:val="single" w:sz="8" w:space="0" w:color="000000"/>
            </w:tcBorders>
            <w:shd w:val="clear" w:color="auto" w:fill="D9E1F2"/>
            <w:vAlign w:val="center"/>
          </w:tcPr>
          <w:p w14:paraId="19687B21" w14:textId="77777777" w:rsidR="00BE0B90" w:rsidRPr="003A6214" w:rsidRDefault="00BE0B90" w:rsidP="00D57843">
            <w:pPr>
              <w:rPr>
                <w:rFonts w:asciiTheme="minorHAnsi" w:hAnsiTheme="minorHAnsi" w:cstheme="minorHAnsi"/>
                <w:b/>
                <w:bCs/>
                <w:color w:val="000000"/>
                <w:sz w:val="18"/>
                <w:szCs w:val="18"/>
              </w:rPr>
            </w:pPr>
            <w:r w:rsidRPr="003A6214">
              <w:rPr>
                <w:rFonts w:asciiTheme="minorHAnsi" w:hAnsiTheme="minorHAnsi" w:cstheme="minorHAnsi"/>
                <w:b/>
                <w:bCs/>
                <w:color w:val="000000"/>
                <w:sz w:val="18"/>
                <w:szCs w:val="18"/>
              </w:rPr>
              <w:t xml:space="preserve">OS </w:t>
            </w:r>
            <w:proofErr w:type="spellStart"/>
            <w:r w:rsidRPr="003A6214">
              <w:rPr>
                <w:rFonts w:asciiTheme="minorHAnsi" w:hAnsiTheme="minorHAnsi" w:cstheme="minorHAnsi"/>
                <w:b/>
                <w:bCs/>
                <w:color w:val="000000"/>
                <w:sz w:val="18"/>
                <w:szCs w:val="18"/>
              </w:rPr>
              <w:t>according</w:t>
            </w:r>
            <w:proofErr w:type="spellEnd"/>
            <w:r w:rsidRPr="003A6214">
              <w:rPr>
                <w:rFonts w:asciiTheme="minorHAnsi" w:hAnsiTheme="minorHAnsi" w:cstheme="minorHAnsi"/>
                <w:b/>
                <w:bCs/>
                <w:color w:val="000000"/>
                <w:sz w:val="18"/>
                <w:szCs w:val="18"/>
              </w:rPr>
              <w:t xml:space="preserve"> to </w:t>
            </w:r>
            <w:proofErr w:type="spellStart"/>
            <w:r w:rsidRPr="003A6214">
              <w:rPr>
                <w:rFonts w:asciiTheme="minorHAnsi" w:hAnsiTheme="minorHAnsi" w:cstheme="minorHAnsi"/>
                <w:b/>
                <w:bCs/>
                <w:color w:val="000000"/>
                <w:sz w:val="18"/>
                <w:szCs w:val="18"/>
              </w:rPr>
              <w:t>the</w:t>
            </w:r>
            <w:proofErr w:type="spellEnd"/>
            <w:r w:rsidRPr="003A6214">
              <w:rPr>
                <w:rFonts w:asciiTheme="minorHAnsi" w:hAnsiTheme="minorHAnsi" w:cstheme="minorHAnsi"/>
                <w:b/>
                <w:bCs/>
                <w:color w:val="000000"/>
                <w:sz w:val="18"/>
                <w:szCs w:val="18"/>
              </w:rPr>
              <w:t xml:space="preserve"> </w:t>
            </w:r>
            <w:proofErr w:type="spellStart"/>
            <w:r w:rsidRPr="003A6214">
              <w:rPr>
                <w:rFonts w:asciiTheme="minorHAnsi" w:hAnsiTheme="minorHAnsi" w:cstheme="minorHAnsi"/>
                <w:b/>
                <w:bCs/>
                <w:color w:val="000000"/>
                <w:sz w:val="18"/>
                <w:szCs w:val="18"/>
              </w:rPr>
              <w:t>VMware</w:t>
            </w:r>
            <w:proofErr w:type="spellEnd"/>
            <w:r w:rsidRPr="003A6214">
              <w:rPr>
                <w:rFonts w:asciiTheme="minorHAnsi" w:hAnsiTheme="minorHAnsi" w:cstheme="minorHAnsi"/>
                <w:b/>
                <w:bCs/>
                <w:color w:val="000000"/>
                <w:sz w:val="18"/>
                <w:szCs w:val="18"/>
              </w:rPr>
              <w:t xml:space="preserve"> </w:t>
            </w:r>
            <w:proofErr w:type="spellStart"/>
            <w:r w:rsidRPr="003A6214">
              <w:rPr>
                <w:rFonts w:asciiTheme="minorHAnsi" w:hAnsiTheme="minorHAnsi" w:cstheme="minorHAnsi"/>
                <w:b/>
                <w:bCs/>
                <w:color w:val="000000"/>
                <w:sz w:val="18"/>
                <w:szCs w:val="18"/>
              </w:rPr>
              <w:t>Tools</w:t>
            </w:r>
            <w:proofErr w:type="spellEnd"/>
          </w:p>
        </w:tc>
      </w:tr>
      <w:tr w:rsidR="00BE0B90" w:rsidRPr="003A6214" w14:paraId="006B7FC8" w14:textId="77777777" w:rsidTr="00561F3C">
        <w:trPr>
          <w:trHeight w:val="300"/>
        </w:trPr>
        <w:tc>
          <w:tcPr>
            <w:tcW w:w="739" w:type="dxa"/>
            <w:tcBorders>
              <w:left w:val="single" w:sz="8" w:space="0" w:color="000000"/>
              <w:bottom w:val="single" w:sz="8" w:space="0" w:color="000000"/>
              <w:right w:val="single" w:sz="8" w:space="0" w:color="000000"/>
            </w:tcBorders>
            <w:vAlign w:val="center"/>
          </w:tcPr>
          <w:p w14:paraId="6C1C1109" w14:textId="77777777" w:rsidR="00BE0B90" w:rsidRPr="003A6214" w:rsidRDefault="00BE0B90" w:rsidP="00D57843">
            <w:pPr>
              <w:rPr>
                <w:rFonts w:asciiTheme="minorHAnsi" w:hAnsiTheme="minorHAnsi" w:cstheme="minorHAnsi"/>
                <w:color w:val="000000"/>
                <w:sz w:val="18"/>
                <w:szCs w:val="18"/>
              </w:rPr>
            </w:pPr>
            <w:r w:rsidRPr="003A6214">
              <w:rPr>
                <w:rFonts w:asciiTheme="minorHAnsi" w:hAnsiTheme="minorHAnsi" w:cstheme="minorHAnsi"/>
                <w:color w:val="000000"/>
                <w:sz w:val="18"/>
                <w:szCs w:val="18"/>
              </w:rPr>
              <w:t>AD</w:t>
            </w:r>
          </w:p>
        </w:tc>
        <w:tc>
          <w:tcPr>
            <w:tcW w:w="1856" w:type="dxa"/>
            <w:tcBorders>
              <w:bottom w:val="single" w:sz="8" w:space="0" w:color="000000"/>
              <w:right w:val="single" w:sz="8" w:space="0" w:color="000000"/>
            </w:tcBorders>
            <w:shd w:val="clear" w:color="auto" w:fill="FFFFFF"/>
            <w:vAlign w:val="center"/>
          </w:tcPr>
          <w:p w14:paraId="0BC67372" w14:textId="77777777" w:rsidR="00BE0B90" w:rsidRPr="003A6214" w:rsidRDefault="00BE0B90" w:rsidP="00D57843">
            <w:pPr>
              <w:rPr>
                <w:rFonts w:asciiTheme="minorHAnsi" w:hAnsiTheme="minorHAnsi" w:cstheme="minorHAnsi"/>
                <w:color w:val="000000"/>
                <w:sz w:val="18"/>
                <w:szCs w:val="18"/>
              </w:rPr>
            </w:pPr>
            <w:r w:rsidRPr="003A6214">
              <w:rPr>
                <w:rFonts w:asciiTheme="minorHAnsi" w:hAnsiTheme="minorHAnsi" w:cstheme="minorHAnsi"/>
                <w:color w:val="000000"/>
                <w:sz w:val="18"/>
                <w:szCs w:val="18"/>
              </w:rPr>
              <w:t>IMIS-PROD-AD01</w:t>
            </w:r>
          </w:p>
        </w:tc>
        <w:tc>
          <w:tcPr>
            <w:tcW w:w="748" w:type="dxa"/>
            <w:tcBorders>
              <w:bottom w:val="single" w:sz="8" w:space="0" w:color="000000"/>
              <w:right w:val="single" w:sz="8" w:space="0" w:color="000000"/>
            </w:tcBorders>
            <w:vAlign w:val="center"/>
          </w:tcPr>
          <w:p w14:paraId="5747828D"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2</w:t>
            </w:r>
          </w:p>
        </w:tc>
        <w:tc>
          <w:tcPr>
            <w:tcW w:w="923" w:type="dxa"/>
            <w:tcBorders>
              <w:bottom w:val="single" w:sz="8" w:space="0" w:color="000000"/>
              <w:right w:val="single" w:sz="8" w:space="0" w:color="000000"/>
            </w:tcBorders>
            <w:vAlign w:val="center"/>
          </w:tcPr>
          <w:p w14:paraId="6D684684"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4 096</w:t>
            </w:r>
          </w:p>
        </w:tc>
        <w:tc>
          <w:tcPr>
            <w:tcW w:w="833" w:type="dxa"/>
            <w:tcBorders>
              <w:bottom w:val="single" w:sz="8" w:space="0" w:color="000000"/>
              <w:right w:val="single" w:sz="8" w:space="0" w:color="000000"/>
            </w:tcBorders>
            <w:vAlign w:val="center"/>
          </w:tcPr>
          <w:p w14:paraId="54663A5A"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1</w:t>
            </w:r>
          </w:p>
        </w:tc>
        <w:tc>
          <w:tcPr>
            <w:tcW w:w="963" w:type="dxa"/>
            <w:tcBorders>
              <w:bottom w:val="single" w:sz="8" w:space="0" w:color="000000"/>
              <w:right w:val="single" w:sz="8" w:space="0" w:color="000000"/>
            </w:tcBorders>
            <w:vAlign w:val="center"/>
          </w:tcPr>
          <w:p w14:paraId="70D96708"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86 099</w:t>
            </w:r>
          </w:p>
        </w:tc>
        <w:tc>
          <w:tcPr>
            <w:tcW w:w="3142" w:type="dxa"/>
            <w:tcBorders>
              <w:bottom w:val="single" w:sz="8" w:space="0" w:color="000000"/>
              <w:right w:val="single" w:sz="8" w:space="0" w:color="000000"/>
            </w:tcBorders>
            <w:vAlign w:val="center"/>
          </w:tcPr>
          <w:p w14:paraId="5F52A407" w14:textId="21C9410E" w:rsidR="00BE0B90" w:rsidRPr="003A6214" w:rsidRDefault="00BE0B90" w:rsidP="00561F3C">
            <w:pPr>
              <w:ind w:firstLine="0"/>
              <w:rPr>
                <w:rFonts w:asciiTheme="minorHAnsi" w:hAnsiTheme="minorHAnsi" w:cstheme="minorHAnsi"/>
                <w:color w:val="000000"/>
                <w:sz w:val="18"/>
                <w:szCs w:val="18"/>
              </w:rPr>
            </w:pPr>
            <w:r w:rsidRPr="003A6214">
              <w:rPr>
                <w:rFonts w:asciiTheme="minorHAnsi" w:hAnsiTheme="minorHAnsi" w:cstheme="minorHAnsi"/>
                <w:color w:val="000000"/>
                <w:sz w:val="18"/>
                <w:szCs w:val="18"/>
              </w:rPr>
              <w:t xml:space="preserve">Microsoft Windows Server 2016 </w:t>
            </w:r>
            <w:del w:id="23" w:author="Autor">
              <w:r w:rsidRPr="003A6214" w:rsidDel="00E13774">
                <w:rPr>
                  <w:rFonts w:asciiTheme="minorHAnsi" w:hAnsiTheme="minorHAnsi" w:cstheme="minorHAnsi"/>
                  <w:color w:val="000000"/>
                  <w:sz w:val="18"/>
                  <w:szCs w:val="18"/>
                </w:rPr>
                <w:delText xml:space="preserve">or later </w:delText>
              </w:r>
            </w:del>
            <w:r w:rsidRPr="003A6214">
              <w:rPr>
                <w:rFonts w:asciiTheme="minorHAnsi" w:hAnsiTheme="minorHAnsi" w:cstheme="minorHAnsi"/>
                <w:color w:val="000000"/>
                <w:sz w:val="18"/>
                <w:szCs w:val="18"/>
              </w:rPr>
              <w:t>(64-bit)</w:t>
            </w:r>
          </w:p>
        </w:tc>
      </w:tr>
      <w:tr w:rsidR="00BE0B90" w:rsidRPr="003A6214" w14:paraId="6A360A2F" w14:textId="77777777" w:rsidTr="00561F3C">
        <w:trPr>
          <w:trHeight w:val="300"/>
        </w:trPr>
        <w:tc>
          <w:tcPr>
            <w:tcW w:w="739" w:type="dxa"/>
            <w:tcBorders>
              <w:left w:val="single" w:sz="8" w:space="0" w:color="000000"/>
              <w:bottom w:val="single" w:sz="8" w:space="0" w:color="000000"/>
              <w:right w:val="single" w:sz="8" w:space="0" w:color="000000"/>
            </w:tcBorders>
            <w:vAlign w:val="center"/>
          </w:tcPr>
          <w:p w14:paraId="3711C9F6" w14:textId="77777777" w:rsidR="00BE0B90" w:rsidRPr="003A6214" w:rsidRDefault="00BE0B90" w:rsidP="00D57843">
            <w:pPr>
              <w:rPr>
                <w:rFonts w:asciiTheme="minorHAnsi" w:hAnsiTheme="minorHAnsi" w:cstheme="minorHAnsi"/>
                <w:color w:val="000000"/>
                <w:sz w:val="18"/>
                <w:szCs w:val="18"/>
              </w:rPr>
            </w:pPr>
            <w:r w:rsidRPr="003A6214">
              <w:rPr>
                <w:rFonts w:asciiTheme="minorHAnsi" w:hAnsiTheme="minorHAnsi" w:cstheme="minorHAnsi"/>
                <w:color w:val="000000"/>
                <w:sz w:val="18"/>
                <w:szCs w:val="18"/>
              </w:rPr>
              <w:t>AD</w:t>
            </w:r>
          </w:p>
        </w:tc>
        <w:tc>
          <w:tcPr>
            <w:tcW w:w="1856" w:type="dxa"/>
            <w:tcBorders>
              <w:bottom w:val="single" w:sz="8" w:space="0" w:color="000000"/>
              <w:right w:val="single" w:sz="8" w:space="0" w:color="000000"/>
            </w:tcBorders>
            <w:shd w:val="clear" w:color="auto" w:fill="FFFFFF"/>
            <w:vAlign w:val="center"/>
          </w:tcPr>
          <w:p w14:paraId="407DC5F3" w14:textId="77777777" w:rsidR="00BE0B90" w:rsidRPr="003A6214" w:rsidRDefault="00BE0B90" w:rsidP="00D57843">
            <w:pPr>
              <w:rPr>
                <w:rFonts w:asciiTheme="minorHAnsi" w:hAnsiTheme="minorHAnsi" w:cstheme="minorHAnsi"/>
                <w:color w:val="000000"/>
                <w:sz w:val="18"/>
                <w:szCs w:val="18"/>
              </w:rPr>
            </w:pPr>
            <w:r w:rsidRPr="003A6214">
              <w:rPr>
                <w:rFonts w:asciiTheme="minorHAnsi" w:hAnsiTheme="minorHAnsi" w:cstheme="minorHAnsi"/>
                <w:color w:val="000000"/>
                <w:sz w:val="18"/>
                <w:szCs w:val="18"/>
              </w:rPr>
              <w:t>IMIS-PROD-AD02</w:t>
            </w:r>
          </w:p>
        </w:tc>
        <w:tc>
          <w:tcPr>
            <w:tcW w:w="748" w:type="dxa"/>
            <w:tcBorders>
              <w:bottom w:val="single" w:sz="8" w:space="0" w:color="000000"/>
              <w:right w:val="single" w:sz="8" w:space="0" w:color="000000"/>
            </w:tcBorders>
            <w:vAlign w:val="center"/>
          </w:tcPr>
          <w:p w14:paraId="341FC994"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2</w:t>
            </w:r>
          </w:p>
        </w:tc>
        <w:tc>
          <w:tcPr>
            <w:tcW w:w="923" w:type="dxa"/>
            <w:tcBorders>
              <w:bottom w:val="single" w:sz="8" w:space="0" w:color="000000"/>
              <w:right w:val="single" w:sz="8" w:space="0" w:color="000000"/>
            </w:tcBorders>
            <w:vAlign w:val="center"/>
          </w:tcPr>
          <w:p w14:paraId="4285057D"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4 096</w:t>
            </w:r>
          </w:p>
        </w:tc>
        <w:tc>
          <w:tcPr>
            <w:tcW w:w="833" w:type="dxa"/>
            <w:tcBorders>
              <w:bottom w:val="single" w:sz="8" w:space="0" w:color="000000"/>
              <w:right w:val="single" w:sz="8" w:space="0" w:color="000000"/>
            </w:tcBorders>
            <w:vAlign w:val="center"/>
          </w:tcPr>
          <w:p w14:paraId="04305445"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1</w:t>
            </w:r>
          </w:p>
        </w:tc>
        <w:tc>
          <w:tcPr>
            <w:tcW w:w="963" w:type="dxa"/>
            <w:tcBorders>
              <w:bottom w:val="single" w:sz="8" w:space="0" w:color="000000"/>
              <w:right w:val="single" w:sz="8" w:space="0" w:color="000000"/>
            </w:tcBorders>
            <w:vAlign w:val="center"/>
          </w:tcPr>
          <w:p w14:paraId="4D1D95F6"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86 099</w:t>
            </w:r>
          </w:p>
        </w:tc>
        <w:tc>
          <w:tcPr>
            <w:tcW w:w="3142" w:type="dxa"/>
            <w:tcBorders>
              <w:bottom w:val="single" w:sz="8" w:space="0" w:color="000000"/>
              <w:right w:val="single" w:sz="8" w:space="0" w:color="000000"/>
            </w:tcBorders>
            <w:vAlign w:val="center"/>
          </w:tcPr>
          <w:p w14:paraId="030ECF5E" w14:textId="32AC9D28" w:rsidR="00BE0B90" w:rsidRPr="003A6214" w:rsidRDefault="00BE0B90" w:rsidP="00561F3C">
            <w:pPr>
              <w:ind w:firstLine="0"/>
              <w:rPr>
                <w:rFonts w:asciiTheme="minorHAnsi" w:hAnsiTheme="minorHAnsi" w:cstheme="minorHAnsi"/>
                <w:color w:val="000000"/>
                <w:sz w:val="18"/>
                <w:szCs w:val="18"/>
              </w:rPr>
            </w:pPr>
            <w:r w:rsidRPr="003A6214">
              <w:rPr>
                <w:rFonts w:asciiTheme="minorHAnsi" w:hAnsiTheme="minorHAnsi" w:cstheme="minorHAnsi"/>
                <w:color w:val="000000"/>
                <w:sz w:val="18"/>
                <w:szCs w:val="18"/>
              </w:rPr>
              <w:t xml:space="preserve">Microsoft Windows Server 2016 </w:t>
            </w:r>
            <w:del w:id="24" w:author="Autor">
              <w:r w:rsidRPr="003A6214" w:rsidDel="00E13774">
                <w:rPr>
                  <w:rFonts w:asciiTheme="minorHAnsi" w:hAnsiTheme="minorHAnsi" w:cstheme="minorHAnsi"/>
                  <w:color w:val="000000"/>
                  <w:sz w:val="18"/>
                  <w:szCs w:val="18"/>
                </w:rPr>
                <w:delText xml:space="preserve">or later </w:delText>
              </w:r>
            </w:del>
            <w:r w:rsidRPr="003A6214">
              <w:rPr>
                <w:rFonts w:asciiTheme="minorHAnsi" w:hAnsiTheme="minorHAnsi" w:cstheme="minorHAnsi"/>
                <w:color w:val="000000"/>
                <w:sz w:val="18"/>
                <w:szCs w:val="18"/>
              </w:rPr>
              <w:t>(64-bit)</w:t>
            </w:r>
          </w:p>
        </w:tc>
      </w:tr>
    </w:tbl>
    <w:p w14:paraId="3631A064" w14:textId="77777777" w:rsidR="00BE0B90" w:rsidRPr="000F24E5" w:rsidRDefault="00BE0B90" w:rsidP="00BE0B90">
      <w:pPr>
        <w:spacing w:before="120" w:after="120" w:line="259" w:lineRule="auto"/>
        <w:rPr>
          <w:b/>
          <w:bCs/>
        </w:rPr>
      </w:pPr>
      <w:proofErr w:type="spellStart"/>
      <w:r w:rsidRPr="000F24E5">
        <w:rPr>
          <w:b/>
          <w:bCs/>
        </w:rPr>
        <w:t>Fileshare</w:t>
      </w:r>
      <w:proofErr w:type="spellEnd"/>
      <w:r w:rsidRPr="000F24E5">
        <w:rPr>
          <w:b/>
          <w:bCs/>
        </w:rPr>
        <w:t xml:space="preserve"> servery:</w:t>
      </w:r>
    </w:p>
    <w:tbl>
      <w:tblPr>
        <w:tblW w:w="9204" w:type="dxa"/>
        <w:tblCellMar>
          <w:left w:w="70" w:type="dxa"/>
          <w:right w:w="70" w:type="dxa"/>
        </w:tblCellMar>
        <w:tblLook w:val="04A0" w:firstRow="1" w:lastRow="0" w:firstColumn="1" w:lastColumn="0" w:noHBand="0" w:noVBand="1"/>
      </w:tblPr>
      <w:tblGrid>
        <w:gridCol w:w="942"/>
        <w:gridCol w:w="1600"/>
        <w:gridCol w:w="850"/>
        <w:gridCol w:w="995"/>
        <w:gridCol w:w="755"/>
        <w:gridCol w:w="1085"/>
        <w:gridCol w:w="2977"/>
      </w:tblGrid>
      <w:tr w:rsidR="00BE0B90" w:rsidRPr="003A6214" w14:paraId="79494A81" w14:textId="77777777" w:rsidTr="00561F3C">
        <w:trPr>
          <w:trHeight w:val="480"/>
        </w:trPr>
        <w:tc>
          <w:tcPr>
            <w:tcW w:w="942" w:type="dxa"/>
            <w:tcBorders>
              <w:top w:val="single" w:sz="8" w:space="0" w:color="000000"/>
              <w:left w:val="single" w:sz="8" w:space="0" w:color="000000"/>
              <w:bottom w:val="single" w:sz="8" w:space="0" w:color="000000"/>
              <w:right w:val="single" w:sz="8" w:space="0" w:color="000000"/>
            </w:tcBorders>
            <w:shd w:val="clear" w:color="auto" w:fill="D9E1F2"/>
            <w:vAlign w:val="center"/>
          </w:tcPr>
          <w:p w14:paraId="28E2FBB7" w14:textId="77777777" w:rsidR="00BE0B90" w:rsidRPr="003A6214" w:rsidRDefault="00BE0B90" w:rsidP="00D57843">
            <w:pPr>
              <w:rPr>
                <w:rFonts w:asciiTheme="minorHAnsi" w:hAnsiTheme="minorHAnsi" w:cstheme="minorHAnsi"/>
                <w:color w:val="000000"/>
                <w:sz w:val="18"/>
                <w:szCs w:val="18"/>
              </w:rPr>
            </w:pPr>
            <w:r w:rsidRPr="003A6214">
              <w:rPr>
                <w:rFonts w:asciiTheme="minorHAnsi" w:hAnsiTheme="minorHAnsi" w:cstheme="minorHAnsi"/>
                <w:color w:val="000000"/>
                <w:sz w:val="18"/>
                <w:szCs w:val="18"/>
              </w:rPr>
              <w:t>Role serveru</w:t>
            </w:r>
          </w:p>
        </w:tc>
        <w:tc>
          <w:tcPr>
            <w:tcW w:w="1600" w:type="dxa"/>
            <w:tcBorders>
              <w:top w:val="single" w:sz="8" w:space="0" w:color="000000"/>
              <w:bottom w:val="single" w:sz="8" w:space="0" w:color="000000"/>
              <w:right w:val="single" w:sz="8" w:space="0" w:color="000000"/>
            </w:tcBorders>
            <w:shd w:val="clear" w:color="auto" w:fill="D9E1F2"/>
            <w:vAlign w:val="center"/>
          </w:tcPr>
          <w:p w14:paraId="26DF57BA" w14:textId="77777777" w:rsidR="00BE0B90" w:rsidRPr="003A6214" w:rsidRDefault="00BE0B90" w:rsidP="00D57843">
            <w:pPr>
              <w:rPr>
                <w:rFonts w:asciiTheme="minorHAnsi" w:hAnsiTheme="minorHAnsi" w:cstheme="minorHAnsi"/>
                <w:b/>
                <w:bCs/>
                <w:color w:val="000000"/>
                <w:sz w:val="18"/>
                <w:szCs w:val="18"/>
              </w:rPr>
            </w:pPr>
            <w:r w:rsidRPr="003A6214">
              <w:rPr>
                <w:rFonts w:asciiTheme="minorHAnsi" w:hAnsiTheme="minorHAnsi" w:cstheme="minorHAnsi"/>
                <w:b/>
                <w:bCs/>
                <w:color w:val="000000"/>
                <w:sz w:val="18"/>
                <w:szCs w:val="18"/>
              </w:rPr>
              <w:t>VM</w:t>
            </w:r>
          </w:p>
        </w:tc>
        <w:tc>
          <w:tcPr>
            <w:tcW w:w="850" w:type="dxa"/>
            <w:tcBorders>
              <w:top w:val="single" w:sz="8" w:space="0" w:color="000000"/>
              <w:bottom w:val="single" w:sz="8" w:space="0" w:color="000000"/>
              <w:right w:val="single" w:sz="8" w:space="0" w:color="000000"/>
            </w:tcBorders>
            <w:shd w:val="clear" w:color="auto" w:fill="D9E1F2"/>
            <w:vAlign w:val="center"/>
          </w:tcPr>
          <w:p w14:paraId="61352F8B" w14:textId="77777777" w:rsidR="00BE0B90" w:rsidRPr="003A6214" w:rsidRDefault="00BE0B90" w:rsidP="00D57843">
            <w:pPr>
              <w:rPr>
                <w:rFonts w:asciiTheme="minorHAnsi" w:hAnsiTheme="minorHAnsi" w:cstheme="minorHAnsi"/>
                <w:b/>
                <w:bCs/>
                <w:color w:val="000000"/>
                <w:sz w:val="18"/>
                <w:szCs w:val="18"/>
              </w:rPr>
            </w:pPr>
            <w:proofErr w:type="spellStart"/>
            <w:r w:rsidRPr="003A6214">
              <w:rPr>
                <w:rFonts w:asciiTheme="minorHAnsi" w:hAnsiTheme="minorHAnsi" w:cstheme="minorHAnsi"/>
                <w:b/>
                <w:bCs/>
                <w:color w:val="000000"/>
                <w:sz w:val="18"/>
                <w:szCs w:val="18"/>
              </w:rPr>
              <w:t>vCPUs</w:t>
            </w:r>
            <w:proofErr w:type="spellEnd"/>
          </w:p>
        </w:tc>
        <w:tc>
          <w:tcPr>
            <w:tcW w:w="995" w:type="dxa"/>
            <w:tcBorders>
              <w:top w:val="single" w:sz="8" w:space="0" w:color="000000"/>
              <w:bottom w:val="single" w:sz="8" w:space="0" w:color="000000"/>
              <w:right w:val="single" w:sz="8" w:space="0" w:color="000000"/>
            </w:tcBorders>
            <w:shd w:val="clear" w:color="auto" w:fill="D9E1F2"/>
            <w:vAlign w:val="center"/>
          </w:tcPr>
          <w:p w14:paraId="506DD172" w14:textId="77777777" w:rsidR="00BE0B90" w:rsidRPr="003A6214" w:rsidRDefault="00BE0B90" w:rsidP="00D57843">
            <w:pPr>
              <w:rPr>
                <w:rFonts w:asciiTheme="minorHAnsi" w:hAnsiTheme="minorHAnsi" w:cstheme="minorHAnsi"/>
                <w:b/>
                <w:bCs/>
                <w:color w:val="000000"/>
                <w:sz w:val="18"/>
                <w:szCs w:val="18"/>
              </w:rPr>
            </w:pPr>
            <w:proofErr w:type="spellStart"/>
            <w:r w:rsidRPr="003A6214">
              <w:rPr>
                <w:rFonts w:asciiTheme="minorHAnsi" w:hAnsiTheme="minorHAnsi" w:cstheme="minorHAnsi"/>
                <w:b/>
                <w:bCs/>
                <w:color w:val="000000"/>
                <w:sz w:val="18"/>
                <w:szCs w:val="18"/>
              </w:rPr>
              <w:t>Memory</w:t>
            </w:r>
            <w:proofErr w:type="spellEnd"/>
          </w:p>
          <w:p w14:paraId="2008D61C" w14:textId="77777777" w:rsidR="00BE0B90" w:rsidRPr="003A6214" w:rsidRDefault="00BE0B90" w:rsidP="00D57843">
            <w:pPr>
              <w:rPr>
                <w:rFonts w:asciiTheme="minorHAnsi" w:hAnsiTheme="minorHAnsi" w:cstheme="minorHAnsi"/>
                <w:b/>
                <w:bCs/>
                <w:color w:val="000000"/>
                <w:sz w:val="18"/>
                <w:szCs w:val="18"/>
              </w:rPr>
            </w:pPr>
            <w:r w:rsidRPr="003A6214">
              <w:rPr>
                <w:rFonts w:asciiTheme="minorHAnsi" w:hAnsiTheme="minorHAnsi" w:cstheme="minorHAnsi"/>
                <w:b/>
                <w:bCs/>
                <w:color w:val="000000"/>
                <w:sz w:val="18"/>
                <w:szCs w:val="18"/>
              </w:rPr>
              <w:t>MB</w:t>
            </w:r>
          </w:p>
        </w:tc>
        <w:tc>
          <w:tcPr>
            <w:tcW w:w="755" w:type="dxa"/>
            <w:tcBorders>
              <w:top w:val="single" w:sz="8" w:space="0" w:color="000000"/>
              <w:bottom w:val="single" w:sz="8" w:space="0" w:color="000000"/>
              <w:right w:val="single" w:sz="8" w:space="0" w:color="000000"/>
            </w:tcBorders>
            <w:shd w:val="clear" w:color="auto" w:fill="D9E1F2"/>
            <w:vAlign w:val="center"/>
          </w:tcPr>
          <w:p w14:paraId="0E0AC5E5" w14:textId="77777777" w:rsidR="00BE0B90" w:rsidRPr="003A6214" w:rsidRDefault="00BE0B90" w:rsidP="00D57843">
            <w:pPr>
              <w:rPr>
                <w:rFonts w:asciiTheme="minorHAnsi" w:hAnsiTheme="minorHAnsi" w:cstheme="minorHAnsi"/>
                <w:b/>
                <w:bCs/>
                <w:color w:val="000000"/>
                <w:sz w:val="18"/>
                <w:szCs w:val="18"/>
              </w:rPr>
            </w:pPr>
            <w:proofErr w:type="spellStart"/>
            <w:r w:rsidRPr="003A6214">
              <w:rPr>
                <w:rFonts w:asciiTheme="minorHAnsi" w:hAnsiTheme="minorHAnsi" w:cstheme="minorHAnsi"/>
                <w:b/>
                <w:bCs/>
                <w:color w:val="000000"/>
                <w:sz w:val="18"/>
                <w:szCs w:val="18"/>
              </w:rPr>
              <w:t>vDisks</w:t>
            </w:r>
            <w:proofErr w:type="spellEnd"/>
          </w:p>
        </w:tc>
        <w:tc>
          <w:tcPr>
            <w:tcW w:w="1085" w:type="dxa"/>
            <w:tcBorders>
              <w:top w:val="single" w:sz="8" w:space="0" w:color="000000"/>
              <w:bottom w:val="single" w:sz="8" w:space="0" w:color="000000"/>
              <w:right w:val="single" w:sz="8" w:space="0" w:color="000000"/>
            </w:tcBorders>
            <w:shd w:val="clear" w:color="auto" w:fill="D9E1F2"/>
            <w:vAlign w:val="center"/>
          </w:tcPr>
          <w:p w14:paraId="4E568DE0" w14:textId="77777777" w:rsidR="00BE0B90" w:rsidRPr="003A6214" w:rsidRDefault="00BE0B90" w:rsidP="00D57843">
            <w:pPr>
              <w:rPr>
                <w:rFonts w:asciiTheme="minorHAnsi" w:hAnsiTheme="minorHAnsi" w:cstheme="minorHAnsi"/>
                <w:b/>
                <w:bCs/>
                <w:color w:val="000000"/>
                <w:sz w:val="18"/>
                <w:szCs w:val="18"/>
              </w:rPr>
            </w:pPr>
            <w:proofErr w:type="spellStart"/>
            <w:r w:rsidRPr="003A6214">
              <w:rPr>
                <w:rFonts w:asciiTheme="minorHAnsi" w:hAnsiTheme="minorHAnsi" w:cstheme="minorHAnsi"/>
                <w:b/>
                <w:bCs/>
                <w:color w:val="000000"/>
                <w:sz w:val="18"/>
                <w:szCs w:val="18"/>
              </w:rPr>
              <w:t>vHDD</w:t>
            </w:r>
            <w:proofErr w:type="spellEnd"/>
            <w:r w:rsidRPr="003A6214">
              <w:rPr>
                <w:rFonts w:asciiTheme="minorHAnsi" w:hAnsiTheme="minorHAnsi" w:cstheme="minorHAnsi"/>
                <w:b/>
                <w:bCs/>
                <w:color w:val="000000"/>
                <w:sz w:val="18"/>
                <w:szCs w:val="18"/>
              </w:rPr>
              <w:t xml:space="preserve"> </w:t>
            </w:r>
            <w:r w:rsidRPr="003A6214">
              <w:rPr>
                <w:rFonts w:asciiTheme="minorHAnsi" w:hAnsiTheme="minorHAnsi" w:cstheme="minorHAnsi"/>
                <w:b/>
                <w:bCs/>
                <w:color w:val="000000"/>
                <w:sz w:val="18"/>
                <w:szCs w:val="18"/>
              </w:rPr>
              <w:br/>
              <w:t>In Use MB</w:t>
            </w:r>
          </w:p>
        </w:tc>
        <w:tc>
          <w:tcPr>
            <w:tcW w:w="2977" w:type="dxa"/>
            <w:tcBorders>
              <w:top w:val="single" w:sz="8" w:space="0" w:color="000000"/>
              <w:bottom w:val="single" w:sz="8" w:space="0" w:color="000000"/>
              <w:right w:val="single" w:sz="8" w:space="0" w:color="000000"/>
            </w:tcBorders>
            <w:shd w:val="clear" w:color="auto" w:fill="D9E1F2"/>
            <w:vAlign w:val="center"/>
          </w:tcPr>
          <w:p w14:paraId="698DA03E" w14:textId="77777777" w:rsidR="00BE0B90" w:rsidRPr="003A6214" w:rsidRDefault="00BE0B90" w:rsidP="00D57843">
            <w:pPr>
              <w:rPr>
                <w:rFonts w:asciiTheme="minorHAnsi" w:hAnsiTheme="minorHAnsi" w:cstheme="minorHAnsi"/>
                <w:b/>
                <w:bCs/>
                <w:color w:val="000000"/>
                <w:sz w:val="18"/>
                <w:szCs w:val="18"/>
              </w:rPr>
            </w:pPr>
            <w:r w:rsidRPr="003A6214">
              <w:rPr>
                <w:rFonts w:asciiTheme="minorHAnsi" w:hAnsiTheme="minorHAnsi" w:cstheme="minorHAnsi"/>
                <w:b/>
                <w:bCs/>
                <w:color w:val="000000"/>
                <w:sz w:val="18"/>
                <w:szCs w:val="18"/>
              </w:rPr>
              <w:t xml:space="preserve">OS </w:t>
            </w:r>
            <w:proofErr w:type="spellStart"/>
            <w:r w:rsidRPr="003A6214">
              <w:rPr>
                <w:rFonts w:asciiTheme="minorHAnsi" w:hAnsiTheme="minorHAnsi" w:cstheme="minorHAnsi"/>
                <w:b/>
                <w:bCs/>
                <w:color w:val="000000"/>
                <w:sz w:val="18"/>
                <w:szCs w:val="18"/>
              </w:rPr>
              <w:t>according</w:t>
            </w:r>
            <w:proofErr w:type="spellEnd"/>
            <w:r w:rsidRPr="003A6214">
              <w:rPr>
                <w:rFonts w:asciiTheme="minorHAnsi" w:hAnsiTheme="minorHAnsi" w:cstheme="minorHAnsi"/>
                <w:b/>
                <w:bCs/>
                <w:color w:val="000000"/>
                <w:sz w:val="18"/>
                <w:szCs w:val="18"/>
              </w:rPr>
              <w:t xml:space="preserve"> to </w:t>
            </w:r>
            <w:proofErr w:type="spellStart"/>
            <w:r w:rsidRPr="003A6214">
              <w:rPr>
                <w:rFonts w:asciiTheme="minorHAnsi" w:hAnsiTheme="minorHAnsi" w:cstheme="minorHAnsi"/>
                <w:b/>
                <w:bCs/>
                <w:color w:val="000000"/>
                <w:sz w:val="18"/>
                <w:szCs w:val="18"/>
              </w:rPr>
              <w:t>the</w:t>
            </w:r>
            <w:proofErr w:type="spellEnd"/>
            <w:r w:rsidRPr="003A6214">
              <w:rPr>
                <w:rFonts w:asciiTheme="minorHAnsi" w:hAnsiTheme="minorHAnsi" w:cstheme="minorHAnsi"/>
                <w:b/>
                <w:bCs/>
                <w:color w:val="000000"/>
                <w:sz w:val="18"/>
                <w:szCs w:val="18"/>
              </w:rPr>
              <w:t xml:space="preserve"> </w:t>
            </w:r>
            <w:proofErr w:type="spellStart"/>
            <w:r w:rsidRPr="003A6214">
              <w:rPr>
                <w:rFonts w:asciiTheme="minorHAnsi" w:hAnsiTheme="minorHAnsi" w:cstheme="minorHAnsi"/>
                <w:b/>
                <w:bCs/>
                <w:color w:val="000000"/>
                <w:sz w:val="18"/>
                <w:szCs w:val="18"/>
              </w:rPr>
              <w:t>VMware</w:t>
            </w:r>
            <w:proofErr w:type="spellEnd"/>
            <w:r w:rsidRPr="003A6214">
              <w:rPr>
                <w:rFonts w:asciiTheme="minorHAnsi" w:hAnsiTheme="minorHAnsi" w:cstheme="minorHAnsi"/>
                <w:b/>
                <w:bCs/>
                <w:color w:val="000000"/>
                <w:sz w:val="18"/>
                <w:szCs w:val="18"/>
              </w:rPr>
              <w:t xml:space="preserve"> </w:t>
            </w:r>
            <w:proofErr w:type="spellStart"/>
            <w:r w:rsidRPr="003A6214">
              <w:rPr>
                <w:rFonts w:asciiTheme="minorHAnsi" w:hAnsiTheme="minorHAnsi" w:cstheme="minorHAnsi"/>
                <w:b/>
                <w:bCs/>
                <w:color w:val="000000"/>
                <w:sz w:val="18"/>
                <w:szCs w:val="18"/>
              </w:rPr>
              <w:t>Tools</w:t>
            </w:r>
            <w:proofErr w:type="spellEnd"/>
          </w:p>
        </w:tc>
      </w:tr>
      <w:tr w:rsidR="00BE0B90" w:rsidRPr="003A6214" w14:paraId="5BE3D655" w14:textId="77777777" w:rsidTr="00561F3C">
        <w:trPr>
          <w:trHeight w:val="300"/>
        </w:trPr>
        <w:tc>
          <w:tcPr>
            <w:tcW w:w="942" w:type="dxa"/>
            <w:tcBorders>
              <w:left w:val="single" w:sz="8" w:space="0" w:color="000000"/>
              <w:bottom w:val="single" w:sz="8" w:space="0" w:color="000000"/>
              <w:right w:val="single" w:sz="8" w:space="0" w:color="000000"/>
            </w:tcBorders>
            <w:vAlign w:val="center"/>
          </w:tcPr>
          <w:p w14:paraId="0BBC2ADB" w14:textId="77777777" w:rsidR="00BE0B90" w:rsidRPr="003A6214" w:rsidRDefault="00BE0B90" w:rsidP="00D57843">
            <w:pPr>
              <w:rPr>
                <w:rFonts w:asciiTheme="minorHAnsi" w:hAnsiTheme="minorHAnsi" w:cstheme="minorHAnsi"/>
                <w:color w:val="000000"/>
                <w:sz w:val="18"/>
                <w:szCs w:val="18"/>
              </w:rPr>
            </w:pPr>
            <w:proofErr w:type="spellStart"/>
            <w:r w:rsidRPr="003A6214">
              <w:rPr>
                <w:rFonts w:asciiTheme="minorHAnsi" w:hAnsiTheme="minorHAnsi" w:cstheme="minorHAnsi"/>
                <w:color w:val="000000"/>
                <w:sz w:val="18"/>
                <w:szCs w:val="18"/>
              </w:rPr>
              <w:t>Fileshare</w:t>
            </w:r>
            <w:proofErr w:type="spellEnd"/>
          </w:p>
        </w:tc>
        <w:tc>
          <w:tcPr>
            <w:tcW w:w="1600" w:type="dxa"/>
            <w:tcBorders>
              <w:bottom w:val="single" w:sz="8" w:space="0" w:color="000000"/>
              <w:right w:val="single" w:sz="8" w:space="0" w:color="000000"/>
            </w:tcBorders>
            <w:shd w:val="clear" w:color="auto" w:fill="FFFFFF"/>
            <w:vAlign w:val="center"/>
          </w:tcPr>
          <w:p w14:paraId="4CC4CDED" w14:textId="77777777" w:rsidR="00BE0B90" w:rsidRPr="003A6214" w:rsidRDefault="00BE0B90" w:rsidP="00D57843">
            <w:pPr>
              <w:rPr>
                <w:rFonts w:asciiTheme="minorHAnsi" w:hAnsiTheme="minorHAnsi" w:cstheme="minorHAnsi"/>
                <w:color w:val="000000"/>
                <w:sz w:val="18"/>
                <w:szCs w:val="18"/>
              </w:rPr>
            </w:pPr>
            <w:r w:rsidRPr="003A6214">
              <w:rPr>
                <w:rFonts w:asciiTheme="minorHAnsi" w:hAnsiTheme="minorHAnsi" w:cstheme="minorHAnsi"/>
                <w:color w:val="000000"/>
                <w:sz w:val="18"/>
                <w:szCs w:val="18"/>
              </w:rPr>
              <w:t>IMIS-PROD-FS01</w:t>
            </w:r>
          </w:p>
        </w:tc>
        <w:tc>
          <w:tcPr>
            <w:tcW w:w="850" w:type="dxa"/>
            <w:tcBorders>
              <w:bottom w:val="single" w:sz="8" w:space="0" w:color="000000"/>
              <w:right w:val="single" w:sz="8" w:space="0" w:color="000000"/>
            </w:tcBorders>
            <w:vAlign w:val="center"/>
          </w:tcPr>
          <w:p w14:paraId="351CEA0B"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2</w:t>
            </w:r>
          </w:p>
        </w:tc>
        <w:tc>
          <w:tcPr>
            <w:tcW w:w="995" w:type="dxa"/>
            <w:tcBorders>
              <w:bottom w:val="single" w:sz="8" w:space="0" w:color="000000"/>
              <w:right w:val="single" w:sz="8" w:space="0" w:color="000000"/>
            </w:tcBorders>
            <w:vAlign w:val="center"/>
          </w:tcPr>
          <w:p w14:paraId="314B85E2"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4 096</w:t>
            </w:r>
          </w:p>
        </w:tc>
        <w:tc>
          <w:tcPr>
            <w:tcW w:w="755" w:type="dxa"/>
            <w:tcBorders>
              <w:bottom w:val="single" w:sz="8" w:space="0" w:color="000000"/>
              <w:right w:val="single" w:sz="8" w:space="0" w:color="000000"/>
            </w:tcBorders>
            <w:vAlign w:val="center"/>
          </w:tcPr>
          <w:p w14:paraId="395BF96E"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4</w:t>
            </w:r>
          </w:p>
        </w:tc>
        <w:tc>
          <w:tcPr>
            <w:tcW w:w="1085" w:type="dxa"/>
            <w:tcBorders>
              <w:bottom w:val="single" w:sz="8" w:space="0" w:color="000000"/>
              <w:right w:val="single" w:sz="8" w:space="0" w:color="000000"/>
            </w:tcBorders>
            <w:vAlign w:val="center"/>
          </w:tcPr>
          <w:p w14:paraId="187CD1FF"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1 545 299</w:t>
            </w:r>
          </w:p>
        </w:tc>
        <w:tc>
          <w:tcPr>
            <w:tcW w:w="2977" w:type="dxa"/>
            <w:tcBorders>
              <w:bottom w:val="single" w:sz="8" w:space="0" w:color="000000"/>
              <w:right w:val="single" w:sz="8" w:space="0" w:color="000000"/>
            </w:tcBorders>
            <w:vAlign w:val="center"/>
          </w:tcPr>
          <w:p w14:paraId="0790DFBC" w14:textId="5A01FCE3" w:rsidR="00BE0B90" w:rsidRPr="003A6214" w:rsidRDefault="00BE0B90" w:rsidP="00561F3C">
            <w:pPr>
              <w:ind w:firstLine="0"/>
              <w:rPr>
                <w:rFonts w:asciiTheme="minorHAnsi" w:hAnsiTheme="minorHAnsi" w:cstheme="minorHAnsi"/>
                <w:color w:val="000000"/>
                <w:sz w:val="18"/>
                <w:szCs w:val="18"/>
              </w:rPr>
            </w:pPr>
            <w:r w:rsidRPr="003A6214">
              <w:rPr>
                <w:rFonts w:asciiTheme="minorHAnsi" w:hAnsiTheme="minorHAnsi" w:cstheme="minorHAnsi"/>
                <w:color w:val="000000"/>
                <w:sz w:val="18"/>
                <w:szCs w:val="18"/>
              </w:rPr>
              <w:t xml:space="preserve">Microsoft Windows Server 2016 </w:t>
            </w:r>
            <w:del w:id="25" w:author="Autor">
              <w:r w:rsidRPr="003A6214" w:rsidDel="00E13774">
                <w:rPr>
                  <w:rFonts w:asciiTheme="minorHAnsi" w:hAnsiTheme="minorHAnsi" w:cstheme="minorHAnsi"/>
                  <w:color w:val="000000"/>
                  <w:sz w:val="18"/>
                  <w:szCs w:val="18"/>
                </w:rPr>
                <w:delText xml:space="preserve">or later </w:delText>
              </w:r>
            </w:del>
            <w:r w:rsidRPr="003A6214">
              <w:rPr>
                <w:rFonts w:asciiTheme="minorHAnsi" w:hAnsiTheme="minorHAnsi" w:cstheme="minorHAnsi"/>
                <w:color w:val="000000"/>
                <w:sz w:val="18"/>
                <w:szCs w:val="18"/>
              </w:rPr>
              <w:t>(64-bit)</w:t>
            </w:r>
          </w:p>
        </w:tc>
      </w:tr>
      <w:tr w:rsidR="00BE0B90" w:rsidRPr="003A6214" w14:paraId="044C7083" w14:textId="77777777" w:rsidTr="00561F3C">
        <w:trPr>
          <w:trHeight w:val="300"/>
        </w:trPr>
        <w:tc>
          <w:tcPr>
            <w:tcW w:w="942" w:type="dxa"/>
            <w:tcBorders>
              <w:left w:val="single" w:sz="8" w:space="0" w:color="000000"/>
              <w:bottom w:val="single" w:sz="8" w:space="0" w:color="000000"/>
              <w:right w:val="single" w:sz="8" w:space="0" w:color="000000"/>
            </w:tcBorders>
            <w:vAlign w:val="center"/>
          </w:tcPr>
          <w:p w14:paraId="4EA26D12" w14:textId="77777777" w:rsidR="00BE0B90" w:rsidRPr="003A6214" w:rsidRDefault="00BE0B90" w:rsidP="00D57843">
            <w:pPr>
              <w:rPr>
                <w:rFonts w:asciiTheme="minorHAnsi" w:hAnsiTheme="minorHAnsi" w:cstheme="minorHAnsi"/>
                <w:color w:val="000000"/>
                <w:sz w:val="18"/>
                <w:szCs w:val="18"/>
              </w:rPr>
            </w:pPr>
            <w:proofErr w:type="spellStart"/>
            <w:r w:rsidRPr="003A6214">
              <w:rPr>
                <w:rFonts w:asciiTheme="minorHAnsi" w:hAnsiTheme="minorHAnsi" w:cstheme="minorHAnsi"/>
                <w:color w:val="000000"/>
                <w:sz w:val="18"/>
                <w:szCs w:val="18"/>
              </w:rPr>
              <w:t>Fileshare</w:t>
            </w:r>
            <w:proofErr w:type="spellEnd"/>
          </w:p>
        </w:tc>
        <w:tc>
          <w:tcPr>
            <w:tcW w:w="1600" w:type="dxa"/>
            <w:tcBorders>
              <w:bottom w:val="single" w:sz="8" w:space="0" w:color="000000"/>
              <w:right w:val="single" w:sz="8" w:space="0" w:color="000000"/>
            </w:tcBorders>
            <w:shd w:val="clear" w:color="auto" w:fill="FFFFFF"/>
            <w:vAlign w:val="center"/>
          </w:tcPr>
          <w:p w14:paraId="483F1E7C" w14:textId="77777777" w:rsidR="00BE0B90" w:rsidRPr="003A6214" w:rsidRDefault="00BE0B90" w:rsidP="00D57843">
            <w:pPr>
              <w:rPr>
                <w:rFonts w:asciiTheme="minorHAnsi" w:hAnsiTheme="minorHAnsi" w:cstheme="minorHAnsi"/>
                <w:color w:val="000000"/>
                <w:sz w:val="18"/>
                <w:szCs w:val="18"/>
              </w:rPr>
            </w:pPr>
            <w:r w:rsidRPr="003A6214">
              <w:rPr>
                <w:rFonts w:asciiTheme="minorHAnsi" w:hAnsiTheme="minorHAnsi" w:cstheme="minorHAnsi"/>
                <w:color w:val="000000"/>
                <w:sz w:val="18"/>
                <w:szCs w:val="18"/>
              </w:rPr>
              <w:t>IMIS-PROD-FS02</w:t>
            </w:r>
          </w:p>
        </w:tc>
        <w:tc>
          <w:tcPr>
            <w:tcW w:w="850" w:type="dxa"/>
            <w:tcBorders>
              <w:bottom w:val="single" w:sz="8" w:space="0" w:color="000000"/>
              <w:right w:val="single" w:sz="8" w:space="0" w:color="000000"/>
            </w:tcBorders>
            <w:vAlign w:val="center"/>
          </w:tcPr>
          <w:p w14:paraId="388157CF"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2</w:t>
            </w:r>
          </w:p>
        </w:tc>
        <w:tc>
          <w:tcPr>
            <w:tcW w:w="995" w:type="dxa"/>
            <w:tcBorders>
              <w:bottom w:val="single" w:sz="8" w:space="0" w:color="000000"/>
              <w:right w:val="single" w:sz="8" w:space="0" w:color="000000"/>
            </w:tcBorders>
            <w:vAlign w:val="center"/>
          </w:tcPr>
          <w:p w14:paraId="55127518"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4 096</w:t>
            </w:r>
          </w:p>
        </w:tc>
        <w:tc>
          <w:tcPr>
            <w:tcW w:w="755" w:type="dxa"/>
            <w:tcBorders>
              <w:bottom w:val="single" w:sz="8" w:space="0" w:color="000000"/>
              <w:right w:val="single" w:sz="8" w:space="0" w:color="000000"/>
            </w:tcBorders>
            <w:vAlign w:val="center"/>
          </w:tcPr>
          <w:p w14:paraId="4022EBD7"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4</w:t>
            </w:r>
          </w:p>
        </w:tc>
        <w:tc>
          <w:tcPr>
            <w:tcW w:w="1085" w:type="dxa"/>
            <w:tcBorders>
              <w:bottom w:val="single" w:sz="8" w:space="0" w:color="000000"/>
              <w:right w:val="single" w:sz="8" w:space="0" w:color="000000"/>
            </w:tcBorders>
            <w:vAlign w:val="center"/>
          </w:tcPr>
          <w:p w14:paraId="16BE73F2"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1 545 299</w:t>
            </w:r>
          </w:p>
        </w:tc>
        <w:tc>
          <w:tcPr>
            <w:tcW w:w="2977" w:type="dxa"/>
            <w:tcBorders>
              <w:bottom w:val="single" w:sz="8" w:space="0" w:color="000000"/>
              <w:right w:val="single" w:sz="8" w:space="0" w:color="000000"/>
            </w:tcBorders>
            <w:vAlign w:val="center"/>
          </w:tcPr>
          <w:p w14:paraId="2372C06A" w14:textId="6C65D2FE" w:rsidR="00BE0B90" w:rsidRPr="003A6214" w:rsidRDefault="00BE0B90" w:rsidP="00561F3C">
            <w:pPr>
              <w:ind w:firstLine="0"/>
              <w:rPr>
                <w:rFonts w:asciiTheme="minorHAnsi" w:hAnsiTheme="minorHAnsi" w:cstheme="minorHAnsi"/>
                <w:color w:val="000000"/>
                <w:sz w:val="18"/>
                <w:szCs w:val="18"/>
              </w:rPr>
            </w:pPr>
            <w:r w:rsidRPr="003A6214">
              <w:rPr>
                <w:rFonts w:asciiTheme="minorHAnsi" w:hAnsiTheme="minorHAnsi" w:cstheme="minorHAnsi"/>
                <w:color w:val="000000"/>
                <w:sz w:val="18"/>
                <w:szCs w:val="18"/>
              </w:rPr>
              <w:t xml:space="preserve">Microsoft Windows Server 2016 </w:t>
            </w:r>
            <w:del w:id="26" w:author="Autor">
              <w:r w:rsidRPr="003A6214" w:rsidDel="00E13774">
                <w:rPr>
                  <w:rFonts w:asciiTheme="minorHAnsi" w:hAnsiTheme="minorHAnsi" w:cstheme="minorHAnsi"/>
                  <w:color w:val="000000"/>
                  <w:sz w:val="18"/>
                  <w:szCs w:val="18"/>
                </w:rPr>
                <w:delText xml:space="preserve">or later </w:delText>
              </w:r>
            </w:del>
            <w:r w:rsidRPr="003A6214">
              <w:rPr>
                <w:rFonts w:asciiTheme="minorHAnsi" w:hAnsiTheme="minorHAnsi" w:cstheme="minorHAnsi"/>
                <w:color w:val="000000"/>
                <w:sz w:val="18"/>
                <w:szCs w:val="18"/>
              </w:rPr>
              <w:t>(64-bit)</w:t>
            </w:r>
          </w:p>
        </w:tc>
      </w:tr>
    </w:tbl>
    <w:p w14:paraId="03850871" w14:textId="77777777" w:rsidR="00BE0B90" w:rsidRPr="00A07971" w:rsidRDefault="00BE0B90" w:rsidP="00BE0B90">
      <w:pPr>
        <w:pStyle w:val="Zkladntext"/>
        <w:spacing w:before="120"/>
        <w:rPr>
          <w:rFonts w:asciiTheme="minorHAnsi" w:hAnsiTheme="minorHAnsi" w:cstheme="minorHAnsi"/>
          <w:i/>
          <w:sz w:val="22"/>
          <w:szCs w:val="22"/>
        </w:rPr>
      </w:pPr>
      <w:r w:rsidRPr="00A07971">
        <w:rPr>
          <w:rFonts w:asciiTheme="minorHAnsi" w:hAnsiTheme="minorHAnsi" w:cstheme="minorHAnsi"/>
          <w:sz w:val="22"/>
          <w:szCs w:val="22"/>
        </w:rPr>
        <w:t xml:space="preserve">Diskové prostory a IP adresy pro publikaci sdílených složek, nezávisle od existujícího provozu IFS - disková kapacita </w:t>
      </w:r>
      <w:proofErr w:type="spellStart"/>
      <w:r w:rsidRPr="00A07971">
        <w:rPr>
          <w:rFonts w:asciiTheme="minorHAnsi" w:hAnsiTheme="minorHAnsi" w:cstheme="minorHAnsi"/>
          <w:sz w:val="22"/>
          <w:szCs w:val="22"/>
        </w:rPr>
        <w:t>fileshare</w:t>
      </w:r>
      <w:proofErr w:type="spellEnd"/>
      <w:r w:rsidRPr="00A07971">
        <w:rPr>
          <w:rFonts w:asciiTheme="minorHAnsi" w:hAnsiTheme="minorHAnsi" w:cstheme="minorHAnsi"/>
          <w:sz w:val="22"/>
          <w:szCs w:val="22"/>
        </w:rPr>
        <w:t xml:space="preserve"> serverů:</w:t>
      </w:r>
    </w:p>
    <w:tbl>
      <w:tblPr>
        <w:tblW w:w="3676" w:type="dxa"/>
        <w:tblCellMar>
          <w:left w:w="70" w:type="dxa"/>
          <w:right w:w="70" w:type="dxa"/>
        </w:tblCellMar>
        <w:tblLook w:val="04A0" w:firstRow="1" w:lastRow="0" w:firstColumn="1" w:lastColumn="0" w:noHBand="0" w:noVBand="1"/>
      </w:tblPr>
      <w:tblGrid>
        <w:gridCol w:w="941"/>
        <w:gridCol w:w="1884"/>
        <w:gridCol w:w="851"/>
      </w:tblGrid>
      <w:tr w:rsidR="00BE0B90" w:rsidRPr="003A6214" w14:paraId="71DD242E" w14:textId="77777777" w:rsidTr="003A6214">
        <w:trPr>
          <w:trHeight w:val="480"/>
        </w:trPr>
        <w:tc>
          <w:tcPr>
            <w:tcW w:w="941" w:type="dxa"/>
            <w:tcBorders>
              <w:top w:val="single" w:sz="8" w:space="0" w:color="000000"/>
              <w:left w:val="single" w:sz="8" w:space="0" w:color="000000"/>
              <w:bottom w:val="single" w:sz="8" w:space="0" w:color="000000"/>
              <w:right w:val="single" w:sz="8" w:space="0" w:color="000000"/>
            </w:tcBorders>
            <w:shd w:val="clear" w:color="auto" w:fill="D9E1F2"/>
            <w:vAlign w:val="bottom"/>
          </w:tcPr>
          <w:p w14:paraId="21A18908" w14:textId="77777777" w:rsidR="00BE0B90" w:rsidRPr="003A6214" w:rsidRDefault="00BE0B90" w:rsidP="00D57843">
            <w:pPr>
              <w:rPr>
                <w:rFonts w:asciiTheme="minorHAnsi" w:hAnsiTheme="minorHAnsi" w:cstheme="minorHAnsi"/>
                <w:color w:val="000000"/>
                <w:sz w:val="18"/>
                <w:szCs w:val="18"/>
              </w:rPr>
            </w:pPr>
            <w:r w:rsidRPr="003A6214">
              <w:rPr>
                <w:rFonts w:asciiTheme="minorHAnsi" w:hAnsiTheme="minorHAnsi" w:cstheme="minorHAnsi"/>
                <w:color w:val="000000"/>
                <w:sz w:val="18"/>
                <w:szCs w:val="18"/>
              </w:rPr>
              <w:t>Role serveru</w:t>
            </w:r>
          </w:p>
        </w:tc>
        <w:tc>
          <w:tcPr>
            <w:tcW w:w="1884" w:type="dxa"/>
            <w:tcBorders>
              <w:top w:val="single" w:sz="8" w:space="0" w:color="000000"/>
              <w:bottom w:val="single" w:sz="8" w:space="0" w:color="000000"/>
              <w:right w:val="single" w:sz="8" w:space="0" w:color="000000"/>
            </w:tcBorders>
            <w:shd w:val="clear" w:color="auto" w:fill="D9E1F2"/>
            <w:vAlign w:val="bottom"/>
          </w:tcPr>
          <w:p w14:paraId="4D12B14D" w14:textId="77777777" w:rsidR="00BE0B90" w:rsidRPr="003A6214" w:rsidRDefault="00BE0B90" w:rsidP="00D57843">
            <w:pPr>
              <w:rPr>
                <w:rFonts w:asciiTheme="minorHAnsi" w:hAnsiTheme="minorHAnsi" w:cstheme="minorHAnsi"/>
                <w:b/>
                <w:bCs/>
                <w:color w:val="000000"/>
                <w:sz w:val="18"/>
                <w:szCs w:val="18"/>
              </w:rPr>
            </w:pPr>
            <w:r w:rsidRPr="003A6214">
              <w:rPr>
                <w:rFonts w:asciiTheme="minorHAnsi" w:hAnsiTheme="minorHAnsi" w:cstheme="minorHAnsi"/>
                <w:b/>
                <w:bCs/>
                <w:color w:val="000000"/>
                <w:sz w:val="18"/>
                <w:szCs w:val="18"/>
              </w:rPr>
              <w:t>VM</w:t>
            </w:r>
          </w:p>
        </w:tc>
        <w:tc>
          <w:tcPr>
            <w:tcW w:w="851" w:type="dxa"/>
            <w:tcBorders>
              <w:top w:val="single" w:sz="8" w:space="0" w:color="000000"/>
              <w:bottom w:val="single" w:sz="8" w:space="0" w:color="000000"/>
              <w:right w:val="single" w:sz="8" w:space="0" w:color="000000"/>
            </w:tcBorders>
            <w:shd w:val="clear" w:color="auto" w:fill="D9E1F2"/>
            <w:vAlign w:val="bottom"/>
          </w:tcPr>
          <w:p w14:paraId="6128B60E" w14:textId="77777777" w:rsidR="00BE0B90" w:rsidRPr="003A6214" w:rsidRDefault="00BE0B90" w:rsidP="00D57843">
            <w:pPr>
              <w:rPr>
                <w:rFonts w:asciiTheme="minorHAnsi" w:hAnsiTheme="minorHAnsi" w:cstheme="minorHAnsi"/>
                <w:b/>
                <w:bCs/>
                <w:color w:val="000000"/>
                <w:sz w:val="18"/>
                <w:szCs w:val="18"/>
              </w:rPr>
            </w:pPr>
            <w:proofErr w:type="spellStart"/>
            <w:r w:rsidRPr="003A6214">
              <w:rPr>
                <w:rFonts w:asciiTheme="minorHAnsi" w:hAnsiTheme="minorHAnsi" w:cstheme="minorHAnsi"/>
                <w:b/>
                <w:bCs/>
                <w:color w:val="000000"/>
                <w:sz w:val="18"/>
                <w:szCs w:val="18"/>
              </w:rPr>
              <w:t>vHDD</w:t>
            </w:r>
            <w:proofErr w:type="spellEnd"/>
            <w:r w:rsidRPr="003A6214">
              <w:rPr>
                <w:rFonts w:asciiTheme="minorHAnsi" w:hAnsiTheme="minorHAnsi" w:cstheme="minorHAnsi"/>
                <w:b/>
                <w:bCs/>
                <w:color w:val="000000"/>
                <w:sz w:val="18"/>
                <w:szCs w:val="18"/>
              </w:rPr>
              <w:t xml:space="preserve"> </w:t>
            </w:r>
            <w:r w:rsidRPr="003A6214">
              <w:rPr>
                <w:rFonts w:asciiTheme="minorHAnsi" w:hAnsiTheme="minorHAnsi" w:cstheme="minorHAnsi"/>
                <w:b/>
                <w:bCs/>
                <w:color w:val="000000"/>
                <w:sz w:val="18"/>
                <w:szCs w:val="18"/>
              </w:rPr>
              <w:br/>
              <w:t>TB</w:t>
            </w:r>
          </w:p>
        </w:tc>
      </w:tr>
      <w:tr w:rsidR="00BE0B90" w:rsidRPr="003A6214" w14:paraId="697D1AE8" w14:textId="77777777" w:rsidTr="003A6214">
        <w:trPr>
          <w:trHeight w:val="300"/>
        </w:trPr>
        <w:tc>
          <w:tcPr>
            <w:tcW w:w="941" w:type="dxa"/>
            <w:tcBorders>
              <w:left w:val="single" w:sz="8" w:space="0" w:color="000000"/>
              <w:bottom w:val="single" w:sz="8" w:space="0" w:color="000000"/>
              <w:right w:val="single" w:sz="8" w:space="0" w:color="000000"/>
            </w:tcBorders>
            <w:vAlign w:val="bottom"/>
          </w:tcPr>
          <w:p w14:paraId="4BC1E488" w14:textId="77777777" w:rsidR="00BE0B90" w:rsidRPr="003A6214" w:rsidRDefault="00BE0B90" w:rsidP="00D57843">
            <w:pPr>
              <w:rPr>
                <w:rFonts w:asciiTheme="minorHAnsi" w:hAnsiTheme="minorHAnsi" w:cstheme="minorHAnsi"/>
                <w:color w:val="000000"/>
                <w:sz w:val="18"/>
                <w:szCs w:val="18"/>
              </w:rPr>
            </w:pPr>
            <w:proofErr w:type="spellStart"/>
            <w:r w:rsidRPr="003A6214">
              <w:rPr>
                <w:rFonts w:asciiTheme="minorHAnsi" w:hAnsiTheme="minorHAnsi" w:cstheme="minorHAnsi"/>
                <w:color w:val="000000"/>
                <w:sz w:val="18"/>
                <w:szCs w:val="18"/>
              </w:rPr>
              <w:t>Fileshare</w:t>
            </w:r>
            <w:proofErr w:type="spellEnd"/>
          </w:p>
        </w:tc>
        <w:tc>
          <w:tcPr>
            <w:tcW w:w="1884" w:type="dxa"/>
            <w:tcBorders>
              <w:bottom w:val="single" w:sz="8" w:space="0" w:color="000000"/>
              <w:right w:val="single" w:sz="8" w:space="0" w:color="000000"/>
            </w:tcBorders>
            <w:shd w:val="clear" w:color="auto" w:fill="FFFFFF"/>
            <w:vAlign w:val="bottom"/>
          </w:tcPr>
          <w:p w14:paraId="68691DEE" w14:textId="77777777" w:rsidR="00BE0B90" w:rsidRPr="003A6214" w:rsidRDefault="00BE0B90" w:rsidP="00D57843">
            <w:pPr>
              <w:rPr>
                <w:rFonts w:asciiTheme="minorHAnsi" w:hAnsiTheme="minorHAnsi" w:cstheme="minorHAnsi"/>
                <w:color w:val="000000"/>
                <w:sz w:val="18"/>
                <w:szCs w:val="18"/>
              </w:rPr>
            </w:pPr>
            <w:r w:rsidRPr="003A6214">
              <w:rPr>
                <w:rFonts w:asciiTheme="minorHAnsi" w:hAnsiTheme="minorHAnsi" w:cstheme="minorHAnsi"/>
                <w:color w:val="000000"/>
                <w:sz w:val="18"/>
                <w:szCs w:val="18"/>
              </w:rPr>
              <w:t>IMIS-PROD-FS01</w:t>
            </w:r>
          </w:p>
        </w:tc>
        <w:tc>
          <w:tcPr>
            <w:tcW w:w="851" w:type="dxa"/>
            <w:tcBorders>
              <w:bottom w:val="single" w:sz="8" w:space="0" w:color="000000"/>
              <w:right w:val="single" w:sz="8" w:space="0" w:color="000000"/>
            </w:tcBorders>
            <w:vAlign w:val="bottom"/>
          </w:tcPr>
          <w:p w14:paraId="23AE1C36"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2</w:t>
            </w:r>
          </w:p>
        </w:tc>
      </w:tr>
      <w:tr w:rsidR="00BE0B90" w:rsidRPr="003A6214" w14:paraId="1619B38C" w14:textId="77777777" w:rsidTr="003A6214">
        <w:trPr>
          <w:trHeight w:val="300"/>
        </w:trPr>
        <w:tc>
          <w:tcPr>
            <w:tcW w:w="941" w:type="dxa"/>
            <w:tcBorders>
              <w:left w:val="single" w:sz="8" w:space="0" w:color="000000"/>
              <w:bottom w:val="single" w:sz="8" w:space="0" w:color="000000"/>
              <w:right w:val="single" w:sz="8" w:space="0" w:color="000000"/>
            </w:tcBorders>
            <w:vAlign w:val="bottom"/>
          </w:tcPr>
          <w:p w14:paraId="7F7E2792" w14:textId="77777777" w:rsidR="00BE0B90" w:rsidRPr="003A6214" w:rsidRDefault="00BE0B90" w:rsidP="00D57843">
            <w:pPr>
              <w:rPr>
                <w:rFonts w:asciiTheme="minorHAnsi" w:hAnsiTheme="minorHAnsi" w:cstheme="minorHAnsi"/>
                <w:color w:val="000000"/>
                <w:sz w:val="18"/>
                <w:szCs w:val="18"/>
              </w:rPr>
            </w:pPr>
            <w:proofErr w:type="spellStart"/>
            <w:r w:rsidRPr="003A6214">
              <w:rPr>
                <w:rFonts w:asciiTheme="minorHAnsi" w:hAnsiTheme="minorHAnsi" w:cstheme="minorHAnsi"/>
                <w:color w:val="000000"/>
                <w:sz w:val="18"/>
                <w:szCs w:val="18"/>
              </w:rPr>
              <w:t>Fileshare</w:t>
            </w:r>
            <w:proofErr w:type="spellEnd"/>
          </w:p>
        </w:tc>
        <w:tc>
          <w:tcPr>
            <w:tcW w:w="1884" w:type="dxa"/>
            <w:tcBorders>
              <w:bottom w:val="single" w:sz="8" w:space="0" w:color="000000"/>
              <w:right w:val="single" w:sz="8" w:space="0" w:color="000000"/>
            </w:tcBorders>
            <w:shd w:val="clear" w:color="auto" w:fill="FFFFFF"/>
            <w:vAlign w:val="bottom"/>
          </w:tcPr>
          <w:p w14:paraId="25C0FE75" w14:textId="77777777" w:rsidR="00BE0B90" w:rsidRPr="003A6214" w:rsidRDefault="00BE0B90" w:rsidP="00D57843">
            <w:pPr>
              <w:rPr>
                <w:rFonts w:asciiTheme="minorHAnsi" w:hAnsiTheme="minorHAnsi" w:cstheme="minorHAnsi"/>
                <w:color w:val="000000"/>
                <w:sz w:val="18"/>
                <w:szCs w:val="18"/>
              </w:rPr>
            </w:pPr>
            <w:r w:rsidRPr="003A6214">
              <w:rPr>
                <w:rFonts w:asciiTheme="minorHAnsi" w:hAnsiTheme="minorHAnsi" w:cstheme="minorHAnsi"/>
                <w:color w:val="000000"/>
                <w:sz w:val="18"/>
                <w:szCs w:val="18"/>
              </w:rPr>
              <w:t>IMIS-PROD-FS02</w:t>
            </w:r>
          </w:p>
        </w:tc>
        <w:tc>
          <w:tcPr>
            <w:tcW w:w="851" w:type="dxa"/>
            <w:tcBorders>
              <w:bottom w:val="single" w:sz="8" w:space="0" w:color="000000"/>
              <w:right w:val="single" w:sz="8" w:space="0" w:color="000000"/>
            </w:tcBorders>
            <w:vAlign w:val="bottom"/>
          </w:tcPr>
          <w:p w14:paraId="77EE9010"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2</w:t>
            </w:r>
          </w:p>
        </w:tc>
      </w:tr>
    </w:tbl>
    <w:p w14:paraId="4D10A407" w14:textId="77777777" w:rsidR="00BE0B90" w:rsidRDefault="00BE0B90" w:rsidP="00BE0B90">
      <w:pPr>
        <w:spacing w:before="240" w:line="259" w:lineRule="auto"/>
        <w:rPr>
          <w:b/>
          <w:bCs/>
        </w:rPr>
      </w:pPr>
    </w:p>
    <w:p w14:paraId="5553835D" w14:textId="77777777" w:rsidR="00BE0B90" w:rsidRPr="000F24E5" w:rsidRDefault="00BE0B90" w:rsidP="00BE0B90">
      <w:pPr>
        <w:spacing w:before="240" w:line="259" w:lineRule="auto"/>
        <w:rPr>
          <w:b/>
          <w:bCs/>
        </w:rPr>
      </w:pPr>
      <w:r w:rsidRPr="000F24E5">
        <w:rPr>
          <w:b/>
          <w:bCs/>
        </w:rPr>
        <w:t>Aplikační servery:</w:t>
      </w:r>
    </w:p>
    <w:p w14:paraId="7FE366EA" w14:textId="77777777" w:rsidR="00BE0B90" w:rsidRPr="00A07971" w:rsidRDefault="00BE0B90" w:rsidP="00BE0B90">
      <w:pPr>
        <w:pStyle w:val="Zkladntext"/>
        <w:rPr>
          <w:rFonts w:asciiTheme="minorHAnsi" w:hAnsiTheme="minorHAnsi" w:cstheme="minorHAnsi"/>
          <w:i/>
          <w:sz w:val="22"/>
          <w:szCs w:val="22"/>
        </w:rPr>
      </w:pPr>
      <w:r w:rsidRPr="00A07971">
        <w:rPr>
          <w:rFonts w:asciiTheme="minorHAnsi" w:hAnsiTheme="minorHAnsi" w:cstheme="minorHAnsi"/>
          <w:sz w:val="22"/>
          <w:szCs w:val="22"/>
        </w:rPr>
        <w:t>PROD a TEST aplikační virtuální servery pro IFS9 s operačním systémem Microsoft Windows Server 2016 Standard.</w:t>
      </w:r>
    </w:p>
    <w:tbl>
      <w:tblPr>
        <w:tblW w:w="9346" w:type="dxa"/>
        <w:tblCellMar>
          <w:left w:w="70" w:type="dxa"/>
          <w:right w:w="70" w:type="dxa"/>
        </w:tblCellMar>
        <w:tblLook w:val="04A0" w:firstRow="1" w:lastRow="0" w:firstColumn="1" w:lastColumn="0" w:noHBand="0" w:noVBand="1"/>
      </w:tblPr>
      <w:tblGrid>
        <w:gridCol w:w="1133"/>
        <w:gridCol w:w="1627"/>
        <w:gridCol w:w="748"/>
        <w:gridCol w:w="923"/>
        <w:gridCol w:w="845"/>
        <w:gridCol w:w="977"/>
        <w:gridCol w:w="3093"/>
      </w:tblGrid>
      <w:tr w:rsidR="00BE0B90" w:rsidRPr="003A6214" w14:paraId="3AA1F495" w14:textId="77777777" w:rsidTr="00561F3C">
        <w:trPr>
          <w:trHeight w:val="480"/>
        </w:trPr>
        <w:tc>
          <w:tcPr>
            <w:tcW w:w="1133" w:type="dxa"/>
            <w:tcBorders>
              <w:top w:val="single" w:sz="8" w:space="0" w:color="000000"/>
              <w:left w:val="single" w:sz="8" w:space="0" w:color="000000"/>
              <w:bottom w:val="single" w:sz="8" w:space="0" w:color="000000"/>
              <w:right w:val="single" w:sz="8" w:space="0" w:color="000000"/>
            </w:tcBorders>
            <w:shd w:val="clear" w:color="auto" w:fill="D9E1F2"/>
            <w:vAlign w:val="center"/>
          </w:tcPr>
          <w:p w14:paraId="51F020EF" w14:textId="77777777" w:rsidR="00BE0B90" w:rsidRPr="003A6214" w:rsidRDefault="00BE0B90" w:rsidP="00D57843">
            <w:pPr>
              <w:rPr>
                <w:rFonts w:asciiTheme="minorHAnsi" w:hAnsiTheme="minorHAnsi" w:cstheme="minorHAnsi"/>
                <w:color w:val="000000"/>
                <w:sz w:val="18"/>
                <w:szCs w:val="18"/>
              </w:rPr>
            </w:pPr>
            <w:r w:rsidRPr="003A6214">
              <w:rPr>
                <w:rFonts w:asciiTheme="minorHAnsi" w:hAnsiTheme="minorHAnsi" w:cstheme="minorHAnsi"/>
                <w:color w:val="000000"/>
                <w:sz w:val="18"/>
                <w:szCs w:val="18"/>
              </w:rPr>
              <w:t>Role serveru</w:t>
            </w:r>
          </w:p>
        </w:tc>
        <w:tc>
          <w:tcPr>
            <w:tcW w:w="1627" w:type="dxa"/>
            <w:tcBorders>
              <w:top w:val="single" w:sz="8" w:space="0" w:color="000000"/>
              <w:bottom w:val="single" w:sz="8" w:space="0" w:color="000000"/>
              <w:right w:val="single" w:sz="8" w:space="0" w:color="000000"/>
            </w:tcBorders>
            <w:shd w:val="clear" w:color="auto" w:fill="D9E1F2"/>
            <w:vAlign w:val="center"/>
          </w:tcPr>
          <w:p w14:paraId="042C4978" w14:textId="77777777" w:rsidR="00BE0B90" w:rsidRPr="003A6214" w:rsidRDefault="00BE0B90" w:rsidP="00D57843">
            <w:pPr>
              <w:rPr>
                <w:rFonts w:asciiTheme="minorHAnsi" w:hAnsiTheme="minorHAnsi" w:cstheme="minorHAnsi"/>
                <w:b/>
                <w:bCs/>
                <w:color w:val="000000"/>
                <w:sz w:val="18"/>
                <w:szCs w:val="18"/>
              </w:rPr>
            </w:pPr>
            <w:r w:rsidRPr="003A6214">
              <w:rPr>
                <w:rFonts w:asciiTheme="minorHAnsi" w:hAnsiTheme="minorHAnsi" w:cstheme="minorHAnsi"/>
                <w:b/>
                <w:bCs/>
                <w:color w:val="000000"/>
                <w:sz w:val="18"/>
                <w:szCs w:val="18"/>
              </w:rPr>
              <w:t>VM</w:t>
            </w:r>
          </w:p>
        </w:tc>
        <w:tc>
          <w:tcPr>
            <w:tcW w:w="748" w:type="dxa"/>
            <w:tcBorders>
              <w:top w:val="single" w:sz="8" w:space="0" w:color="000000"/>
              <w:bottom w:val="single" w:sz="8" w:space="0" w:color="000000"/>
              <w:right w:val="single" w:sz="8" w:space="0" w:color="000000"/>
            </w:tcBorders>
            <w:shd w:val="clear" w:color="auto" w:fill="D9E1F2"/>
            <w:vAlign w:val="center"/>
          </w:tcPr>
          <w:p w14:paraId="320B2F80" w14:textId="77777777" w:rsidR="00BE0B90" w:rsidRPr="003A6214" w:rsidRDefault="00BE0B90" w:rsidP="00D57843">
            <w:pPr>
              <w:rPr>
                <w:rFonts w:asciiTheme="minorHAnsi" w:hAnsiTheme="minorHAnsi" w:cstheme="minorHAnsi"/>
                <w:b/>
                <w:bCs/>
                <w:color w:val="000000"/>
                <w:sz w:val="18"/>
                <w:szCs w:val="18"/>
              </w:rPr>
            </w:pPr>
            <w:proofErr w:type="spellStart"/>
            <w:r w:rsidRPr="003A6214">
              <w:rPr>
                <w:rFonts w:asciiTheme="minorHAnsi" w:hAnsiTheme="minorHAnsi" w:cstheme="minorHAnsi"/>
                <w:b/>
                <w:bCs/>
                <w:color w:val="000000"/>
                <w:sz w:val="18"/>
                <w:szCs w:val="18"/>
              </w:rPr>
              <w:t>vCPUs</w:t>
            </w:r>
            <w:proofErr w:type="spellEnd"/>
          </w:p>
        </w:tc>
        <w:tc>
          <w:tcPr>
            <w:tcW w:w="923" w:type="dxa"/>
            <w:tcBorders>
              <w:top w:val="single" w:sz="8" w:space="0" w:color="000000"/>
              <w:bottom w:val="single" w:sz="8" w:space="0" w:color="000000"/>
              <w:right w:val="single" w:sz="8" w:space="0" w:color="000000"/>
            </w:tcBorders>
            <w:shd w:val="clear" w:color="auto" w:fill="D9E1F2"/>
            <w:vAlign w:val="center"/>
          </w:tcPr>
          <w:p w14:paraId="722A1019" w14:textId="77777777" w:rsidR="00BE0B90" w:rsidRPr="003A6214" w:rsidRDefault="00BE0B90" w:rsidP="00D57843">
            <w:pPr>
              <w:rPr>
                <w:rFonts w:asciiTheme="minorHAnsi" w:hAnsiTheme="minorHAnsi" w:cstheme="minorHAnsi"/>
                <w:b/>
                <w:bCs/>
                <w:color w:val="000000"/>
                <w:sz w:val="18"/>
                <w:szCs w:val="18"/>
              </w:rPr>
            </w:pPr>
            <w:proofErr w:type="spellStart"/>
            <w:r w:rsidRPr="003A6214">
              <w:rPr>
                <w:rFonts w:asciiTheme="minorHAnsi" w:hAnsiTheme="minorHAnsi" w:cstheme="minorHAnsi"/>
                <w:b/>
                <w:bCs/>
                <w:color w:val="000000"/>
                <w:sz w:val="18"/>
                <w:szCs w:val="18"/>
              </w:rPr>
              <w:t>Memory</w:t>
            </w:r>
            <w:proofErr w:type="spellEnd"/>
          </w:p>
          <w:p w14:paraId="52B87DAD" w14:textId="77777777" w:rsidR="00BE0B90" w:rsidRPr="003A6214" w:rsidRDefault="00BE0B90" w:rsidP="00D57843">
            <w:pPr>
              <w:rPr>
                <w:rFonts w:asciiTheme="minorHAnsi" w:hAnsiTheme="minorHAnsi" w:cstheme="minorHAnsi"/>
                <w:b/>
                <w:bCs/>
                <w:color w:val="000000"/>
                <w:sz w:val="18"/>
                <w:szCs w:val="18"/>
              </w:rPr>
            </w:pPr>
            <w:r w:rsidRPr="003A6214">
              <w:rPr>
                <w:rFonts w:asciiTheme="minorHAnsi" w:hAnsiTheme="minorHAnsi" w:cstheme="minorHAnsi"/>
                <w:b/>
                <w:bCs/>
                <w:color w:val="000000"/>
                <w:sz w:val="18"/>
                <w:szCs w:val="18"/>
              </w:rPr>
              <w:t>MB</w:t>
            </w:r>
          </w:p>
        </w:tc>
        <w:tc>
          <w:tcPr>
            <w:tcW w:w="845" w:type="dxa"/>
            <w:tcBorders>
              <w:top w:val="single" w:sz="8" w:space="0" w:color="000000"/>
              <w:bottom w:val="single" w:sz="8" w:space="0" w:color="000000"/>
              <w:right w:val="single" w:sz="8" w:space="0" w:color="000000"/>
            </w:tcBorders>
            <w:shd w:val="clear" w:color="auto" w:fill="D9E1F2"/>
            <w:vAlign w:val="center"/>
          </w:tcPr>
          <w:p w14:paraId="0ABA3396" w14:textId="77777777" w:rsidR="00BE0B90" w:rsidRPr="003A6214" w:rsidRDefault="00BE0B90" w:rsidP="00D57843">
            <w:pPr>
              <w:rPr>
                <w:rFonts w:asciiTheme="minorHAnsi" w:hAnsiTheme="minorHAnsi" w:cstheme="minorHAnsi"/>
                <w:b/>
                <w:bCs/>
                <w:color w:val="000000"/>
                <w:sz w:val="18"/>
                <w:szCs w:val="18"/>
              </w:rPr>
            </w:pPr>
            <w:proofErr w:type="spellStart"/>
            <w:r w:rsidRPr="003A6214">
              <w:rPr>
                <w:rFonts w:asciiTheme="minorHAnsi" w:hAnsiTheme="minorHAnsi" w:cstheme="minorHAnsi"/>
                <w:b/>
                <w:bCs/>
                <w:color w:val="000000"/>
                <w:sz w:val="18"/>
                <w:szCs w:val="18"/>
              </w:rPr>
              <w:t>vDisks</w:t>
            </w:r>
            <w:proofErr w:type="spellEnd"/>
          </w:p>
        </w:tc>
        <w:tc>
          <w:tcPr>
            <w:tcW w:w="977" w:type="dxa"/>
            <w:tcBorders>
              <w:top w:val="single" w:sz="8" w:space="0" w:color="000000"/>
              <w:bottom w:val="single" w:sz="8" w:space="0" w:color="000000"/>
              <w:right w:val="single" w:sz="8" w:space="0" w:color="000000"/>
            </w:tcBorders>
            <w:shd w:val="clear" w:color="auto" w:fill="D9E1F2"/>
            <w:vAlign w:val="center"/>
          </w:tcPr>
          <w:p w14:paraId="2459BDE3" w14:textId="77777777" w:rsidR="00BE0B90" w:rsidRPr="003A6214" w:rsidRDefault="00BE0B90" w:rsidP="00D57843">
            <w:pPr>
              <w:rPr>
                <w:rFonts w:asciiTheme="minorHAnsi" w:hAnsiTheme="minorHAnsi" w:cstheme="minorHAnsi"/>
                <w:b/>
                <w:bCs/>
                <w:color w:val="000000"/>
                <w:sz w:val="18"/>
                <w:szCs w:val="18"/>
              </w:rPr>
            </w:pPr>
            <w:proofErr w:type="spellStart"/>
            <w:r w:rsidRPr="003A6214">
              <w:rPr>
                <w:rFonts w:asciiTheme="minorHAnsi" w:hAnsiTheme="minorHAnsi" w:cstheme="minorHAnsi"/>
                <w:b/>
                <w:bCs/>
                <w:color w:val="000000"/>
                <w:sz w:val="18"/>
                <w:szCs w:val="18"/>
              </w:rPr>
              <w:t>vHDD</w:t>
            </w:r>
            <w:proofErr w:type="spellEnd"/>
            <w:r w:rsidRPr="003A6214">
              <w:rPr>
                <w:rFonts w:asciiTheme="minorHAnsi" w:hAnsiTheme="minorHAnsi" w:cstheme="minorHAnsi"/>
                <w:b/>
                <w:bCs/>
                <w:color w:val="000000"/>
                <w:sz w:val="18"/>
                <w:szCs w:val="18"/>
              </w:rPr>
              <w:t xml:space="preserve"> </w:t>
            </w:r>
            <w:r w:rsidRPr="003A6214">
              <w:rPr>
                <w:rFonts w:asciiTheme="minorHAnsi" w:hAnsiTheme="minorHAnsi" w:cstheme="minorHAnsi"/>
                <w:b/>
                <w:bCs/>
                <w:color w:val="000000"/>
                <w:sz w:val="18"/>
                <w:szCs w:val="18"/>
              </w:rPr>
              <w:br/>
              <w:t>In Use MB</w:t>
            </w:r>
          </w:p>
        </w:tc>
        <w:tc>
          <w:tcPr>
            <w:tcW w:w="3093" w:type="dxa"/>
            <w:tcBorders>
              <w:top w:val="single" w:sz="8" w:space="0" w:color="000000"/>
              <w:bottom w:val="single" w:sz="8" w:space="0" w:color="000000"/>
              <w:right w:val="single" w:sz="8" w:space="0" w:color="000000"/>
            </w:tcBorders>
            <w:shd w:val="clear" w:color="auto" w:fill="D9E1F2"/>
            <w:vAlign w:val="center"/>
          </w:tcPr>
          <w:p w14:paraId="21D67061" w14:textId="77777777" w:rsidR="00BE0B90" w:rsidRPr="003A6214" w:rsidRDefault="00BE0B90" w:rsidP="00D57843">
            <w:pPr>
              <w:rPr>
                <w:rFonts w:asciiTheme="minorHAnsi" w:hAnsiTheme="minorHAnsi" w:cstheme="minorHAnsi"/>
                <w:b/>
                <w:bCs/>
                <w:color w:val="000000"/>
                <w:sz w:val="18"/>
                <w:szCs w:val="18"/>
              </w:rPr>
            </w:pPr>
            <w:r w:rsidRPr="003A6214">
              <w:rPr>
                <w:rFonts w:asciiTheme="minorHAnsi" w:hAnsiTheme="minorHAnsi" w:cstheme="minorHAnsi"/>
                <w:b/>
                <w:bCs/>
                <w:color w:val="000000"/>
                <w:sz w:val="18"/>
                <w:szCs w:val="18"/>
              </w:rPr>
              <w:t>OS</w:t>
            </w:r>
          </w:p>
        </w:tc>
      </w:tr>
      <w:tr w:rsidR="00BE0B90" w:rsidRPr="003A6214" w14:paraId="5F6A1BDC" w14:textId="77777777" w:rsidTr="00561F3C">
        <w:trPr>
          <w:trHeight w:val="300"/>
        </w:trPr>
        <w:tc>
          <w:tcPr>
            <w:tcW w:w="1133" w:type="dxa"/>
            <w:tcBorders>
              <w:left w:val="single" w:sz="8" w:space="0" w:color="000000"/>
              <w:bottom w:val="single" w:sz="8" w:space="0" w:color="000000"/>
              <w:right w:val="single" w:sz="8" w:space="0" w:color="000000"/>
            </w:tcBorders>
            <w:vAlign w:val="center"/>
          </w:tcPr>
          <w:p w14:paraId="7230CC92" w14:textId="77777777" w:rsidR="00BE0B90" w:rsidRPr="003A6214" w:rsidRDefault="00BE0B90" w:rsidP="00D57843">
            <w:pPr>
              <w:rPr>
                <w:rFonts w:asciiTheme="minorHAnsi" w:hAnsiTheme="minorHAnsi" w:cstheme="minorHAnsi"/>
                <w:color w:val="000000"/>
                <w:sz w:val="18"/>
                <w:szCs w:val="18"/>
              </w:rPr>
            </w:pPr>
            <w:r w:rsidRPr="003A6214">
              <w:rPr>
                <w:rFonts w:asciiTheme="minorHAnsi" w:hAnsiTheme="minorHAnsi" w:cstheme="minorHAnsi"/>
                <w:color w:val="000000"/>
                <w:sz w:val="18"/>
                <w:szCs w:val="18"/>
              </w:rPr>
              <w:t xml:space="preserve">Produkční </w:t>
            </w:r>
            <w:proofErr w:type="spellStart"/>
            <w:r w:rsidRPr="003A6214">
              <w:rPr>
                <w:rFonts w:asciiTheme="minorHAnsi" w:hAnsiTheme="minorHAnsi" w:cstheme="minorHAnsi"/>
                <w:color w:val="000000"/>
                <w:sz w:val="18"/>
                <w:szCs w:val="18"/>
              </w:rPr>
              <w:t>app</w:t>
            </w:r>
            <w:proofErr w:type="spellEnd"/>
            <w:r w:rsidRPr="003A6214">
              <w:rPr>
                <w:rFonts w:asciiTheme="minorHAnsi" w:hAnsiTheme="minorHAnsi" w:cstheme="minorHAnsi"/>
                <w:color w:val="000000"/>
                <w:sz w:val="18"/>
                <w:szCs w:val="18"/>
              </w:rPr>
              <w:t xml:space="preserve"> server</w:t>
            </w:r>
          </w:p>
        </w:tc>
        <w:tc>
          <w:tcPr>
            <w:tcW w:w="1627" w:type="dxa"/>
            <w:tcBorders>
              <w:bottom w:val="single" w:sz="8" w:space="0" w:color="000000"/>
              <w:right w:val="single" w:sz="8" w:space="0" w:color="000000"/>
            </w:tcBorders>
            <w:shd w:val="clear" w:color="auto" w:fill="FFFFFF"/>
            <w:vAlign w:val="center"/>
          </w:tcPr>
          <w:p w14:paraId="5524F213" w14:textId="77777777" w:rsidR="00BE0B90" w:rsidRPr="003A6214" w:rsidRDefault="00BE0B90" w:rsidP="00D57843">
            <w:pPr>
              <w:rPr>
                <w:rFonts w:asciiTheme="minorHAnsi" w:hAnsiTheme="minorHAnsi" w:cstheme="minorHAnsi"/>
                <w:color w:val="000000"/>
                <w:sz w:val="18"/>
                <w:szCs w:val="18"/>
              </w:rPr>
            </w:pPr>
            <w:r w:rsidRPr="003A6214">
              <w:rPr>
                <w:rFonts w:asciiTheme="minorHAnsi" w:hAnsiTheme="minorHAnsi" w:cstheme="minorHAnsi"/>
                <w:color w:val="000000"/>
                <w:sz w:val="18"/>
                <w:szCs w:val="18"/>
              </w:rPr>
              <w:t>IMIS-PROD-APP01</w:t>
            </w:r>
          </w:p>
        </w:tc>
        <w:tc>
          <w:tcPr>
            <w:tcW w:w="748" w:type="dxa"/>
            <w:tcBorders>
              <w:bottom w:val="single" w:sz="8" w:space="0" w:color="000000"/>
              <w:right w:val="single" w:sz="8" w:space="0" w:color="000000"/>
            </w:tcBorders>
            <w:vAlign w:val="center"/>
          </w:tcPr>
          <w:p w14:paraId="0567B89E"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4</w:t>
            </w:r>
          </w:p>
        </w:tc>
        <w:tc>
          <w:tcPr>
            <w:tcW w:w="923" w:type="dxa"/>
            <w:tcBorders>
              <w:bottom w:val="single" w:sz="8" w:space="0" w:color="000000"/>
              <w:right w:val="single" w:sz="8" w:space="0" w:color="000000"/>
            </w:tcBorders>
            <w:vAlign w:val="center"/>
          </w:tcPr>
          <w:p w14:paraId="77224695"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16 384</w:t>
            </w:r>
          </w:p>
        </w:tc>
        <w:tc>
          <w:tcPr>
            <w:tcW w:w="845" w:type="dxa"/>
            <w:tcBorders>
              <w:bottom w:val="single" w:sz="8" w:space="0" w:color="000000"/>
              <w:right w:val="single" w:sz="8" w:space="0" w:color="000000"/>
            </w:tcBorders>
            <w:vAlign w:val="center"/>
          </w:tcPr>
          <w:p w14:paraId="78FAC361"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1</w:t>
            </w:r>
          </w:p>
        </w:tc>
        <w:tc>
          <w:tcPr>
            <w:tcW w:w="977" w:type="dxa"/>
            <w:tcBorders>
              <w:bottom w:val="single" w:sz="8" w:space="0" w:color="000000"/>
              <w:right w:val="single" w:sz="8" w:space="0" w:color="000000"/>
            </w:tcBorders>
            <w:vAlign w:val="center"/>
          </w:tcPr>
          <w:p w14:paraId="472646D1"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102 400</w:t>
            </w:r>
          </w:p>
        </w:tc>
        <w:tc>
          <w:tcPr>
            <w:tcW w:w="3093" w:type="dxa"/>
            <w:tcBorders>
              <w:bottom w:val="single" w:sz="8" w:space="0" w:color="000000"/>
              <w:right w:val="single" w:sz="8" w:space="0" w:color="000000"/>
            </w:tcBorders>
            <w:vAlign w:val="center"/>
          </w:tcPr>
          <w:p w14:paraId="22778D07" w14:textId="77777777" w:rsidR="00BE0B90" w:rsidRPr="003A6214" w:rsidRDefault="00BE0B90" w:rsidP="00D57843">
            <w:pPr>
              <w:rPr>
                <w:rFonts w:asciiTheme="minorHAnsi" w:hAnsiTheme="minorHAnsi" w:cstheme="minorHAnsi"/>
                <w:color w:val="000000"/>
                <w:sz w:val="18"/>
                <w:szCs w:val="18"/>
              </w:rPr>
            </w:pPr>
            <w:r w:rsidRPr="003A6214">
              <w:rPr>
                <w:rFonts w:asciiTheme="minorHAnsi" w:hAnsiTheme="minorHAnsi" w:cstheme="minorHAnsi"/>
                <w:color w:val="000000"/>
                <w:sz w:val="18"/>
                <w:szCs w:val="18"/>
              </w:rPr>
              <w:t xml:space="preserve">Microsoft Windows Server 2016 </w:t>
            </w:r>
            <w:proofErr w:type="spellStart"/>
            <w:r w:rsidRPr="003A6214">
              <w:rPr>
                <w:rFonts w:asciiTheme="minorHAnsi" w:hAnsiTheme="minorHAnsi" w:cstheme="minorHAnsi"/>
                <w:color w:val="000000"/>
                <w:sz w:val="18"/>
                <w:szCs w:val="18"/>
              </w:rPr>
              <w:t>Std</w:t>
            </w:r>
            <w:proofErr w:type="spellEnd"/>
          </w:p>
        </w:tc>
      </w:tr>
      <w:tr w:rsidR="00BE0B90" w:rsidRPr="003A6214" w14:paraId="4847008F" w14:textId="77777777" w:rsidTr="00561F3C">
        <w:trPr>
          <w:trHeight w:val="300"/>
        </w:trPr>
        <w:tc>
          <w:tcPr>
            <w:tcW w:w="1133" w:type="dxa"/>
            <w:tcBorders>
              <w:left w:val="single" w:sz="8" w:space="0" w:color="000000"/>
              <w:bottom w:val="single" w:sz="8" w:space="0" w:color="000000"/>
              <w:right w:val="single" w:sz="8" w:space="0" w:color="000000"/>
            </w:tcBorders>
            <w:vAlign w:val="center"/>
          </w:tcPr>
          <w:p w14:paraId="04BBAA5B" w14:textId="77777777" w:rsidR="00BE0B90" w:rsidRPr="003A6214" w:rsidRDefault="00BE0B90" w:rsidP="00D57843">
            <w:pPr>
              <w:rPr>
                <w:rFonts w:asciiTheme="minorHAnsi" w:hAnsiTheme="minorHAnsi" w:cstheme="minorHAnsi"/>
                <w:color w:val="000000"/>
                <w:sz w:val="18"/>
                <w:szCs w:val="18"/>
              </w:rPr>
            </w:pPr>
            <w:r w:rsidRPr="003A6214">
              <w:rPr>
                <w:rFonts w:asciiTheme="minorHAnsi" w:hAnsiTheme="minorHAnsi" w:cstheme="minorHAnsi"/>
                <w:color w:val="000000"/>
                <w:sz w:val="18"/>
                <w:szCs w:val="18"/>
              </w:rPr>
              <w:t xml:space="preserve">Produkční </w:t>
            </w:r>
            <w:proofErr w:type="spellStart"/>
            <w:r w:rsidRPr="003A6214">
              <w:rPr>
                <w:rFonts w:asciiTheme="minorHAnsi" w:hAnsiTheme="minorHAnsi" w:cstheme="minorHAnsi"/>
                <w:color w:val="000000"/>
                <w:sz w:val="18"/>
                <w:szCs w:val="18"/>
              </w:rPr>
              <w:t>app</w:t>
            </w:r>
            <w:proofErr w:type="spellEnd"/>
            <w:r w:rsidRPr="003A6214">
              <w:rPr>
                <w:rFonts w:asciiTheme="minorHAnsi" w:hAnsiTheme="minorHAnsi" w:cstheme="minorHAnsi"/>
                <w:color w:val="000000"/>
                <w:sz w:val="18"/>
                <w:szCs w:val="18"/>
              </w:rPr>
              <w:t xml:space="preserve"> server</w:t>
            </w:r>
          </w:p>
        </w:tc>
        <w:tc>
          <w:tcPr>
            <w:tcW w:w="1627" w:type="dxa"/>
            <w:tcBorders>
              <w:bottom w:val="single" w:sz="8" w:space="0" w:color="000000"/>
              <w:right w:val="single" w:sz="8" w:space="0" w:color="000000"/>
            </w:tcBorders>
            <w:shd w:val="clear" w:color="auto" w:fill="FFFFFF"/>
            <w:vAlign w:val="center"/>
          </w:tcPr>
          <w:p w14:paraId="2E8319F6" w14:textId="77777777" w:rsidR="00BE0B90" w:rsidRPr="003A6214" w:rsidRDefault="00BE0B90" w:rsidP="00D57843">
            <w:pPr>
              <w:rPr>
                <w:rFonts w:asciiTheme="minorHAnsi" w:hAnsiTheme="minorHAnsi" w:cstheme="minorHAnsi"/>
                <w:color w:val="000000"/>
                <w:sz w:val="18"/>
                <w:szCs w:val="18"/>
              </w:rPr>
            </w:pPr>
            <w:r w:rsidRPr="003A6214">
              <w:rPr>
                <w:rFonts w:asciiTheme="minorHAnsi" w:hAnsiTheme="minorHAnsi" w:cstheme="minorHAnsi"/>
                <w:color w:val="000000"/>
                <w:sz w:val="18"/>
                <w:szCs w:val="18"/>
              </w:rPr>
              <w:t>IMIS-PROD-APP02</w:t>
            </w:r>
          </w:p>
        </w:tc>
        <w:tc>
          <w:tcPr>
            <w:tcW w:w="748" w:type="dxa"/>
            <w:tcBorders>
              <w:bottom w:val="single" w:sz="8" w:space="0" w:color="000000"/>
              <w:right w:val="single" w:sz="8" w:space="0" w:color="000000"/>
            </w:tcBorders>
            <w:vAlign w:val="center"/>
          </w:tcPr>
          <w:p w14:paraId="7687AEFB"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4</w:t>
            </w:r>
          </w:p>
        </w:tc>
        <w:tc>
          <w:tcPr>
            <w:tcW w:w="923" w:type="dxa"/>
            <w:tcBorders>
              <w:bottom w:val="single" w:sz="8" w:space="0" w:color="000000"/>
              <w:right w:val="single" w:sz="8" w:space="0" w:color="000000"/>
            </w:tcBorders>
            <w:vAlign w:val="center"/>
          </w:tcPr>
          <w:p w14:paraId="4E50D15D"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16 384</w:t>
            </w:r>
          </w:p>
        </w:tc>
        <w:tc>
          <w:tcPr>
            <w:tcW w:w="845" w:type="dxa"/>
            <w:tcBorders>
              <w:bottom w:val="single" w:sz="8" w:space="0" w:color="000000"/>
              <w:right w:val="single" w:sz="8" w:space="0" w:color="000000"/>
            </w:tcBorders>
            <w:vAlign w:val="center"/>
          </w:tcPr>
          <w:p w14:paraId="0D7CB222"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1</w:t>
            </w:r>
          </w:p>
        </w:tc>
        <w:tc>
          <w:tcPr>
            <w:tcW w:w="977" w:type="dxa"/>
            <w:tcBorders>
              <w:bottom w:val="single" w:sz="8" w:space="0" w:color="000000"/>
              <w:right w:val="single" w:sz="8" w:space="0" w:color="000000"/>
            </w:tcBorders>
            <w:vAlign w:val="center"/>
          </w:tcPr>
          <w:p w14:paraId="03CA718F"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102 400</w:t>
            </w:r>
          </w:p>
        </w:tc>
        <w:tc>
          <w:tcPr>
            <w:tcW w:w="3093" w:type="dxa"/>
            <w:tcBorders>
              <w:bottom w:val="single" w:sz="8" w:space="0" w:color="000000"/>
              <w:right w:val="single" w:sz="8" w:space="0" w:color="000000"/>
            </w:tcBorders>
            <w:vAlign w:val="center"/>
          </w:tcPr>
          <w:p w14:paraId="08733F10" w14:textId="77777777" w:rsidR="00BE0B90" w:rsidRPr="003A6214" w:rsidRDefault="00BE0B90" w:rsidP="00D57843">
            <w:pPr>
              <w:rPr>
                <w:rFonts w:asciiTheme="minorHAnsi" w:hAnsiTheme="minorHAnsi" w:cstheme="minorHAnsi"/>
                <w:color w:val="000000"/>
                <w:sz w:val="18"/>
                <w:szCs w:val="18"/>
              </w:rPr>
            </w:pPr>
            <w:r w:rsidRPr="003A6214">
              <w:rPr>
                <w:rFonts w:asciiTheme="minorHAnsi" w:hAnsiTheme="minorHAnsi" w:cstheme="minorHAnsi"/>
                <w:color w:val="000000"/>
                <w:sz w:val="18"/>
                <w:szCs w:val="18"/>
              </w:rPr>
              <w:t xml:space="preserve">Microsoft Windows Server 2016 </w:t>
            </w:r>
            <w:proofErr w:type="spellStart"/>
            <w:r w:rsidRPr="003A6214">
              <w:rPr>
                <w:rFonts w:asciiTheme="minorHAnsi" w:hAnsiTheme="minorHAnsi" w:cstheme="minorHAnsi"/>
                <w:color w:val="000000"/>
                <w:sz w:val="18"/>
                <w:szCs w:val="18"/>
              </w:rPr>
              <w:t>Std</w:t>
            </w:r>
            <w:proofErr w:type="spellEnd"/>
          </w:p>
        </w:tc>
      </w:tr>
      <w:tr w:rsidR="00BE0B90" w:rsidRPr="003A6214" w14:paraId="5FF70970" w14:textId="77777777" w:rsidTr="00561F3C">
        <w:trPr>
          <w:trHeight w:val="300"/>
        </w:trPr>
        <w:tc>
          <w:tcPr>
            <w:tcW w:w="1133" w:type="dxa"/>
            <w:tcBorders>
              <w:left w:val="single" w:sz="8" w:space="0" w:color="000000"/>
              <w:bottom w:val="single" w:sz="8" w:space="0" w:color="000000"/>
              <w:right w:val="single" w:sz="8" w:space="0" w:color="000000"/>
            </w:tcBorders>
            <w:vAlign w:val="center"/>
          </w:tcPr>
          <w:p w14:paraId="66ED4D2E" w14:textId="77777777" w:rsidR="00BE0B90" w:rsidRPr="003A6214" w:rsidRDefault="00BE0B90" w:rsidP="00D57843">
            <w:pPr>
              <w:rPr>
                <w:rFonts w:asciiTheme="minorHAnsi" w:hAnsiTheme="minorHAnsi" w:cstheme="minorHAnsi"/>
                <w:color w:val="000000"/>
                <w:sz w:val="18"/>
                <w:szCs w:val="18"/>
              </w:rPr>
            </w:pPr>
            <w:r w:rsidRPr="003A6214">
              <w:rPr>
                <w:rFonts w:asciiTheme="minorHAnsi" w:hAnsiTheme="minorHAnsi" w:cstheme="minorHAnsi"/>
                <w:color w:val="000000"/>
                <w:sz w:val="18"/>
                <w:szCs w:val="18"/>
              </w:rPr>
              <w:t xml:space="preserve">Testovací </w:t>
            </w:r>
            <w:proofErr w:type="spellStart"/>
            <w:r w:rsidRPr="003A6214">
              <w:rPr>
                <w:rFonts w:asciiTheme="minorHAnsi" w:hAnsiTheme="minorHAnsi" w:cstheme="minorHAnsi"/>
                <w:color w:val="000000"/>
                <w:sz w:val="18"/>
                <w:szCs w:val="18"/>
              </w:rPr>
              <w:t>app</w:t>
            </w:r>
            <w:proofErr w:type="spellEnd"/>
            <w:r w:rsidRPr="003A6214">
              <w:rPr>
                <w:rFonts w:asciiTheme="minorHAnsi" w:hAnsiTheme="minorHAnsi" w:cstheme="minorHAnsi"/>
                <w:color w:val="000000"/>
                <w:sz w:val="18"/>
                <w:szCs w:val="18"/>
              </w:rPr>
              <w:t xml:space="preserve"> server</w:t>
            </w:r>
          </w:p>
        </w:tc>
        <w:tc>
          <w:tcPr>
            <w:tcW w:w="1627" w:type="dxa"/>
            <w:tcBorders>
              <w:bottom w:val="single" w:sz="8" w:space="0" w:color="000000"/>
              <w:right w:val="single" w:sz="8" w:space="0" w:color="000000"/>
            </w:tcBorders>
            <w:shd w:val="clear" w:color="auto" w:fill="FFFFFF"/>
            <w:vAlign w:val="center"/>
          </w:tcPr>
          <w:p w14:paraId="38B6D8BE" w14:textId="77777777" w:rsidR="00BE0B90" w:rsidRPr="003A6214" w:rsidRDefault="00BE0B90" w:rsidP="00D57843">
            <w:pPr>
              <w:rPr>
                <w:rFonts w:asciiTheme="minorHAnsi" w:hAnsiTheme="minorHAnsi" w:cstheme="minorHAnsi"/>
                <w:color w:val="000000"/>
                <w:sz w:val="18"/>
                <w:szCs w:val="18"/>
              </w:rPr>
            </w:pPr>
            <w:r w:rsidRPr="003A6214">
              <w:rPr>
                <w:rFonts w:asciiTheme="minorHAnsi" w:hAnsiTheme="minorHAnsi" w:cstheme="minorHAnsi"/>
                <w:color w:val="000000"/>
                <w:sz w:val="18"/>
                <w:szCs w:val="18"/>
              </w:rPr>
              <w:t>IMIS-TEST-APP01</w:t>
            </w:r>
          </w:p>
        </w:tc>
        <w:tc>
          <w:tcPr>
            <w:tcW w:w="748" w:type="dxa"/>
            <w:tcBorders>
              <w:bottom w:val="single" w:sz="8" w:space="0" w:color="000000"/>
              <w:right w:val="single" w:sz="8" w:space="0" w:color="000000"/>
            </w:tcBorders>
            <w:vAlign w:val="center"/>
          </w:tcPr>
          <w:p w14:paraId="59A5D49A"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2</w:t>
            </w:r>
          </w:p>
        </w:tc>
        <w:tc>
          <w:tcPr>
            <w:tcW w:w="923" w:type="dxa"/>
            <w:tcBorders>
              <w:bottom w:val="single" w:sz="8" w:space="0" w:color="000000"/>
              <w:right w:val="single" w:sz="8" w:space="0" w:color="000000"/>
            </w:tcBorders>
            <w:vAlign w:val="center"/>
          </w:tcPr>
          <w:p w14:paraId="49DA0125"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8 192</w:t>
            </w:r>
          </w:p>
        </w:tc>
        <w:tc>
          <w:tcPr>
            <w:tcW w:w="845" w:type="dxa"/>
            <w:tcBorders>
              <w:bottom w:val="single" w:sz="8" w:space="0" w:color="000000"/>
              <w:right w:val="single" w:sz="8" w:space="0" w:color="000000"/>
            </w:tcBorders>
            <w:vAlign w:val="center"/>
          </w:tcPr>
          <w:p w14:paraId="4B6AC32E"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1</w:t>
            </w:r>
          </w:p>
        </w:tc>
        <w:tc>
          <w:tcPr>
            <w:tcW w:w="977" w:type="dxa"/>
            <w:tcBorders>
              <w:bottom w:val="single" w:sz="8" w:space="0" w:color="000000"/>
              <w:right w:val="single" w:sz="8" w:space="0" w:color="000000"/>
            </w:tcBorders>
            <w:vAlign w:val="center"/>
          </w:tcPr>
          <w:p w14:paraId="59CE9446"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102 400</w:t>
            </w:r>
          </w:p>
        </w:tc>
        <w:tc>
          <w:tcPr>
            <w:tcW w:w="3093" w:type="dxa"/>
            <w:tcBorders>
              <w:bottom w:val="single" w:sz="8" w:space="0" w:color="000000"/>
              <w:right w:val="single" w:sz="8" w:space="0" w:color="000000"/>
            </w:tcBorders>
            <w:vAlign w:val="center"/>
          </w:tcPr>
          <w:p w14:paraId="651B3617" w14:textId="77777777" w:rsidR="00BE0B90" w:rsidRPr="003A6214" w:rsidRDefault="00BE0B90" w:rsidP="00D57843">
            <w:pPr>
              <w:rPr>
                <w:rFonts w:asciiTheme="minorHAnsi" w:hAnsiTheme="minorHAnsi" w:cstheme="minorHAnsi"/>
                <w:color w:val="000000"/>
                <w:sz w:val="18"/>
                <w:szCs w:val="18"/>
              </w:rPr>
            </w:pPr>
            <w:r w:rsidRPr="003A6214">
              <w:rPr>
                <w:rFonts w:asciiTheme="minorHAnsi" w:hAnsiTheme="minorHAnsi" w:cstheme="minorHAnsi"/>
                <w:color w:val="000000"/>
                <w:sz w:val="18"/>
                <w:szCs w:val="18"/>
              </w:rPr>
              <w:t xml:space="preserve">Microsoft Windows Server 2016 </w:t>
            </w:r>
            <w:proofErr w:type="spellStart"/>
            <w:r w:rsidRPr="003A6214">
              <w:rPr>
                <w:rFonts w:asciiTheme="minorHAnsi" w:hAnsiTheme="minorHAnsi" w:cstheme="minorHAnsi"/>
                <w:color w:val="000000"/>
                <w:sz w:val="18"/>
                <w:szCs w:val="18"/>
              </w:rPr>
              <w:t>Std</w:t>
            </w:r>
            <w:proofErr w:type="spellEnd"/>
          </w:p>
        </w:tc>
      </w:tr>
      <w:tr w:rsidR="00BE0B90" w:rsidRPr="003A6214" w14:paraId="46A28F90" w14:textId="77777777" w:rsidTr="00561F3C">
        <w:trPr>
          <w:trHeight w:val="300"/>
        </w:trPr>
        <w:tc>
          <w:tcPr>
            <w:tcW w:w="1133" w:type="dxa"/>
            <w:tcBorders>
              <w:left w:val="single" w:sz="8" w:space="0" w:color="000000"/>
              <w:bottom w:val="single" w:sz="8" w:space="0" w:color="000000"/>
              <w:right w:val="single" w:sz="8" w:space="0" w:color="000000"/>
            </w:tcBorders>
            <w:vAlign w:val="center"/>
          </w:tcPr>
          <w:p w14:paraId="2331FBE9" w14:textId="77777777" w:rsidR="00BE0B90" w:rsidRPr="003A6214" w:rsidRDefault="00BE0B90" w:rsidP="00D57843">
            <w:pPr>
              <w:rPr>
                <w:rFonts w:asciiTheme="minorHAnsi" w:hAnsiTheme="minorHAnsi" w:cstheme="minorHAnsi"/>
                <w:color w:val="000000"/>
                <w:sz w:val="18"/>
                <w:szCs w:val="18"/>
              </w:rPr>
            </w:pPr>
            <w:r w:rsidRPr="003A6214">
              <w:rPr>
                <w:rFonts w:asciiTheme="minorHAnsi" w:hAnsiTheme="minorHAnsi" w:cstheme="minorHAnsi"/>
                <w:color w:val="000000"/>
                <w:sz w:val="18"/>
                <w:szCs w:val="18"/>
              </w:rPr>
              <w:t xml:space="preserve">Testovací </w:t>
            </w:r>
            <w:proofErr w:type="spellStart"/>
            <w:r w:rsidRPr="003A6214">
              <w:rPr>
                <w:rFonts w:asciiTheme="minorHAnsi" w:hAnsiTheme="minorHAnsi" w:cstheme="minorHAnsi"/>
                <w:color w:val="000000"/>
                <w:sz w:val="18"/>
                <w:szCs w:val="18"/>
              </w:rPr>
              <w:t>app</w:t>
            </w:r>
            <w:proofErr w:type="spellEnd"/>
            <w:r w:rsidRPr="003A6214">
              <w:rPr>
                <w:rFonts w:asciiTheme="minorHAnsi" w:hAnsiTheme="minorHAnsi" w:cstheme="minorHAnsi"/>
                <w:color w:val="000000"/>
                <w:sz w:val="18"/>
                <w:szCs w:val="18"/>
              </w:rPr>
              <w:t xml:space="preserve"> server</w:t>
            </w:r>
          </w:p>
        </w:tc>
        <w:tc>
          <w:tcPr>
            <w:tcW w:w="1627" w:type="dxa"/>
            <w:tcBorders>
              <w:bottom w:val="single" w:sz="8" w:space="0" w:color="000000"/>
              <w:right w:val="single" w:sz="8" w:space="0" w:color="000000"/>
            </w:tcBorders>
            <w:shd w:val="clear" w:color="auto" w:fill="FFFFFF"/>
            <w:vAlign w:val="center"/>
          </w:tcPr>
          <w:p w14:paraId="4F99D48A" w14:textId="77777777" w:rsidR="00BE0B90" w:rsidRPr="003A6214" w:rsidRDefault="00BE0B90" w:rsidP="00D57843">
            <w:pPr>
              <w:rPr>
                <w:rFonts w:asciiTheme="minorHAnsi" w:hAnsiTheme="minorHAnsi" w:cstheme="minorHAnsi"/>
                <w:color w:val="000000"/>
                <w:sz w:val="18"/>
                <w:szCs w:val="18"/>
              </w:rPr>
            </w:pPr>
            <w:r w:rsidRPr="003A6214">
              <w:rPr>
                <w:rFonts w:asciiTheme="minorHAnsi" w:hAnsiTheme="minorHAnsi" w:cstheme="minorHAnsi"/>
                <w:color w:val="000000"/>
                <w:sz w:val="18"/>
                <w:szCs w:val="18"/>
              </w:rPr>
              <w:t>IMIS-TEST-APP02</w:t>
            </w:r>
          </w:p>
        </w:tc>
        <w:tc>
          <w:tcPr>
            <w:tcW w:w="748" w:type="dxa"/>
            <w:tcBorders>
              <w:bottom w:val="single" w:sz="8" w:space="0" w:color="000000"/>
              <w:right w:val="single" w:sz="8" w:space="0" w:color="000000"/>
            </w:tcBorders>
            <w:vAlign w:val="center"/>
          </w:tcPr>
          <w:p w14:paraId="5B7B8321"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2</w:t>
            </w:r>
          </w:p>
        </w:tc>
        <w:tc>
          <w:tcPr>
            <w:tcW w:w="923" w:type="dxa"/>
            <w:tcBorders>
              <w:bottom w:val="single" w:sz="8" w:space="0" w:color="000000"/>
              <w:right w:val="single" w:sz="8" w:space="0" w:color="000000"/>
            </w:tcBorders>
            <w:vAlign w:val="center"/>
          </w:tcPr>
          <w:p w14:paraId="2C627064"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8 192</w:t>
            </w:r>
          </w:p>
        </w:tc>
        <w:tc>
          <w:tcPr>
            <w:tcW w:w="845" w:type="dxa"/>
            <w:tcBorders>
              <w:bottom w:val="single" w:sz="8" w:space="0" w:color="000000"/>
              <w:right w:val="single" w:sz="8" w:space="0" w:color="000000"/>
            </w:tcBorders>
            <w:vAlign w:val="center"/>
          </w:tcPr>
          <w:p w14:paraId="577E7947"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1</w:t>
            </w:r>
          </w:p>
        </w:tc>
        <w:tc>
          <w:tcPr>
            <w:tcW w:w="977" w:type="dxa"/>
            <w:tcBorders>
              <w:bottom w:val="single" w:sz="8" w:space="0" w:color="000000"/>
              <w:right w:val="single" w:sz="8" w:space="0" w:color="000000"/>
            </w:tcBorders>
            <w:vAlign w:val="center"/>
          </w:tcPr>
          <w:p w14:paraId="29FF878A" w14:textId="77777777" w:rsidR="00BE0B90" w:rsidRPr="003A6214" w:rsidRDefault="00BE0B90" w:rsidP="00D57843">
            <w:pPr>
              <w:jc w:val="right"/>
              <w:rPr>
                <w:rFonts w:asciiTheme="minorHAnsi" w:hAnsiTheme="minorHAnsi" w:cstheme="minorHAnsi"/>
                <w:color w:val="000000"/>
                <w:sz w:val="18"/>
                <w:szCs w:val="18"/>
              </w:rPr>
            </w:pPr>
            <w:r w:rsidRPr="003A6214">
              <w:rPr>
                <w:rFonts w:asciiTheme="minorHAnsi" w:hAnsiTheme="minorHAnsi" w:cstheme="minorHAnsi"/>
                <w:color w:val="000000"/>
                <w:sz w:val="18"/>
                <w:szCs w:val="18"/>
              </w:rPr>
              <w:t>102 400</w:t>
            </w:r>
          </w:p>
        </w:tc>
        <w:tc>
          <w:tcPr>
            <w:tcW w:w="3093" w:type="dxa"/>
            <w:tcBorders>
              <w:bottom w:val="single" w:sz="8" w:space="0" w:color="000000"/>
              <w:right w:val="single" w:sz="8" w:space="0" w:color="000000"/>
            </w:tcBorders>
            <w:vAlign w:val="center"/>
          </w:tcPr>
          <w:p w14:paraId="4AFF7E71" w14:textId="77777777" w:rsidR="00BE0B90" w:rsidRPr="003A6214" w:rsidRDefault="00BE0B90" w:rsidP="00D57843">
            <w:pPr>
              <w:rPr>
                <w:rFonts w:asciiTheme="minorHAnsi" w:hAnsiTheme="minorHAnsi" w:cstheme="minorHAnsi"/>
                <w:color w:val="000000"/>
                <w:sz w:val="18"/>
                <w:szCs w:val="18"/>
              </w:rPr>
            </w:pPr>
            <w:r w:rsidRPr="003A6214">
              <w:rPr>
                <w:rFonts w:asciiTheme="minorHAnsi" w:hAnsiTheme="minorHAnsi" w:cstheme="minorHAnsi"/>
                <w:color w:val="000000"/>
                <w:sz w:val="18"/>
                <w:szCs w:val="18"/>
              </w:rPr>
              <w:t xml:space="preserve">Microsoft Windows Server 2016 </w:t>
            </w:r>
            <w:proofErr w:type="spellStart"/>
            <w:r w:rsidRPr="003A6214">
              <w:rPr>
                <w:rFonts w:asciiTheme="minorHAnsi" w:hAnsiTheme="minorHAnsi" w:cstheme="minorHAnsi"/>
                <w:color w:val="000000"/>
                <w:sz w:val="18"/>
                <w:szCs w:val="18"/>
              </w:rPr>
              <w:t>Std</w:t>
            </w:r>
            <w:proofErr w:type="spellEnd"/>
          </w:p>
        </w:tc>
      </w:tr>
    </w:tbl>
    <w:p w14:paraId="656A7156" w14:textId="77777777" w:rsidR="00BE0B90" w:rsidRPr="000F24E5" w:rsidRDefault="00BE0B90" w:rsidP="00BE0B90">
      <w:pPr>
        <w:spacing w:after="160" w:line="259" w:lineRule="auto"/>
      </w:pPr>
    </w:p>
    <w:p w14:paraId="3F8ACAE8" w14:textId="77777777" w:rsidR="00BE0B90" w:rsidRPr="002F4E5F" w:rsidRDefault="00BE0B90" w:rsidP="002F4E5F">
      <w:pPr>
        <w:spacing w:line="259" w:lineRule="auto"/>
        <w:ind w:firstLine="0"/>
        <w:rPr>
          <w:rFonts w:asciiTheme="minorHAnsi" w:hAnsiTheme="minorHAnsi" w:cstheme="minorHAnsi"/>
          <w:szCs w:val="22"/>
        </w:rPr>
      </w:pPr>
      <w:r w:rsidRPr="002F4E5F">
        <w:rPr>
          <w:rFonts w:asciiTheme="minorHAnsi" w:hAnsiTheme="minorHAnsi" w:cstheme="minorHAnsi"/>
          <w:szCs w:val="22"/>
        </w:rPr>
        <w:t>Provoz serverů, monitoring, optimalizace výkonu (</w:t>
      </w:r>
      <w:proofErr w:type="spellStart"/>
      <w:r w:rsidRPr="002F4E5F">
        <w:rPr>
          <w:rFonts w:asciiTheme="minorHAnsi" w:hAnsiTheme="minorHAnsi" w:cstheme="minorHAnsi"/>
          <w:szCs w:val="22"/>
        </w:rPr>
        <w:t>load</w:t>
      </w:r>
      <w:proofErr w:type="spellEnd"/>
      <w:r w:rsidRPr="002F4E5F">
        <w:rPr>
          <w:rFonts w:asciiTheme="minorHAnsi" w:hAnsiTheme="minorHAnsi" w:cstheme="minorHAnsi"/>
          <w:szCs w:val="22"/>
        </w:rPr>
        <w:t xml:space="preserve"> </w:t>
      </w:r>
      <w:proofErr w:type="spellStart"/>
      <w:r w:rsidRPr="002F4E5F">
        <w:rPr>
          <w:rFonts w:asciiTheme="minorHAnsi" w:hAnsiTheme="minorHAnsi" w:cstheme="minorHAnsi"/>
          <w:szCs w:val="22"/>
        </w:rPr>
        <w:t>balancing</w:t>
      </w:r>
      <w:proofErr w:type="spellEnd"/>
      <w:r w:rsidRPr="002F4E5F">
        <w:rPr>
          <w:rFonts w:asciiTheme="minorHAnsi" w:hAnsiTheme="minorHAnsi" w:cstheme="minorHAnsi"/>
          <w:szCs w:val="22"/>
        </w:rPr>
        <w:t xml:space="preserve">) a potřebné licenční zajištění je v odpovědnosti dodavatele INFRA. </w:t>
      </w:r>
    </w:p>
    <w:p w14:paraId="4A96F7E1" w14:textId="77777777" w:rsidR="00BE0B90" w:rsidRPr="002F4E5F" w:rsidRDefault="00BE0B90" w:rsidP="002F4E5F">
      <w:pPr>
        <w:spacing w:after="160" w:line="259" w:lineRule="auto"/>
        <w:ind w:firstLine="0"/>
        <w:rPr>
          <w:rFonts w:asciiTheme="minorHAnsi" w:hAnsiTheme="minorHAnsi" w:cstheme="minorHAnsi"/>
          <w:szCs w:val="22"/>
        </w:rPr>
      </w:pPr>
      <w:r w:rsidRPr="002F4E5F">
        <w:rPr>
          <w:rFonts w:asciiTheme="minorHAnsi" w:hAnsiTheme="minorHAnsi" w:cstheme="minorHAnsi"/>
          <w:szCs w:val="22"/>
        </w:rPr>
        <w:t>Databáze: Microsoft SQL 2016 - zajištění provozu a licencí je v odpovědnosti dodavatele INFRA.</w:t>
      </w:r>
    </w:p>
    <w:p w14:paraId="1CB04529" w14:textId="77777777" w:rsidR="00BE0B90" w:rsidRPr="000F24E5" w:rsidRDefault="00BE0B90" w:rsidP="00BE0B90">
      <w:pPr>
        <w:pStyle w:val="Zkladntext"/>
        <w:rPr>
          <w:rFonts w:asciiTheme="minorHAnsi" w:hAnsiTheme="minorHAnsi" w:cstheme="minorHAnsi"/>
          <w:b/>
          <w:bCs/>
          <w:sz w:val="22"/>
          <w:szCs w:val="22"/>
        </w:rPr>
      </w:pPr>
      <w:r w:rsidRPr="000F24E5">
        <w:rPr>
          <w:rFonts w:asciiTheme="minorHAnsi" w:hAnsiTheme="minorHAnsi" w:cstheme="minorHAnsi"/>
          <w:b/>
          <w:bCs/>
          <w:sz w:val="22"/>
          <w:szCs w:val="22"/>
        </w:rPr>
        <w:t xml:space="preserve">Komunikace s IFS SERVERY </w:t>
      </w:r>
    </w:p>
    <w:p w14:paraId="315A083E" w14:textId="77777777" w:rsidR="00BE0B90" w:rsidRPr="000F24E5" w:rsidRDefault="00E646AB" w:rsidP="00BE0B90">
      <w:pPr>
        <w:pStyle w:val="Zkladntext"/>
        <w:rPr>
          <w:rFonts w:asciiTheme="minorHAnsi" w:hAnsiTheme="minorHAnsi" w:cstheme="minorHAnsi"/>
          <w:i/>
          <w:sz w:val="22"/>
          <w:szCs w:val="22"/>
        </w:rPr>
      </w:pPr>
      <w:r>
        <w:rPr>
          <w:rFonts w:asciiTheme="minorHAnsi" w:hAnsiTheme="minorHAnsi" w:cstheme="minorHAnsi"/>
          <w:sz w:val="22"/>
          <w:szCs w:val="22"/>
        </w:rPr>
        <w:t>D</w:t>
      </w:r>
      <w:r w:rsidR="00BE0B90" w:rsidRPr="000F24E5">
        <w:rPr>
          <w:rFonts w:asciiTheme="minorHAnsi" w:hAnsiTheme="minorHAnsi" w:cstheme="minorHAnsi"/>
          <w:sz w:val="22"/>
          <w:szCs w:val="22"/>
        </w:rPr>
        <w:t>odavatel INFRA zajistí možnost komunikace z aplikace IFS9 na aplikace třetích stran:</w:t>
      </w:r>
    </w:p>
    <w:p w14:paraId="65FAFDE6" w14:textId="77777777" w:rsidR="00BE0B90" w:rsidRPr="000F24E5" w:rsidRDefault="00BE0B90" w:rsidP="00A40360">
      <w:pPr>
        <w:pStyle w:val="Zkladntext"/>
        <w:numPr>
          <w:ilvl w:val="0"/>
          <w:numId w:val="12"/>
        </w:numPr>
        <w:tabs>
          <w:tab w:val="left" w:pos="360"/>
          <w:tab w:val="left" w:pos="720"/>
          <w:tab w:val="right" w:pos="7920"/>
        </w:tabs>
        <w:autoSpaceDE/>
        <w:autoSpaceDN/>
        <w:spacing w:before="0" w:after="0"/>
        <w:rPr>
          <w:rFonts w:asciiTheme="minorHAnsi" w:hAnsiTheme="minorHAnsi" w:cstheme="minorHAnsi"/>
          <w:i/>
          <w:sz w:val="22"/>
          <w:szCs w:val="22"/>
        </w:rPr>
      </w:pPr>
      <w:r w:rsidRPr="000F24E5">
        <w:rPr>
          <w:rFonts w:asciiTheme="minorHAnsi" w:hAnsiTheme="minorHAnsi" w:cstheme="minorHAnsi"/>
          <w:sz w:val="22"/>
          <w:szCs w:val="22"/>
        </w:rPr>
        <w:t>Státní pokladna</w:t>
      </w:r>
    </w:p>
    <w:p w14:paraId="68EB566A" w14:textId="77777777" w:rsidR="00BE0B90" w:rsidRPr="000F24E5" w:rsidRDefault="00BE0B90" w:rsidP="00A40360">
      <w:pPr>
        <w:pStyle w:val="Zkladntext"/>
        <w:numPr>
          <w:ilvl w:val="1"/>
          <w:numId w:val="12"/>
        </w:numPr>
        <w:tabs>
          <w:tab w:val="left" w:pos="360"/>
          <w:tab w:val="left" w:pos="720"/>
          <w:tab w:val="right" w:pos="7920"/>
        </w:tabs>
        <w:autoSpaceDE/>
        <w:autoSpaceDN/>
        <w:spacing w:before="0" w:after="0"/>
        <w:rPr>
          <w:rFonts w:asciiTheme="minorHAnsi" w:hAnsiTheme="minorHAnsi" w:cstheme="minorHAnsi"/>
          <w:i/>
          <w:sz w:val="22"/>
          <w:szCs w:val="22"/>
        </w:rPr>
      </w:pPr>
      <w:r w:rsidRPr="000F24E5">
        <w:rPr>
          <w:rFonts w:asciiTheme="minorHAnsi" w:hAnsiTheme="minorHAnsi" w:cstheme="minorHAnsi"/>
          <w:sz w:val="22"/>
          <w:szCs w:val="22"/>
        </w:rPr>
        <w:t>Modul RISRE, produkční prostředí: https://portal3.statnipokladna.cz</w:t>
      </w:r>
    </w:p>
    <w:p w14:paraId="275F15FF" w14:textId="77777777" w:rsidR="00BE0B90" w:rsidRPr="000F24E5" w:rsidRDefault="00BE0B90" w:rsidP="00A40360">
      <w:pPr>
        <w:pStyle w:val="Zkladntext"/>
        <w:numPr>
          <w:ilvl w:val="1"/>
          <w:numId w:val="12"/>
        </w:numPr>
        <w:tabs>
          <w:tab w:val="left" w:pos="360"/>
          <w:tab w:val="left" w:pos="720"/>
          <w:tab w:val="right" w:pos="7920"/>
        </w:tabs>
        <w:autoSpaceDE/>
        <w:autoSpaceDN/>
        <w:spacing w:before="0" w:after="0"/>
        <w:rPr>
          <w:rFonts w:asciiTheme="minorHAnsi" w:hAnsiTheme="minorHAnsi" w:cstheme="minorHAnsi"/>
          <w:i/>
          <w:sz w:val="22"/>
          <w:szCs w:val="22"/>
        </w:rPr>
      </w:pPr>
      <w:r w:rsidRPr="000F24E5">
        <w:rPr>
          <w:rFonts w:asciiTheme="minorHAnsi" w:hAnsiTheme="minorHAnsi" w:cstheme="minorHAnsi"/>
          <w:sz w:val="22"/>
          <w:szCs w:val="22"/>
        </w:rPr>
        <w:t>Modul CSÚIS, produkční prostředí: https://portal5.statnipokladna.cz</w:t>
      </w:r>
    </w:p>
    <w:p w14:paraId="05DBAA49" w14:textId="77777777" w:rsidR="00BE0B90" w:rsidRPr="000F24E5" w:rsidRDefault="00BE0B90" w:rsidP="00A40360">
      <w:pPr>
        <w:pStyle w:val="Zkladntext"/>
        <w:numPr>
          <w:ilvl w:val="1"/>
          <w:numId w:val="12"/>
        </w:numPr>
        <w:tabs>
          <w:tab w:val="left" w:pos="360"/>
          <w:tab w:val="left" w:pos="720"/>
          <w:tab w:val="right" w:pos="7920"/>
        </w:tabs>
        <w:autoSpaceDE/>
        <w:autoSpaceDN/>
        <w:spacing w:before="0" w:after="0"/>
        <w:rPr>
          <w:rFonts w:asciiTheme="minorHAnsi" w:hAnsiTheme="minorHAnsi" w:cstheme="minorHAnsi"/>
          <w:i/>
          <w:sz w:val="22"/>
          <w:szCs w:val="22"/>
        </w:rPr>
      </w:pPr>
      <w:r w:rsidRPr="000F24E5">
        <w:rPr>
          <w:rFonts w:asciiTheme="minorHAnsi" w:hAnsiTheme="minorHAnsi" w:cstheme="minorHAnsi"/>
          <w:sz w:val="22"/>
          <w:szCs w:val="22"/>
        </w:rPr>
        <w:t>Modul RISRE, testovací prostředí: https://t3sportal3.statnipokladna.cz</w:t>
      </w:r>
    </w:p>
    <w:p w14:paraId="57207368" w14:textId="77777777" w:rsidR="00BE0B90" w:rsidRPr="000F24E5" w:rsidRDefault="00BE0B90" w:rsidP="00A40360">
      <w:pPr>
        <w:pStyle w:val="Zkladntext"/>
        <w:numPr>
          <w:ilvl w:val="1"/>
          <w:numId w:val="12"/>
        </w:numPr>
        <w:tabs>
          <w:tab w:val="left" w:pos="360"/>
          <w:tab w:val="left" w:pos="720"/>
          <w:tab w:val="right" w:pos="7920"/>
        </w:tabs>
        <w:autoSpaceDE/>
        <w:autoSpaceDN/>
        <w:spacing w:before="0" w:after="0"/>
        <w:rPr>
          <w:rFonts w:asciiTheme="minorHAnsi" w:hAnsiTheme="minorHAnsi" w:cstheme="minorHAnsi"/>
          <w:i/>
          <w:sz w:val="22"/>
          <w:szCs w:val="22"/>
        </w:rPr>
      </w:pPr>
      <w:r w:rsidRPr="000F24E5">
        <w:rPr>
          <w:rFonts w:asciiTheme="minorHAnsi" w:hAnsiTheme="minorHAnsi" w:cstheme="minorHAnsi"/>
          <w:sz w:val="22"/>
          <w:szCs w:val="22"/>
        </w:rPr>
        <w:t>Modul CSÚIS, testovací prostředí: https://t3sportal4.statnipokladna.cz</w:t>
      </w:r>
    </w:p>
    <w:p w14:paraId="12F8422A" w14:textId="77777777" w:rsidR="00BE0B90" w:rsidRPr="000F24E5" w:rsidRDefault="00BE0B90" w:rsidP="00A40360">
      <w:pPr>
        <w:pStyle w:val="Zkladntext"/>
        <w:numPr>
          <w:ilvl w:val="1"/>
          <w:numId w:val="12"/>
        </w:numPr>
        <w:tabs>
          <w:tab w:val="left" w:pos="360"/>
          <w:tab w:val="left" w:pos="720"/>
          <w:tab w:val="right" w:pos="7920"/>
        </w:tabs>
        <w:autoSpaceDE/>
        <w:autoSpaceDN/>
        <w:spacing w:before="0" w:after="0"/>
        <w:rPr>
          <w:rFonts w:asciiTheme="minorHAnsi" w:hAnsiTheme="minorHAnsi" w:cstheme="minorHAnsi"/>
          <w:i/>
          <w:sz w:val="22"/>
          <w:szCs w:val="22"/>
        </w:rPr>
      </w:pPr>
      <w:r w:rsidRPr="000F24E5">
        <w:rPr>
          <w:rFonts w:asciiTheme="minorHAnsi" w:hAnsiTheme="minorHAnsi" w:cstheme="minorHAnsi"/>
          <w:sz w:val="22"/>
          <w:szCs w:val="22"/>
        </w:rPr>
        <w:t>Číselníky státní pokladny: https://downloads.statnipokladna.cz</w:t>
      </w:r>
    </w:p>
    <w:p w14:paraId="590EEF84" w14:textId="77777777" w:rsidR="00BE0B90" w:rsidRPr="000F24E5" w:rsidRDefault="00BE0B90" w:rsidP="00A40360">
      <w:pPr>
        <w:pStyle w:val="Zkladntext"/>
        <w:numPr>
          <w:ilvl w:val="0"/>
          <w:numId w:val="12"/>
        </w:numPr>
        <w:tabs>
          <w:tab w:val="left" w:pos="360"/>
          <w:tab w:val="left" w:pos="720"/>
          <w:tab w:val="right" w:pos="7920"/>
        </w:tabs>
        <w:autoSpaceDE/>
        <w:autoSpaceDN/>
        <w:spacing w:before="0" w:after="0"/>
        <w:rPr>
          <w:rFonts w:asciiTheme="minorHAnsi" w:hAnsiTheme="minorHAnsi" w:cstheme="minorHAnsi"/>
          <w:i/>
          <w:sz w:val="22"/>
          <w:szCs w:val="22"/>
        </w:rPr>
      </w:pPr>
      <w:r w:rsidRPr="000F24E5">
        <w:rPr>
          <w:rFonts w:asciiTheme="minorHAnsi" w:hAnsiTheme="minorHAnsi" w:cstheme="minorHAnsi"/>
          <w:sz w:val="22"/>
          <w:szCs w:val="22"/>
        </w:rPr>
        <w:t>Spisová služba GINIS</w:t>
      </w:r>
    </w:p>
    <w:p w14:paraId="2D0785E1" w14:textId="77777777" w:rsidR="00BE0B90" w:rsidRPr="000F24E5" w:rsidRDefault="00BE0B90" w:rsidP="00A40360">
      <w:pPr>
        <w:pStyle w:val="Zkladntext"/>
        <w:numPr>
          <w:ilvl w:val="0"/>
          <w:numId w:val="13"/>
        </w:numPr>
        <w:tabs>
          <w:tab w:val="left" w:pos="360"/>
          <w:tab w:val="left" w:pos="720"/>
          <w:tab w:val="right" w:pos="7920"/>
        </w:tabs>
        <w:autoSpaceDE/>
        <w:autoSpaceDN/>
        <w:spacing w:before="0" w:after="0"/>
        <w:rPr>
          <w:rFonts w:asciiTheme="minorHAnsi" w:hAnsiTheme="minorHAnsi" w:cstheme="minorHAnsi"/>
          <w:i/>
          <w:sz w:val="22"/>
          <w:szCs w:val="22"/>
        </w:rPr>
      </w:pPr>
      <w:r w:rsidRPr="000F24E5">
        <w:rPr>
          <w:rFonts w:asciiTheme="minorHAnsi" w:hAnsiTheme="minorHAnsi" w:cstheme="minorHAnsi"/>
          <w:sz w:val="22"/>
          <w:szCs w:val="22"/>
        </w:rPr>
        <w:t>Produkční prostředí: https://ginis.mdcr.cz</w:t>
      </w:r>
    </w:p>
    <w:p w14:paraId="14A7C3EF" w14:textId="77777777" w:rsidR="00BE0B90" w:rsidRPr="000F24E5" w:rsidRDefault="00BE0B90" w:rsidP="00A40360">
      <w:pPr>
        <w:pStyle w:val="Zkladntext"/>
        <w:numPr>
          <w:ilvl w:val="0"/>
          <w:numId w:val="13"/>
        </w:numPr>
        <w:tabs>
          <w:tab w:val="left" w:pos="360"/>
          <w:tab w:val="left" w:pos="720"/>
          <w:tab w:val="right" w:pos="7920"/>
        </w:tabs>
        <w:autoSpaceDE/>
        <w:autoSpaceDN/>
        <w:spacing w:before="0" w:after="0"/>
        <w:rPr>
          <w:rFonts w:asciiTheme="minorHAnsi" w:hAnsiTheme="minorHAnsi" w:cstheme="minorHAnsi"/>
          <w:i/>
          <w:sz w:val="22"/>
          <w:szCs w:val="22"/>
        </w:rPr>
      </w:pPr>
      <w:r w:rsidRPr="000F24E5">
        <w:rPr>
          <w:rFonts w:asciiTheme="minorHAnsi" w:hAnsiTheme="minorHAnsi" w:cstheme="minorHAnsi"/>
          <w:sz w:val="22"/>
          <w:szCs w:val="22"/>
        </w:rPr>
        <w:t>Testovací prostředí: https://ginis-test.mdcr.cz</w:t>
      </w:r>
    </w:p>
    <w:p w14:paraId="03146E56" w14:textId="77777777" w:rsidR="00BE0B90" w:rsidRPr="000F24E5" w:rsidRDefault="00BE0B90" w:rsidP="00A40360">
      <w:pPr>
        <w:pStyle w:val="Zkladntext"/>
        <w:numPr>
          <w:ilvl w:val="0"/>
          <w:numId w:val="14"/>
        </w:numPr>
        <w:tabs>
          <w:tab w:val="left" w:pos="360"/>
          <w:tab w:val="left" w:pos="720"/>
          <w:tab w:val="right" w:pos="7920"/>
        </w:tabs>
        <w:autoSpaceDE/>
        <w:autoSpaceDN/>
        <w:spacing w:before="0" w:after="0"/>
        <w:rPr>
          <w:rFonts w:asciiTheme="minorHAnsi" w:hAnsiTheme="minorHAnsi" w:cstheme="minorHAnsi"/>
          <w:i/>
          <w:sz w:val="22"/>
          <w:szCs w:val="22"/>
        </w:rPr>
      </w:pPr>
      <w:r w:rsidRPr="000F24E5">
        <w:rPr>
          <w:rFonts w:asciiTheme="minorHAnsi" w:hAnsiTheme="minorHAnsi" w:cstheme="minorHAnsi"/>
          <w:sz w:val="22"/>
          <w:szCs w:val="22"/>
        </w:rPr>
        <w:t>Mzdy</w:t>
      </w:r>
    </w:p>
    <w:p w14:paraId="41D989CC" w14:textId="77777777" w:rsidR="00BE0B90" w:rsidRPr="000F24E5" w:rsidRDefault="00BE0B90" w:rsidP="00A40360">
      <w:pPr>
        <w:pStyle w:val="Zkladntext"/>
        <w:numPr>
          <w:ilvl w:val="0"/>
          <w:numId w:val="14"/>
        </w:numPr>
        <w:tabs>
          <w:tab w:val="left" w:pos="360"/>
          <w:tab w:val="left" w:pos="720"/>
          <w:tab w:val="right" w:pos="7920"/>
        </w:tabs>
        <w:autoSpaceDE/>
        <w:autoSpaceDN/>
        <w:spacing w:before="0" w:after="0"/>
        <w:rPr>
          <w:rFonts w:asciiTheme="minorHAnsi" w:hAnsiTheme="minorHAnsi" w:cstheme="minorHAnsi"/>
          <w:i/>
          <w:sz w:val="22"/>
          <w:szCs w:val="22"/>
        </w:rPr>
      </w:pPr>
      <w:r w:rsidRPr="000F24E5">
        <w:rPr>
          <w:rFonts w:asciiTheme="minorHAnsi" w:hAnsiTheme="minorHAnsi" w:cstheme="minorHAnsi"/>
          <w:sz w:val="22"/>
          <w:szCs w:val="22"/>
        </w:rPr>
        <w:t>Produkční prostředí: sdílený disk P: na infrastruktuře O2 ITS</w:t>
      </w:r>
    </w:p>
    <w:p w14:paraId="51882590" w14:textId="77777777" w:rsidR="00BE0B90" w:rsidRPr="000F24E5" w:rsidRDefault="00BE0B90" w:rsidP="00A40360">
      <w:pPr>
        <w:pStyle w:val="Zkladntext"/>
        <w:numPr>
          <w:ilvl w:val="0"/>
          <w:numId w:val="14"/>
        </w:numPr>
        <w:tabs>
          <w:tab w:val="left" w:pos="360"/>
          <w:tab w:val="left" w:pos="720"/>
          <w:tab w:val="right" w:pos="7920"/>
        </w:tabs>
        <w:autoSpaceDE/>
        <w:autoSpaceDN/>
        <w:spacing w:before="0" w:after="0"/>
        <w:rPr>
          <w:rFonts w:asciiTheme="minorHAnsi" w:hAnsiTheme="minorHAnsi" w:cstheme="minorHAnsi"/>
          <w:i/>
          <w:sz w:val="22"/>
          <w:szCs w:val="22"/>
        </w:rPr>
      </w:pPr>
      <w:r w:rsidRPr="000F24E5">
        <w:rPr>
          <w:rFonts w:asciiTheme="minorHAnsi" w:hAnsiTheme="minorHAnsi" w:cstheme="minorHAnsi"/>
          <w:sz w:val="22"/>
          <w:szCs w:val="22"/>
        </w:rPr>
        <w:t>Rejstříky</w:t>
      </w:r>
    </w:p>
    <w:p w14:paraId="6F15D69B" w14:textId="77777777" w:rsidR="00BE0B90" w:rsidRPr="000F24E5" w:rsidRDefault="00BE0B90" w:rsidP="00A40360">
      <w:pPr>
        <w:pStyle w:val="Zkladntext"/>
        <w:numPr>
          <w:ilvl w:val="0"/>
          <w:numId w:val="13"/>
        </w:numPr>
        <w:tabs>
          <w:tab w:val="left" w:pos="360"/>
          <w:tab w:val="left" w:pos="720"/>
          <w:tab w:val="right" w:pos="7920"/>
        </w:tabs>
        <w:autoSpaceDE/>
        <w:autoSpaceDN/>
        <w:spacing w:before="0" w:after="0"/>
        <w:rPr>
          <w:rFonts w:asciiTheme="minorHAnsi" w:hAnsiTheme="minorHAnsi" w:cstheme="minorHAnsi"/>
          <w:sz w:val="22"/>
          <w:szCs w:val="22"/>
        </w:rPr>
      </w:pPr>
      <w:r w:rsidRPr="000F24E5">
        <w:rPr>
          <w:rFonts w:asciiTheme="minorHAnsi" w:hAnsiTheme="minorHAnsi" w:cstheme="minorHAnsi"/>
          <w:sz w:val="22"/>
          <w:szCs w:val="22"/>
        </w:rPr>
        <w:t>ARES: http://wwwinfo.mfcr.cz</w:t>
      </w:r>
    </w:p>
    <w:p w14:paraId="33D6FB96" w14:textId="77777777" w:rsidR="00BE0B90" w:rsidRPr="000F24E5" w:rsidRDefault="00BE0B90" w:rsidP="00A40360">
      <w:pPr>
        <w:pStyle w:val="Zkladntext"/>
        <w:numPr>
          <w:ilvl w:val="0"/>
          <w:numId w:val="13"/>
        </w:numPr>
        <w:tabs>
          <w:tab w:val="left" w:pos="360"/>
          <w:tab w:val="left" w:pos="720"/>
          <w:tab w:val="right" w:pos="7920"/>
        </w:tabs>
        <w:autoSpaceDE/>
        <w:autoSpaceDN/>
        <w:spacing w:before="0" w:after="0"/>
        <w:rPr>
          <w:rFonts w:asciiTheme="minorHAnsi" w:hAnsiTheme="minorHAnsi" w:cstheme="minorHAnsi"/>
          <w:sz w:val="22"/>
          <w:szCs w:val="22"/>
        </w:rPr>
      </w:pPr>
      <w:r w:rsidRPr="000F24E5">
        <w:rPr>
          <w:rFonts w:asciiTheme="minorHAnsi" w:hAnsiTheme="minorHAnsi" w:cstheme="minorHAnsi"/>
          <w:sz w:val="22"/>
          <w:szCs w:val="22"/>
        </w:rPr>
        <w:t>ARES – náhled: http://wwwinfo.mfcr.cz/</w:t>
      </w:r>
    </w:p>
    <w:p w14:paraId="597E65F5" w14:textId="77777777" w:rsidR="00BE0B90" w:rsidRPr="000F24E5" w:rsidRDefault="00BE0B90" w:rsidP="00A40360">
      <w:pPr>
        <w:pStyle w:val="Zkladntext"/>
        <w:numPr>
          <w:ilvl w:val="0"/>
          <w:numId w:val="13"/>
        </w:numPr>
        <w:tabs>
          <w:tab w:val="left" w:pos="360"/>
          <w:tab w:val="left" w:pos="720"/>
          <w:tab w:val="right" w:pos="7920"/>
        </w:tabs>
        <w:autoSpaceDE/>
        <w:autoSpaceDN/>
        <w:spacing w:before="0" w:after="0"/>
        <w:rPr>
          <w:rFonts w:asciiTheme="minorHAnsi" w:hAnsiTheme="minorHAnsi" w:cstheme="minorHAnsi"/>
          <w:sz w:val="22"/>
          <w:szCs w:val="22"/>
        </w:rPr>
      </w:pPr>
      <w:r w:rsidRPr="000F24E5">
        <w:rPr>
          <w:rFonts w:asciiTheme="minorHAnsi" w:hAnsiTheme="minorHAnsi" w:cstheme="minorHAnsi"/>
          <w:sz w:val="22"/>
          <w:szCs w:val="22"/>
        </w:rPr>
        <w:t>Registr plátců DPH: https://adisrws.mfcr.cz</w:t>
      </w:r>
    </w:p>
    <w:p w14:paraId="611A583F" w14:textId="77777777" w:rsidR="00BE0B90" w:rsidRPr="000F24E5" w:rsidRDefault="00BE0B90" w:rsidP="00A40360">
      <w:pPr>
        <w:pStyle w:val="Zkladntext"/>
        <w:numPr>
          <w:ilvl w:val="0"/>
          <w:numId w:val="13"/>
        </w:numPr>
        <w:tabs>
          <w:tab w:val="left" w:pos="360"/>
          <w:tab w:val="left" w:pos="720"/>
          <w:tab w:val="right" w:pos="7920"/>
        </w:tabs>
        <w:autoSpaceDE/>
        <w:autoSpaceDN/>
        <w:spacing w:before="0" w:after="0"/>
        <w:rPr>
          <w:rFonts w:asciiTheme="minorHAnsi" w:hAnsiTheme="minorHAnsi" w:cstheme="minorHAnsi"/>
          <w:sz w:val="22"/>
          <w:szCs w:val="22"/>
        </w:rPr>
      </w:pPr>
      <w:r w:rsidRPr="000F24E5">
        <w:rPr>
          <w:rFonts w:asciiTheme="minorHAnsi" w:hAnsiTheme="minorHAnsi" w:cstheme="minorHAnsi"/>
          <w:sz w:val="22"/>
          <w:szCs w:val="22"/>
        </w:rPr>
        <w:t>Náhled registru plátců DPH: https://adisspr.mfcr.cz/</w:t>
      </w:r>
    </w:p>
    <w:p w14:paraId="4AB84679" w14:textId="77777777" w:rsidR="00BE0B90" w:rsidRPr="000F24E5" w:rsidRDefault="00BE0B90" w:rsidP="00A40360">
      <w:pPr>
        <w:pStyle w:val="Zkladntext"/>
        <w:numPr>
          <w:ilvl w:val="0"/>
          <w:numId w:val="13"/>
        </w:numPr>
        <w:tabs>
          <w:tab w:val="left" w:pos="360"/>
          <w:tab w:val="left" w:pos="720"/>
          <w:tab w:val="right" w:pos="7920"/>
        </w:tabs>
        <w:autoSpaceDE/>
        <w:autoSpaceDN/>
        <w:spacing w:before="0" w:after="0"/>
        <w:rPr>
          <w:rFonts w:asciiTheme="minorHAnsi" w:hAnsiTheme="minorHAnsi" w:cstheme="minorHAnsi"/>
          <w:sz w:val="22"/>
          <w:szCs w:val="22"/>
        </w:rPr>
      </w:pPr>
      <w:r w:rsidRPr="000F24E5">
        <w:rPr>
          <w:rFonts w:asciiTheme="minorHAnsi" w:hAnsiTheme="minorHAnsi" w:cstheme="minorHAnsi"/>
          <w:sz w:val="22"/>
          <w:szCs w:val="22"/>
        </w:rPr>
        <w:t>CREDIT CHECK (platební bonita partnerů): https://www.creditcheck.cz/</w:t>
      </w:r>
    </w:p>
    <w:p w14:paraId="1A7464C7" w14:textId="77777777" w:rsidR="00BE0B90" w:rsidRPr="000F24E5" w:rsidRDefault="00BE0B90" w:rsidP="00A40360">
      <w:pPr>
        <w:pStyle w:val="Zkladntext"/>
        <w:numPr>
          <w:ilvl w:val="0"/>
          <w:numId w:val="13"/>
        </w:numPr>
        <w:tabs>
          <w:tab w:val="left" w:pos="360"/>
          <w:tab w:val="left" w:pos="720"/>
          <w:tab w:val="right" w:pos="7920"/>
        </w:tabs>
        <w:autoSpaceDE/>
        <w:autoSpaceDN/>
        <w:spacing w:before="0" w:after="0"/>
        <w:rPr>
          <w:rFonts w:asciiTheme="minorHAnsi" w:hAnsiTheme="minorHAnsi" w:cstheme="minorHAnsi"/>
          <w:sz w:val="22"/>
          <w:szCs w:val="22"/>
        </w:rPr>
      </w:pPr>
      <w:r w:rsidRPr="000F24E5">
        <w:rPr>
          <w:rFonts w:asciiTheme="minorHAnsi" w:hAnsiTheme="minorHAnsi" w:cstheme="minorHAnsi"/>
          <w:sz w:val="22"/>
          <w:szCs w:val="22"/>
        </w:rPr>
        <w:t>UIR (ověření adresy): http://vdp.cuzk.cz</w:t>
      </w:r>
    </w:p>
    <w:p w14:paraId="7E4AF171" w14:textId="77777777" w:rsidR="00BE0B90" w:rsidRPr="000F24E5" w:rsidRDefault="00BE0B90" w:rsidP="00A40360">
      <w:pPr>
        <w:pStyle w:val="Zkladntext"/>
        <w:numPr>
          <w:ilvl w:val="0"/>
          <w:numId w:val="13"/>
        </w:numPr>
        <w:tabs>
          <w:tab w:val="left" w:pos="360"/>
          <w:tab w:val="left" w:pos="720"/>
          <w:tab w:val="right" w:pos="7920"/>
        </w:tabs>
        <w:autoSpaceDE/>
        <w:autoSpaceDN/>
        <w:spacing w:before="0" w:after="0"/>
        <w:rPr>
          <w:rFonts w:asciiTheme="minorHAnsi" w:hAnsiTheme="minorHAnsi" w:cstheme="minorHAnsi"/>
          <w:sz w:val="22"/>
          <w:szCs w:val="22"/>
        </w:rPr>
      </w:pPr>
      <w:r w:rsidRPr="000F24E5">
        <w:rPr>
          <w:rFonts w:asciiTheme="minorHAnsi" w:hAnsiTheme="minorHAnsi" w:cstheme="minorHAnsi"/>
          <w:sz w:val="22"/>
          <w:szCs w:val="22"/>
        </w:rPr>
        <w:t>Insolvenční rejstřík: https://isir.justice.cz/</w:t>
      </w:r>
    </w:p>
    <w:p w14:paraId="1C1D8360" w14:textId="77777777" w:rsidR="00BE0B90" w:rsidRPr="000F24E5" w:rsidRDefault="00BE0B90" w:rsidP="00A40360">
      <w:pPr>
        <w:pStyle w:val="Zkladntext"/>
        <w:numPr>
          <w:ilvl w:val="0"/>
          <w:numId w:val="15"/>
        </w:numPr>
        <w:tabs>
          <w:tab w:val="left" w:pos="360"/>
          <w:tab w:val="right" w:pos="7920"/>
        </w:tabs>
        <w:autoSpaceDE/>
        <w:autoSpaceDN/>
        <w:spacing w:before="0" w:after="0"/>
        <w:ind w:left="709" w:hanging="283"/>
        <w:rPr>
          <w:rFonts w:asciiTheme="minorHAnsi" w:hAnsiTheme="minorHAnsi" w:cstheme="minorHAnsi"/>
          <w:i/>
          <w:sz w:val="22"/>
          <w:szCs w:val="22"/>
        </w:rPr>
      </w:pPr>
      <w:r w:rsidRPr="000F24E5">
        <w:rPr>
          <w:rFonts w:asciiTheme="minorHAnsi" w:hAnsiTheme="minorHAnsi" w:cstheme="minorHAnsi"/>
          <w:sz w:val="22"/>
          <w:szCs w:val="22"/>
        </w:rPr>
        <w:t>Klient/WEB</w:t>
      </w:r>
    </w:p>
    <w:p w14:paraId="3345AF26" w14:textId="77777777" w:rsidR="00BE0B90" w:rsidRPr="000F24E5" w:rsidRDefault="00BE0B90" w:rsidP="00A40360">
      <w:pPr>
        <w:pStyle w:val="Zkladntext"/>
        <w:numPr>
          <w:ilvl w:val="0"/>
          <w:numId w:val="13"/>
        </w:numPr>
        <w:tabs>
          <w:tab w:val="left" w:pos="360"/>
          <w:tab w:val="left" w:pos="720"/>
          <w:tab w:val="right" w:pos="7920"/>
        </w:tabs>
        <w:autoSpaceDE/>
        <w:autoSpaceDN/>
        <w:spacing w:before="0" w:after="0"/>
        <w:jc w:val="left"/>
        <w:rPr>
          <w:rFonts w:asciiTheme="minorHAnsi" w:hAnsiTheme="minorHAnsi" w:cstheme="minorHAnsi"/>
          <w:sz w:val="22"/>
          <w:szCs w:val="22"/>
        </w:rPr>
      </w:pPr>
      <w:r w:rsidRPr="000F24E5">
        <w:rPr>
          <w:rFonts w:asciiTheme="minorHAnsi" w:hAnsiTheme="minorHAnsi" w:cstheme="minorHAnsi"/>
          <w:sz w:val="22"/>
          <w:szCs w:val="22"/>
        </w:rPr>
        <w:t xml:space="preserve">VIES (kontrola DIČ v rámci EU): </w:t>
      </w:r>
      <w:hyperlink r:id="rId11" w:history="1">
        <w:r w:rsidRPr="000F24E5">
          <w:rPr>
            <w:rStyle w:val="Hypertextovodkaz"/>
            <w:rFonts w:asciiTheme="minorHAnsi" w:hAnsiTheme="minorHAnsi" w:cstheme="minorHAnsi"/>
            <w:sz w:val="22"/>
            <w:szCs w:val="22"/>
          </w:rPr>
          <w:t>http://ec.europa.eu/taxation_customs/vies/services/checkVatService</w:t>
        </w:r>
      </w:hyperlink>
    </w:p>
    <w:p w14:paraId="135D2444" w14:textId="396F1994" w:rsidR="00BE0B90" w:rsidRDefault="008E155C" w:rsidP="00A40360">
      <w:pPr>
        <w:pStyle w:val="Zkladntext"/>
        <w:numPr>
          <w:ilvl w:val="0"/>
          <w:numId w:val="12"/>
        </w:numPr>
        <w:tabs>
          <w:tab w:val="left" w:pos="360"/>
          <w:tab w:val="left" w:pos="720"/>
          <w:tab w:val="right" w:pos="7920"/>
        </w:tabs>
        <w:autoSpaceDE/>
        <w:autoSpaceDN/>
        <w:spacing w:before="0" w:after="0"/>
        <w:rPr>
          <w:rFonts w:asciiTheme="minorHAnsi" w:hAnsiTheme="minorHAnsi" w:cstheme="minorHAnsi"/>
          <w:sz w:val="22"/>
          <w:szCs w:val="22"/>
        </w:rPr>
      </w:pPr>
      <w:r>
        <w:rPr>
          <w:rFonts w:asciiTheme="minorHAnsi" w:hAnsiTheme="minorHAnsi" w:cstheme="minorHAnsi"/>
          <w:sz w:val="22"/>
          <w:szCs w:val="22"/>
        </w:rPr>
        <w:t>Další systémy, s kterými je IFS propojeno ve smyslu</w:t>
      </w:r>
      <w:r w:rsidR="00C2586C">
        <w:rPr>
          <w:rFonts w:asciiTheme="minorHAnsi" w:hAnsiTheme="minorHAnsi" w:cstheme="minorHAnsi"/>
          <w:sz w:val="22"/>
          <w:szCs w:val="22"/>
        </w:rPr>
        <w:t xml:space="preserve"> této</w:t>
      </w:r>
      <w:r>
        <w:rPr>
          <w:rFonts w:asciiTheme="minorHAnsi" w:hAnsiTheme="minorHAnsi" w:cstheme="minorHAnsi"/>
          <w:sz w:val="22"/>
          <w:szCs w:val="22"/>
        </w:rPr>
        <w:t xml:space="preserve"> přílohy</w:t>
      </w:r>
      <w:r w:rsidR="00C2586C">
        <w:rPr>
          <w:rFonts w:asciiTheme="minorHAnsi" w:hAnsiTheme="minorHAnsi" w:cstheme="minorHAnsi"/>
          <w:sz w:val="22"/>
          <w:szCs w:val="22"/>
        </w:rPr>
        <w:t>.</w:t>
      </w:r>
    </w:p>
    <w:p w14:paraId="774507E9" w14:textId="77777777" w:rsidR="008E155C" w:rsidRPr="000F24E5" w:rsidRDefault="008E155C" w:rsidP="002F4E5F">
      <w:pPr>
        <w:pStyle w:val="Zkladntext"/>
        <w:tabs>
          <w:tab w:val="left" w:pos="360"/>
          <w:tab w:val="left" w:pos="720"/>
          <w:tab w:val="right" w:pos="7920"/>
        </w:tabs>
        <w:autoSpaceDE/>
        <w:autoSpaceDN/>
        <w:spacing w:before="0" w:after="0"/>
        <w:ind w:left="720"/>
        <w:rPr>
          <w:rFonts w:asciiTheme="minorHAnsi" w:hAnsiTheme="minorHAnsi" w:cstheme="minorHAnsi"/>
          <w:sz w:val="22"/>
          <w:szCs w:val="22"/>
        </w:rPr>
      </w:pPr>
    </w:p>
    <w:p w14:paraId="2E4D733A" w14:textId="77777777" w:rsidR="00BE0B90" w:rsidRPr="003B145A" w:rsidRDefault="00BE0B90" w:rsidP="00011D2B">
      <w:pPr>
        <w:pStyle w:val="Nadpis3"/>
        <w:numPr>
          <w:ilvl w:val="0"/>
          <w:numId w:val="0"/>
        </w:numPr>
        <w:ind w:left="1080" w:hanging="1080"/>
        <w:rPr>
          <w:bCs/>
        </w:rPr>
      </w:pPr>
      <w:bookmarkStart w:id="27" w:name="_Toc143755715"/>
      <w:r w:rsidRPr="00561F3C">
        <w:rPr>
          <w:b/>
          <w:bCs/>
        </w:rPr>
        <w:t>Požadavky na optimalizaci</w:t>
      </w:r>
      <w:bookmarkEnd w:id="27"/>
      <w:r w:rsidRPr="00561F3C">
        <w:rPr>
          <w:b/>
          <w:bCs/>
        </w:rPr>
        <w:t xml:space="preserve"> </w:t>
      </w:r>
    </w:p>
    <w:p w14:paraId="6C4A3C07" w14:textId="6FC7B32B" w:rsidR="00BE0B90" w:rsidRDefault="001E79C1" w:rsidP="002F4E5F">
      <w:pPr>
        <w:spacing w:line="259" w:lineRule="auto"/>
        <w:ind w:firstLine="0"/>
        <w:rPr>
          <w:rFonts w:asciiTheme="minorHAnsi" w:hAnsiTheme="minorHAnsi" w:cstheme="minorHAnsi"/>
          <w:szCs w:val="22"/>
        </w:rPr>
      </w:pPr>
      <w:r>
        <w:rPr>
          <w:rFonts w:asciiTheme="minorHAnsi" w:hAnsiTheme="minorHAnsi" w:cstheme="minorHAnsi"/>
          <w:szCs w:val="22"/>
        </w:rPr>
        <w:t>Poskytovatel</w:t>
      </w:r>
      <w:r w:rsidR="00BE0B90" w:rsidRPr="002F4E5F">
        <w:rPr>
          <w:rFonts w:asciiTheme="minorHAnsi" w:hAnsiTheme="minorHAnsi" w:cstheme="minorHAnsi"/>
          <w:szCs w:val="22"/>
        </w:rPr>
        <w:t xml:space="preserve"> bude průběžně spolupracovat s dodavatelem INFRA a bude respektovat pravidla pro správu a provoz infrastruktury. Před nasazením nové verze SW na produkční prostředí je požadovaná </w:t>
      </w:r>
      <w:r w:rsidR="00BE0B90" w:rsidRPr="002F4E5F">
        <w:rPr>
          <w:rFonts w:asciiTheme="minorHAnsi" w:hAnsiTheme="minorHAnsi" w:cstheme="minorHAnsi"/>
          <w:szCs w:val="22"/>
        </w:rPr>
        <w:lastRenderedPageBreak/>
        <w:t xml:space="preserve">instalační dokumentace. Nasazení do produkčního prostředí provádí dodavatel INFRA. </w:t>
      </w:r>
      <w:r w:rsidR="00EC2BD4">
        <w:rPr>
          <w:rFonts w:asciiTheme="minorHAnsi" w:hAnsiTheme="minorHAnsi" w:cstheme="minorHAnsi"/>
          <w:szCs w:val="22"/>
        </w:rPr>
        <w:t xml:space="preserve">Objednatel </w:t>
      </w:r>
      <w:r>
        <w:rPr>
          <w:rFonts w:asciiTheme="minorHAnsi" w:hAnsiTheme="minorHAnsi" w:cstheme="minorHAnsi"/>
          <w:szCs w:val="22"/>
        </w:rPr>
        <w:t xml:space="preserve">a jeho poddodavatelé </w:t>
      </w:r>
      <w:r w:rsidR="00BE0B90" w:rsidRPr="002F4E5F">
        <w:rPr>
          <w:rFonts w:asciiTheme="minorHAnsi" w:hAnsiTheme="minorHAnsi" w:cstheme="minorHAnsi"/>
          <w:szCs w:val="22"/>
        </w:rPr>
        <w:t>m</w:t>
      </w:r>
      <w:r>
        <w:rPr>
          <w:rFonts w:asciiTheme="minorHAnsi" w:hAnsiTheme="minorHAnsi" w:cstheme="minorHAnsi"/>
          <w:szCs w:val="22"/>
        </w:rPr>
        <w:t xml:space="preserve">ají </w:t>
      </w:r>
      <w:r w:rsidR="00BE0B90" w:rsidRPr="002F4E5F">
        <w:rPr>
          <w:rFonts w:asciiTheme="minorHAnsi" w:hAnsiTheme="minorHAnsi" w:cstheme="minorHAnsi"/>
          <w:szCs w:val="22"/>
        </w:rPr>
        <w:t xml:space="preserve">v produkčním prostředí jen velmi omezená přístupová práva. </w:t>
      </w:r>
    </w:p>
    <w:p w14:paraId="76EDCF14" w14:textId="133A9C7B" w:rsidR="00E646AB" w:rsidRPr="002F4E5F" w:rsidRDefault="00E646AB" w:rsidP="002F4E5F">
      <w:pPr>
        <w:spacing w:line="259" w:lineRule="auto"/>
        <w:ind w:firstLine="0"/>
        <w:rPr>
          <w:rFonts w:asciiTheme="minorHAnsi" w:hAnsiTheme="minorHAnsi" w:cstheme="minorHAnsi"/>
          <w:szCs w:val="22"/>
        </w:rPr>
      </w:pPr>
      <w:r>
        <w:rPr>
          <w:rFonts w:ascii="Calibri" w:hAnsi="Calibri"/>
          <w:color w:val="000000"/>
          <w:szCs w:val="22"/>
        </w:rPr>
        <w:t xml:space="preserve">Změny technické infrastruktury a technologie, které se týkají IFS9, musí být vždy projednány </w:t>
      </w:r>
      <w:r w:rsidRPr="005251B4">
        <w:rPr>
          <w:rFonts w:ascii="Calibri" w:hAnsi="Calibri"/>
          <w:color w:val="000000"/>
          <w:szCs w:val="22"/>
        </w:rPr>
        <w:t xml:space="preserve">mezi </w:t>
      </w:r>
      <w:r w:rsidR="00EC2BD4">
        <w:rPr>
          <w:rFonts w:ascii="Calibri" w:hAnsi="Calibri"/>
          <w:color w:val="000000"/>
          <w:szCs w:val="22"/>
        </w:rPr>
        <w:t xml:space="preserve">MD a </w:t>
      </w:r>
      <w:r w:rsidRPr="005251B4">
        <w:rPr>
          <w:rFonts w:ascii="Calibri" w:hAnsi="Calibri"/>
          <w:color w:val="000000"/>
          <w:szCs w:val="22"/>
        </w:rPr>
        <w:t xml:space="preserve">Objednatelem </w:t>
      </w:r>
      <w:r w:rsidR="00806D02">
        <w:rPr>
          <w:rFonts w:ascii="Calibri" w:hAnsi="Calibri"/>
          <w:color w:val="000000"/>
          <w:szCs w:val="22"/>
        </w:rPr>
        <w:t>a dodavatelem INFRA</w:t>
      </w:r>
      <w:r>
        <w:rPr>
          <w:rFonts w:ascii="Calibri" w:hAnsi="Calibri"/>
          <w:color w:val="000000"/>
          <w:szCs w:val="22"/>
        </w:rPr>
        <w:t>.</w:t>
      </w:r>
    </w:p>
    <w:p w14:paraId="1C2E19E5" w14:textId="77777777" w:rsidR="00BE0B90" w:rsidRPr="0089400E" w:rsidRDefault="00BE0B90" w:rsidP="00F76CBD">
      <w:pPr>
        <w:pStyle w:val="Nadpis3"/>
        <w:numPr>
          <w:ilvl w:val="0"/>
          <w:numId w:val="0"/>
        </w:numPr>
        <w:ind w:left="1080" w:hanging="1080"/>
        <w:rPr>
          <w:b/>
          <w:bCs/>
        </w:rPr>
      </w:pPr>
      <w:bookmarkStart w:id="28" w:name="_Toc143755716"/>
      <w:r w:rsidRPr="0089400E">
        <w:rPr>
          <w:b/>
          <w:bCs/>
        </w:rPr>
        <w:t>Zálohování</w:t>
      </w:r>
      <w:bookmarkEnd w:id="28"/>
      <w:r w:rsidRPr="0089400E">
        <w:rPr>
          <w:b/>
          <w:bCs/>
        </w:rPr>
        <w:t xml:space="preserve"> </w:t>
      </w:r>
    </w:p>
    <w:p w14:paraId="2FA421C3" w14:textId="77777777" w:rsidR="00BE0B90" w:rsidRPr="002F4E5F" w:rsidRDefault="00BE0B90" w:rsidP="002F4E5F">
      <w:pPr>
        <w:spacing w:line="259" w:lineRule="auto"/>
        <w:ind w:firstLine="0"/>
        <w:rPr>
          <w:rFonts w:asciiTheme="minorHAnsi" w:hAnsiTheme="minorHAnsi" w:cstheme="minorHAnsi"/>
          <w:szCs w:val="22"/>
        </w:rPr>
      </w:pPr>
      <w:r w:rsidRPr="002F4E5F">
        <w:rPr>
          <w:rFonts w:asciiTheme="minorHAnsi" w:hAnsiTheme="minorHAnsi" w:cstheme="minorHAnsi"/>
          <w:szCs w:val="22"/>
        </w:rPr>
        <w:t xml:space="preserve">Služba zálohování je poskytována dodavatelem INFRA v rozsahu uvedeném v </w:t>
      </w:r>
      <w:proofErr w:type="spellStart"/>
      <w:r w:rsidRPr="002F4E5F">
        <w:rPr>
          <w:rFonts w:asciiTheme="minorHAnsi" w:hAnsiTheme="minorHAnsi" w:cstheme="minorHAnsi"/>
          <w:szCs w:val="22"/>
        </w:rPr>
        <w:t>backup</w:t>
      </w:r>
      <w:proofErr w:type="spellEnd"/>
      <w:r w:rsidRPr="002F4E5F">
        <w:rPr>
          <w:rFonts w:asciiTheme="minorHAnsi" w:hAnsiTheme="minorHAnsi" w:cstheme="minorHAnsi"/>
          <w:szCs w:val="22"/>
        </w:rPr>
        <w:t xml:space="preserve"> plánech.</w:t>
      </w:r>
    </w:p>
    <w:p w14:paraId="46AFF8D3" w14:textId="77777777" w:rsidR="00BE0B90" w:rsidRPr="002F4E5F" w:rsidRDefault="00BE0B90" w:rsidP="002F4E5F">
      <w:pPr>
        <w:spacing w:line="259" w:lineRule="auto"/>
        <w:ind w:firstLine="0"/>
        <w:rPr>
          <w:rFonts w:asciiTheme="minorHAnsi" w:hAnsiTheme="minorHAnsi" w:cstheme="minorHAnsi"/>
          <w:szCs w:val="22"/>
        </w:rPr>
      </w:pPr>
      <w:proofErr w:type="spellStart"/>
      <w:r w:rsidRPr="002F4E5F">
        <w:rPr>
          <w:rFonts w:asciiTheme="minorHAnsi" w:hAnsiTheme="minorHAnsi" w:cstheme="minorHAnsi"/>
          <w:szCs w:val="22"/>
        </w:rPr>
        <w:t>Backup</w:t>
      </w:r>
      <w:proofErr w:type="spellEnd"/>
      <w:r w:rsidRPr="002F4E5F">
        <w:rPr>
          <w:rFonts w:asciiTheme="minorHAnsi" w:hAnsiTheme="minorHAnsi" w:cstheme="minorHAnsi"/>
          <w:szCs w:val="22"/>
        </w:rPr>
        <w:t xml:space="preserve"> plán musí obsahovat minimálně následující údaje: </w:t>
      </w:r>
    </w:p>
    <w:p w14:paraId="67E99F53" w14:textId="77777777" w:rsidR="00BE0B90" w:rsidRPr="002F4E5F" w:rsidRDefault="00BE0B90" w:rsidP="00D44ABE">
      <w:pPr>
        <w:spacing w:before="0" w:line="259" w:lineRule="auto"/>
        <w:ind w:left="708" w:firstLine="0"/>
        <w:rPr>
          <w:rFonts w:asciiTheme="minorHAnsi" w:hAnsiTheme="minorHAnsi" w:cstheme="minorHAnsi"/>
          <w:szCs w:val="22"/>
        </w:rPr>
      </w:pPr>
      <w:r w:rsidRPr="002F4E5F">
        <w:rPr>
          <w:rFonts w:asciiTheme="minorHAnsi" w:hAnsiTheme="minorHAnsi" w:cstheme="minorHAnsi"/>
          <w:szCs w:val="22"/>
        </w:rPr>
        <w:t xml:space="preserve">a) co se zálohuje (například disk c://filesystem/home, všechny lokální </w:t>
      </w:r>
      <w:proofErr w:type="spellStart"/>
      <w:r w:rsidRPr="002F4E5F">
        <w:rPr>
          <w:rFonts w:asciiTheme="minorHAnsi" w:hAnsiTheme="minorHAnsi" w:cstheme="minorHAnsi"/>
          <w:szCs w:val="22"/>
        </w:rPr>
        <w:t>filesystémy</w:t>
      </w:r>
      <w:proofErr w:type="spellEnd"/>
      <w:r w:rsidRPr="002F4E5F">
        <w:rPr>
          <w:rFonts w:asciiTheme="minorHAnsi" w:hAnsiTheme="minorHAnsi" w:cstheme="minorHAnsi"/>
          <w:szCs w:val="22"/>
        </w:rPr>
        <w:t>)</w:t>
      </w:r>
      <w:r w:rsidR="00E646AB">
        <w:rPr>
          <w:rFonts w:asciiTheme="minorHAnsi" w:hAnsiTheme="minorHAnsi" w:cstheme="minorHAnsi"/>
          <w:szCs w:val="22"/>
        </w:rPr>
        <w:t>,</w:t>
      </w:r>
      <w:r w:rsidRPr="002F4E5F">
        <w:rPr>
          <w:rFonts w:asciiTheme="minorHAnsi" w:hAnsiTheme="minorHAnsi" w:cstheme="minorHAnsi"/>
          <w:szCs w:val="22"/>
        </w:rPr>
        <w:t xml:space="preserve"> </w:t>
      </w:r>
    </w:p>
    <w:p w14:paraId="089229D8" w14:textId="77777777" w:rsidR="00BE0B90" w:rsidRPr="002F4E5F" w:rsidRDefault="00BE0B90" w:rsidP="00D44ABE">
      <w:pPr>
        <w:spacing w:before="0" w:line="259" w:lineRule="auto"/>
        <w:ind w:left="708" w:firstLine="0"/>
        <w:rPr>
          <w:rFonts w:asciiTheme="minorHAnsi" w:hAnsiTheme="minorHAnsi" w:cstheme="minorHAnsi"/>
          <w:szCs w:val="22"/>
        </w:rPr>
      </w:pPr>
      <w:r w:rsidRPr="002F4E5F">
        <w:rPr>
          <w:rFonts w:asciiTheme="minorHAnsi" w:hAnsiTheme="minorHAnsi" w:cstheme="minorHAnsi"/>
          <w:szCs w:val="22"/>
        </w:rPr>
        <w:t xml:space="preserve">b) co se nemá zálohovat (například nezálohovat adresář c:\tmp, nezálohovat adresáře s daty v rámci zálohy </w:t>
      </w:r>
      <w:proofErr w:type="spellStart"/>
      <w:r w:rsidRPr="002F4E5F">
        <w:rPr>
          <w:rFonts w:asciiTheme="minorHAnsi" w:hAnsiTheme="minorHAnsi" w:cstheme="minorHAnsi"/>
          <w:szCs w:val="22"/>
        </w:rPr>
        <w:t>filesystemu</w:t>
      </w:r>
      <w:proofErr w:type="spellEnd"/>
      <w:r w:rsidRPr="002F4E5F">
        <w:rPr>
          <w:rFonts w:asciiTheme="minorHAnsi" w:hAnsiTheme="minorHAnsi" w:cstheme="minorHAnsi"/>
          <w:szCs w:val="22"/>
        </w:rPr>
        <w:t>)</w:t>
      </w:r>
      <w:r w:rsidR="00E646AB">
        <w:rPr>
          <w:rFonts w:asciiTheme="minorHAnsi" w:hAnsiTheme="minorHAnsi" w:cstheme="minorHAnsi"/>
          <w:szCs w:val="22"/>
        </w:rPr>
        <w:t>,</w:t>
      </w:r>
      <w:r w:rsidRPr="002F4E5F">
        <w:rPr>
          <w:rFonts w:asciiTheme="minorHAnsi" w:hAnsiTheme="minorHAnsi" w:cstheme="minorHAnsi"/>
          <w:szCs w:val="22"/>
        </w:rPr>
        <w:t xml:space="preserve"> </w:t>
      </w:r>
    </w:p>
    <w:p w14:paraId="6A5BEC27" w14:textId="77777777" w:rsidR="00BE0B90" w:rsidRPr="002F4E5F" w:rsidRDefault="00BE0B90" w:rsidP="00D44ABE">
      <w:pPr>
        <w:spacing w:before="0" w:line="259" w:lineRule="auto"/>
        <w:ind w:left="708" w:firstLine="0"/>
        <w:rPr>
          <w:rFonts w:asciiTheme="minorHAnsi" w:hAnsiTheme="minorHAnsi" w:cstheme="minorHAnsi"/>
          <w:szCs w:val="22"/>
        </w:rPr>
      </w:pPr>
      <w:r w:rsidRPr="002F4E5F">
        <w:rPr>
          <w:rFonts w:asciiTheme="minorHAnsi" w:hAnsiTheme="minorHAnsi" w:cstheme="minorHAnsi"/>
          <w:szCs w:val="22"/>
        </w:rPr>
        <w:t>c) kdy se zálohuje (čas spuštění zálohy a frekvence opakování)</w:t>
      </w:r>
      <w:r w:rsidR="00E646AB">
        <w:rPr>
          <w:rFonts w:asciiTheme="minorHAnsi" w:hAnsiTheme="minorHAnsi" w:cstheme="minorHAnsi"/>
          <w:szCs w:val="22"/>
        </w:rPr>
        <w:t>,</w:t>
      </w:r>
      <w:r w:rsidRPr="002F4E5F">
        <w:rPr>
          <w:rFonts w:asciiTheme="minorHAnsi" w:hAnsiTheme="minorHAnsi" w:cstheme="minorHAnsi"/>
          <w:szCs w:val="22"/>
        </w:rPr>
        <w:t xml:space="preserve"> </w:t>
      </w:r>
    </w:p>
    <w:p w14:paraId="637F8635" w14:textId="77777777" w:rsidR="00BE0B90" w:rsidRPr="002F4E5F" w:rsidRDefault="00BE0B90" w:rsidP="00D44ABE">
      <w:pPr>
        <w:spacing w:before="0" w:line="259" w:lineRule="auto"/>
        <w:ind w:left="708" w:firstLine="0"/>
        <w:rPr>
          <w:rFonts w:asciiTheme="minorHAnsi" w:hAnsiTheme="minorHAnsi" w:cstheme="minorHAnsi"/>
          <w:szCs w:val="22"/>
        </w:rPr>
      </w:pPr>
      <w:r w:rsidRPr="002F4E5F">
        <w:rPr>
          <w:rFonts w:asciiTheme="minorHAnsi" w:hAnsiTheme="minorHAnsi" w:cstheme="minorHAnsi"/>
          <w:szCs w:val="22"/>
        </w:rPr>
        <w:t xml:space="preserve">d) typ zálohy (plná, přírůstková, </w:t>
      </w:r>
      <w:proofErr w:type="spellStart"/>
      <w:r w:rsidRPr="002F4E5F">
        <w:rPr>
          <w:rFonts w:asciiTheme="minorHAnsi" w:hAnsiTheme="minorHAnsi" w:cstheme="minorHAnsi"/>
          <w:szCs w:val="22"/>
        </w:rPr>
        <w:t>differential</w:t>
      </w:r>
      <w:proofErr w:type="spellEnd"/>
      <w:r w:rsidRPr="002F4E5F">
        <w:rPr>
          <w:rFonts w:asciiTheme="minorHAnsi" w:hAnsiTheme="minorHAnsi" w:cstheme="minorHAnsi"/>
          <w:szCs w:val="22"/>
        </w:rPr>
        <w:t xml:space="preserve"> a podobně) e) retence dat (jak dlouho budou data uložena, například dva měsíce)</w:t>
      </w:r>
      <w:r w:rsidR="00E646AB">
        <w:rPr>
          <w:rFonts w:asciiTheme="minorHAnsi" w:hAnsiTheme="minorHAnsi" w:cstheme="minorHAnsi"/>
          <w:szCs w:val="22"/>
        </w:rPr>
        <w:t>.</w:t>
      </w:r>
    </w:p>
    <w:p w14:paraId="496F0121" w14:textId="77777777" w:rsidR="00BE0B90" w:rsidRDefault="00BE0B90" w:rsidP="002F4E5F">
      <w:pPr>
        <w:spacing w:line="259" w:lineRule="auto"/>
        <w:ind w:firstLine="0"/>
        <w:rPr>
          <w:rFonts w:asciiTheme="minorHAnsi" w:hAnsiTheme="minorHAnsi" w:cstheme="minorHAnsi"/>
          <w:szCs w:val="22"/>
        </w:rPr>
      </w:pPr>
      <w:r w:rsidRPr="002F4E5F">
        <w:rPr>
          <w:rFonts w:asciiTheme="minorHAnsi" w:hAnsiTheme="minorHAnsi" w:cstheme="minorHAnsi"/>
          <w:szCs w:val="22"/>
        </w:rPr>
        <w:t xml:space="preserve">Za </w:t>
      </w:r>
      <w:proofErr w:type="spellStart"/>
      <w:r w:rsidRPr="002F4E5F">
        <w:rPr>
          <w:rFonts w:asciiTheme="minorHAnsi" w:hAnsiTheme="minorHAnsi" w:cstheme="minorHAnsi"/>
          <w:szCs w:val="22"/>
        </w:rPr>
        <w:t>backup</w:t>
      </w:r>
      <w:proofErr w:type="spellEnd"/>
      <w:r w:rsidRPr="002F4E5F">
        <w:rPr>
          <w:rFonts w:asciiTheme="minorHAnsi" w:hAnsiTheme="minorHAnsi" w:cstheme="minorHAnsi"/>
          <w:szCs w:val="22"/>
        </w:rPr>
        <w:t xml:space="preserve"> plán odpovídá dodavatel INFRA.</w:t>
      </w:r>
    </w:p>
    <w:p w14:paraId="2742219C" w14:textId="77777777" w:rsidR="0057120A" w:rsidRPr="002F4E5F" w:rsidRDefault="0057120A" w:rsidP="002F4E5F">
      <w:pPr>
        <w:spacing w:line="259" w:lineRule="auto"/>
        <w:ind w:firstLine="0"/>
        <w:rPr>
          <w:rFonts w:asciiTheme="minorHAnsi" w:hAnsiTheme="minorHAnsi" w:cstheme="minorHAnsi"/>
          <w:szCs w:val="22"/>
        </w:rPr>
      </w:pPr>
    </w:p>
    <w:p w14:paraId="428B2322" w14:textId="77777777" w:rsidR="00BE0B90" w:rsidRPr="003B145A" w:rsidRDefault="00BE0B90" w:rsidP="00F76CBD">
      <w:pPr>
        <w:pStyle w:val="Nadpis3"/>
        <w:numPr>
          <w:ilvl w:val="0"/>
          <w:numId w:val="0"/>
        </w:numPr>
        <w:ind w:left="1080" w:hanging="1080"/>
        <w:rPr>
          <w:bCs/>
        </w:rPr>
      </w:pPr>
      <w:bookmarkStart w:id="29" w:name="_Toc143755717"/>
      <w:r w:rsidRPr="00F76CBD">
        <w:rPr>
          <w:b/>
          <w:bCs/>
        </w:rPr>
        <w:t>Požadavky na bezpečnost</w:t>
      </w:r>
      <w:bookmarkEnd w:id="29"/>
      <w:r w:rsidRPr="00F76CBD">
        <w:rPr>
          <w:b/>
          <w:bCs/>
        </w:rPr>
        <w:t xml:space="preserve"> </w:t>
      </w:r>
    </w:p>
    <w:p w14:paraId="6ECFA884" w14:textId="4A91E875" w:rsidR="00BE0B90" w:rsidRPr="002F4E5F" w:rsidRDefault="00EC2BD4" w:rsidP="002F4E5F">
      <w:pPr>
        <w:spacing w:line="259" w:lineRule="auto"/>
        <w:ind w:firstLine="0"/>
        <w:rPr>
          <w:rFonts w:asciiTheme="minorHAnsi" w:hAnsiTheme="minorHAnsi" w:cstheme="minorHAnsi"/>
          <w:szCs w:val="22"/>
        </w:rPr>
      </w:pPr>
      <w:r>
        <w:rPr>
          <w:rFonts w:asciiTheme="minorHAnsi" w:hAnsiTheme="minorHAnsi" w:cstheme="minorHAnsi"/>
          <w:szCs w:val="22"/>
        </w:rPr>
        <w:t xml:space="preserve">Objednatel </w:t>
      </w:r>
      <w:r w:rsidR="001E79C1">
        <w:rPr>
          <w:rFonts w:asciiTheme="minorHAnsi" w:hAnsiTheme="minorHAnsi" w:cstheme="minorHAnsi"/>
          <w:szCs w:val="22"/>
        </w:rPr>
        <w:t>a jeho poddodavatelé</w:t>
      </w:r>
      <w:r>
        <w:rPr>
          <w:rFonts w:asciiTheme="minorHAnsi" w:hAnsiTheme="minorHAnsi" w:cstheme="minorHAnsi"/>
          <w:szCs w:val="22"/>
        </w:rPr>
        <w:t xml:space="preserve"> (včetně Dodavatele)</w:t>
      </w:r>
      <w:r w:rsidR="001E79C1">
        <w:rPr>
          <w:rFonts w:asciiTheme="minorHAnsi" w:hAnsiTheme="minorHAnsi" w:cstheme="minorHAnsi"/>
          <w:szCs w:val="22"/>
        </w:rPr>
        <w:t xml:space="preserve"> </w:t>
      </w:r>
      <w:r w:rsidR="00BE0B90" w:rsidRPr="002F4E5F">
        <w:rPr>
          <w:rFonts w:asciiTheme="minorHAnsi" w:hAnsiTheme="minorHAnsi" w:cstheme="minorHAnsi"/>
          <w:szCs w:val="22"/>
        </w:rPr>
        <w:t>se musí adekvátně řídit principy bezpečnostní politiky Ministerstva dopravy,</w:t>
      </w:r>
      <w:r w:rsidR="000971F6">
        <w:rPr>
          <w:rFonts w:asciiTheme="minorHAnsi" w:hAnsiTheme="minorHAnsi" w:cstheme="minorHAnsi"/>
          <w:szCs w:val="22"/>
        </w:rPr>
        <w:t xml:space="preserve"> </w:t>
      </w:r>
      <w:proofErr w:type="gramStart"/>
      <w:r w:rsidR="00796C01">
        <w:rPr>
          <w:rFonts w:asciiTheme="minorHAnsi" w:hAnsiTheme="minorHAnsi" w:cstheme="minorHAnsi"/>
          <w:szCs w:val="22"/>
        </w:rPr>
        <w:t>jenž</w:t>
      </w:r>
      <w:proofErr w:type="gramEnd"/>
      <w:r w:rsidR="00796C01">
        <w:rPr>
          <w:rFonts w:asciiTheme="minorHAnsi" w:hAnsiTheme="minorHAnsi" w:cstheme="minorHAnsi"/>
          <w:szCs w:val="22"/>
        </w:rPr>
        <w:t xml:space="preserve"> </w:t>
      </w:r>
      <w:r w:rsidR="000971F6">
        <w:rPr>
          <w:rFonts w:asciiTheme="minorHAnsi" w:hAnsiTheme="minorHAnsi" w:cstheme="minorHAnsi"/>
          <w:szCs w:val="22"/>
        </w:rPr>
        <w:t>jsou předány jako samostatná příloha (Aktuální AP a BPI MD</w:t>
      </w:r>
      <w:r w:rsidR="0057120A">
        <w:rPr>
          <w:rFonts w:asciiTheme="minorHAnsi" w:hAnsiTheme="minorHAnsi" w:cstheme="minorHAnsi"/>
          <w:szCs w:val="22"/>
        </w:rPr>
        <w:t xml:space="preserve">) </w:t>
      </w:r>
      <w:r w:rsidR="000971F6">
        <w:rPr>
          <w:rFonts w:asciiTheme="minorHAnsi" w:hAnsiTheme="minorHAnsi" w:cstheme="minorHAnsi"/>
          <w:szCs w:val="22"/>
        </w:rPr>
        <w:t>PP</w:t>
      </w:r>
      <w:r w:rsidR="0057120A">
        <w:rPr>
          <w:rFonts w:asciiTheme="minorHAnsi" w:hAnsiTheme="minorHAnsi" w:cstheme="minorHAnsi"/>
          <w:szCs w:val="22"/>
        </w:rPr>
        <w:t>,</w:t>
      </w:r>
      <w:r w:rsidR="00BE0B90" w:rsidRPr="002F4E5F">
        <w:rPr>
          <w:rFonts w:asciiTheme="minorHAnsi" w:hAnsiTheme="minorHAnsi" w:cstheme="minorHAnsi"/>
          <w:szCs w:val="22"/>
        </w:rPr>
        <w:t xml:space="preserve"> konkrétně pak přílohou</w:t>
      </w:r>
      <w:r w:rsidR="00796C01">
        <w:rPr>
          <w:rFonts w:asciiTheme="minorHAnsi" w:hAnsiTheme="minorHAnsi" w:cstheme="minorHAnsi"/>
          <w:szCs w:val="22"/>
        </w:rPr>
        <w:t xml:space="preserve"> BPI 04</w:t>
      </w:r>
      <w:r w:rsidR="00BE0B90" w:rsidRPr="002F4E5F">
        <w:rPr>
          <w:rFonts w:asciiTheme="minorHAnsi" w:hAnsiTheme="minorHAnsi" w:cstheme="minorHAnsi"/>
          <w:szCs w:val="22"/>
        </w:rPr>
        <w:t xml:space="preserve"> – Pravidla pro provozovatele IS. Systém IFS9 musí naplnit požadavky vyplývající ze zákona č. 181/2014 Sb. o kybernetické bezpečnosti pro významné informační systémy (VIS).</w:t>
      </w:r>
    </w:p>
    <w:p w14:paraId="2F80AFA3" w14:textId="77777777" w:rsidR="00BE0B90" w:rsidRDefault="00BE0B90" w:rsidP="002F4E5F">
      <w:pPr>
        <w:rPr>
          <w:rFonts w:cs="Calibri"/>
        </w:rPr>
      </w:pPr>
    </w:p>
    <w:p w14:paraId="5793811E" w14:textId="331AF1CC" w:rsidR="00F056C8" w:rsidRDefault="00F056C8">
      <w:pPr>
        <w:spacing w:before="0"/>
        <w:ind w:firstLine="0"/>
        <w:jc w:val="left"/>
        <w:rPr>
          <w:rFonts w:cs="Calibri"/>
        </w:rPr>
      </w:pPr>
      <w:r>
        <w:rPr>
          <w:rFonts w:cs="Calibri"/>
        </w:rPr>
        <w:br w:type="page"/>
      </w:r>
    </w:p>
    <w:p w14:paraId="50CD44F2" w14:textId="0685B5A7" w:rsidR="000F603C" w:rsidRPr="00561F3C" w:rsidRDefault="000F603C" w:rsidP="00EC2BD4">
      <w:pPr>
        <w:pStyle w:val="Nadpis2"/>
      </w:pPr>
      <w:bookmarkStart w:id="30" w:name="_Toc143755719"/>
      <w:r w:rsidRPr="00561F3C">
        <w:lastRenderedPageBreak/>
        <w:t>Služba Exitu a předání</w:t>
      </w:r>
      <w:bookmarkEnd w:id="30"/>
    </w:p>
    <w:p w14:paraId="6DDAEB14" w14:textId="77777777" w:rsidR="000F603C" w:rsidRPr="00561F3C" w:rsidRDefault="000F603C" w:rsidP="000F603C">
      <w:pPr>
        <w:rPr>
          <w:rFonts w:asciiTheme="minorHAnsi" w:hAnsiTheme="minorHAnsi" w:cstheme="minorHAnsi"/>
          <w:b/>
          <w:szCs w:val="22"/>
        </w:rPr>
      </w:pPr>
    </w:p>
    <w:p w14:paraId="02793F14" w14:textId="31D278EA" w:rsidR="000F603C" w:rsidRPr="00561F3C" w:rsidRDefault="000F603C" w:rsidP="00A40360">
      <w:pPr>
        <w:pStyle w:val="Nadpis3"/>
        <w:numPr>
          <w:ilvl w:val="0"/>
          <w:numId w:val="20"/>
        </w:numPr>
        <w:rPr>
          <w:b/>
          <w:bCs/>
        </w:rPr>
      </w:pPr>
      <w:bookmarkStart w:id="31" w:name="_Toc143755720"/>
      <w:r w:rsidRPr="00561F3C">
        <w:rPr>
          <w:b/>
          <w:bCs/>
        </w:rPr>
        <w:t>Služba exitu</w:t>
      </w:r>
      <w:bookmarkEnd w:id="31"/>
    </w:p>
    <w:p w14:paraId="00758975" w14:textId="77777777" w:rsidR="000F603C" w:rsidRPr="00561F3C" w:rsidRDefault="000F603C" w:rsidP="00A40360">
      <w:pPr>
        <w:numPr>
          <w:ilvl w:val="1"/>
          <w:numId w:val="20"/>
        </w:numPr>
        <w:spacing w:before="0" w:after="120" w:line="276" w:lineRule="auto"/>
        <w:ind w:left="709" w:hanging="709"/>
        <w:rPr>
          <w:rFonts w:asciiTheme="minorHAnsi" w:hAnsiTheme="minorHAnsi" w:cstheme="minorHAnsi"/>
          <w:szCs w:val="22"/>
        </w:rPr>
      </w:pPr>
      <w:r w:rsidRPr="00561F3C">
        <w:rPr>
          <w:rFonts w:asciiTheme="minorHAnsi" w:hAnsiTheme="minorHAnsi" w:cstheme="minorHAnsi"/>
          <w:szCs w:val="22"/>
        </w:rPr>
        <w:t>Službou exitu tak, jak je vymezena v KL007</w:t>
      </w:r>
      <w:r w:rsidR="002D3485" w:rsidRPr="00561F3C">
        <w:rPr>
          <w:rFonts w:asciiTheme="minorHAnsi" w:hAnsiTheme="minorHAnsi" w:cstheme="minorHAnsi"/>
          <w:szCs w:val="22"/>
        </w:rPr>
        <w:t xml:space="preserve"> (dále též „Služba exitu“)</w:t>
      </w:r>
      <w:r w:rsidRPr="00561F3C">
        <w:rPr>
          <w:rFonts w:asciiTheme="minorHAnsi" w:hAnsiTheme="minorHAnsi" w:cstheme="minorHAnsi"/>
          <w:szCs w:val="22"/>
        </w:rPr>
        <w:t xml:space="preserve">, se rozumí poskytnutí veškeré potřebné součinnosti, dokumentace a informací, účastnění se jednání s Objednatelem a popřípadě třetími osobami za účelem plynulého a řádného převedení všech činností spojených s poskytováním </w:t>
      </w:r>
      <w:r w:rsidR="002D3485" w:rsidRPr="00561F3C">
        <w:rPr>
          <w:rFonts w:asciiTheme="minorHAnsi" w:hAnsiTheme="minorHAnsi" w:cstheme="minorHAnsi"/>
          <w:szCs w:val="22"/>
        </w:rPr>
        <w:t>s</w:t>
      </w:r>
      <w:r w:rsidRPr="00561F3C">
        <w:rPr>
          <w:rFonts w:asciiTheme="minorHAnsi" w:hAnsiTheme="minorHAnsi" w:cstheme="minorHAnsi"/>
          <w:szCs w:val="22"/>
        </w:rPr>
        <w:t xml:space="preserve">lužeb na Objednatele a/nebo nového dodavatele </w:t>
      </w:r>
      <w:r w:rsidR="001D4B27" w:rsidRPr="00561F3C">
        <w:rPr>
          <w:rFonts w:asciiTheme="minorHAnsi" w:hAnsiTheme="minorHAnsi" w:cstheme="minorHAnsi"/>
          <w:szCs w:val="22"/>
        </w:rPr>
        <w:t xml:space="preserve">služeb ekonomického informačního systému Objednatele </w:t>
      </w:r>
      <w:r w:rsidR="00EB25DC" w:rsidRPr="00561F3C">
        <w:rPr>
          <w:rFonts w:asciiTheme="minorHAnsi" w:hAnsiTheme="minorHAnsi" w:cstheme="minorHAnsi"/>
          <w:szCs w:val="22"/>
        </w:rPr>
        <w:t xml:space="preserve">(dále též „nový dodavatel“) </w:t>
      </w:r>
      <w:r w:rsidRPr="00561F3C">
        <w:rPr>
          <w:rFonts w:asciiTheme="minorHAnsi" w:hAnsiTheme="minorHAnsi" w:cstheme="minorHAnsi"/>
          <w:szCs w:val="22"/>
        </w:rPr>
        <w:t xml:space="preserve">tak, jak je uvedeno níže v této </w:t>
      </w:r>
      <w:r w:rsidR="002D3485" w:rsidRPr="00561F3C">
        <w:rPr>
          <w:rFonts w:asciiTheme="minorHAnsi" w:hAnsiTheme="minorHAnsi" w:cstheme="minorHAnsi"/>
          <w:szCs w:val="22"/>
        </w:rPr>
        <w:t>p</w:t>
      </w:r>
      <w:r w:rsidRPr="00561F3C">
        <w:rPr>
          <w:rFonts w:asciiTheme="minorHAnsi" w:hAnsiTheme="minorHAnsi" w:cstheme="minorHAnsi"/>
          <w:szCs w:val="22"/>
        </w:rPr>
        <w:t>říloze.</w:t>
      </w:r>
    </w:p>
    <w:p w14:paraId="382700E8" w14:textId="30049366" w:rsidR="000F603C" w:rsidRPr="00561F3C" w:rsidRDefault="000F603C" w:rsidP="00A40360">
      <w:pPr>
        <w:numPr>
          <w:ilvl w:val="1"/>
          <w:numId w:val="20"/>
        </w:numPr>
        <w:spacing w:before="0" w:after="120" w:line="276" w:lineRule="auto"/>
        <w:ind w:left="709" w:hanging="709"/>
        <w:rPr>
          <w:rFonts w:asciiTheme="minorHAnsi" w:hAnsiTheme="minorHAnsi" w:cstheme="minorHAnsi"/>
          <w:szCs w:val="22"/>
        </w:rPr>
      </w:pPr>
      <w:r w:rsidRPr="00561F3C">
        <w:rPr>
          <w:rFonts w:asciiTheme="minorHAnsi" w:hAnsiTheme="minorHAnsi" w:cstheme="minorHAnsi"/>
          <w:szCs w:val="22"/>
        </w:rPr>
        <w:t xml:space="preserve">Cílem Služby exitu je převést veškeré činnosti, </w:t>
      </w:r>
      <w:r w:rsidR="00EB25DC" w:rsidRPr="00561F3C">
        <w:rPr>
          <w:rFonts w:asciiTheme="minorHAnsi" w:hAnsiTheme="minorHAnsi" w:cstheme="minorHAnsi"/>
          <w:szCs w:val="22"/>
        </w:rPr>
        <w:t xml:space="preserve">nebo jejich části požadované Objednatelem, </w:t>
      </w:r>
      <w:r w:rsidRPr="00561F3C">
        <w:rPr>
          <w:rFonts w:asciiTheme="minorHAnsi" w:hAnsiTheme="minorHAnsi" w:cstheme="minorHAnsi"/>
          <w:szCs w:val="22"/>
        </w:rPr>
        <w:t xml:space="preserve">které jsou předmětem </w:t>
      </w:r>
      <w:r w:rsidR="002322E1" w:rsidRPr="00561F3C">
        <w:rPr>
          <w:rFonts w:asciiTheme="minorHAnsi" w:hAnsiTheme="minorHAnsi" w:cstheme="minorHAnsi"/>
          <w:szCs w:val="22"/>
        </w:rPr>
        <w:t xml:space="preserve">plnění na základě </w:t>
      </w:r>
      <w:r w:rsidRPr="00561F3C">
        <w:rPr>
          <w:rFonts w:asciiTheme="minorHAnsi" w:hAnsiTheme="minorHAnsi" w:cstheme="minorHAnsi"/>
          <w:szCs w:val="22"/>
        </w:rPr>
        <w:t>objednávky podle tohoto písemného pokynu</w:t>
      </w:r>
      <w:r w:rsidR="002322E1" w:rsidRPr="00561F3C">
        <w:rPr>
          <w:rFonts w:asciiTheme="minorHAnsi" w:hAnsiTheme="minorHAnsi" w:cstheme="minorHAnsi"/>
          <w:szCs w:val="22"/>
        </w:rPr>
        <w:t xml:space="preserve"> (dále též „Plnění“)</w:t>
      </w:r>
      <w:r w:rsidRPr="00561F3C">
        <w:rPr>
          <w:rFonts w:asciiTheme="minorHAnsi" w:hAnsiTheme="minorHAnsi" w:cstheme="minorHAnsi"/>
          <w:szCs w:val="22"/>
        </w:rPr>
        <w:t xml:space="preserve">, umožnit převod a další užívání zpracovávaných dat, a zajištění plynulého přechodu na nový </w:t>
      </w:r>
      <w:r w:rsidR="00EB25DC" w:rsidRPr="00561F3C">
        <w:rPr>
          <w:rFonts w:asciiTheme="minorHAnsi" w:hAnsiTheme="minorHAnsi" w:cstheme="minorHAnsi"/>
          <w:szCs w:val="22"/>
        </w:rPr>
        <w:t xml:space="preserve">ekonomický </w:t>
      </w:r>
      <w:r w:rsidRPr="00561F3C">
        <w:rPr>
          <w:rFonts w:asciiTheme="minorHAnsi" w:hAnsiTheme="minorHAnsi" w:cstheme="minorHAnsi"/>
          <w:szCs w:val="22"/>
        </w:rPr>
        <w:t xml:space="preserve">informační systém nebo rezortní řešení zajišťující stávajícím </w:t>
      </w:r>
      <w:r w:rsidR="001D4B27" w:rsidRPr="00561F3C">
        <w:rPr>
          <w:rFonts w:asciiTheme="minorHAnsi" w:hAnsiTheme="minorHAnsi" w:cstheme="minorHAnsi"/>
          <w:szCs w:val="22"/>
        </w:rPr>
        <w:t xml:space="preserve">Poskytovatelem </w:t>
      </w:r>
      <w:r w:rsidRPr="00561F3C">
        <w:rPr>
          <w:rFonts w:asciiTheme="minorHAnsi" w:hAnsiTheme="minorHAnsi" w:cstheme="minorHAnsi"/>
          <w:szCs w:val="22"/>
        </w:rPr>
        <w:t xml:space="preserve">a/nebo novým dodavatelem bez omezení činností Objednatele. Služba exitu se týká převodu </w:t>
      </w:r>
      <w:r w:rsidR="002D3485" w:rsidRPr="00561F3C">
        <w:rPr>
          <w:rFonts w:asciiTheme="minorHAnsi" w:hAnsiTheme="minorHAnsi" w:cstheme="minorHAnsi"/>
          <w:szCs w:val="22"/>
        </w:rPr>
        <w:t xml:space="preserve">dat a </w:t>
      </w:r>
      <w:r w:rsidRPr="00561F3C">
        <w:rPr>
          <w:rFonts w:asciiTheme="minorHAnsi" w:hAnsiTheme="minorHAnsi" w:cstheme="minorHAnsi"/>
          <w:szCs w:val="22"/>
        </w:rPr>
        <w:t xml:space="preserve">služeb nebo jejich části na nového dodavatele při skončení účinnosti objednávky </w:t>
      </w:r>
      <w:r w:rsidR="002322E1" w:rsidRPr="00561F3C">
        <w:rPr>
          <w:rFonts w:asciiTheme="minorHAnsi" w:hAnsiTheme="minorHAnsi" w:cstheme="minorHAnsi"/>
          <w:szCs w:val="22"/>
        </w:rPr>
        <w:t xml:space="preserve">podle tohoto písemného pokynu </w:t>
      </w:r>
      <w:r w:rsidRPr="00561F3C">
        <w:rPr>
          <w:rFonts w:asciiTheme="minorHAnsi" w:hAnsiTheme="minorHAnsi" w:cstheme="minorHAnsi"/>
          <w:szCs w:val="22"/>
        </w:rPr>
        <w:t>nebo</w:t>
      </w:r>
      <w:r w:rsidR="00FB0C1C">
        <w:rPr>
          <w:rFonts w:asciiTheme="minorHAnsi" w:hAnsiTheme="minorHAnsi" w:cstheme="minorHAnsi"/>
          <w:szCs w:val="22"/>
        </w:rPr>
        <w:t xml:space="preserve"> na zákla</w:t>
      </w:r>
      <w:r w:rsidR="002E0349">
        <w:rPr>
          <w:rFonts w:asciiTheme="minorHAnsi" w:hAnsiTheme="minorHAnsi" w:cstheme="minorHAnsi"/>
          <w:szCs w:val="22"/>
        </w:rPr>
        <w:t xml:space="preserve">dě písemné </w:t>
      </w:r>
      <w:r w:rsidR="000877FA">
        <w:rPr>
          <w:rFonts w:asciiTheme="minorHAnsi" w:hAnsiTheme="minorHAnsi" w:cstheme="minorHAnsi"/>
          <w:szCs w:val="22"/>
        </w:rPr>
        <w:t xml:space="preserve">výzvy </w:t>
      </w:r>
      <w:r w:rsidR="008F47A7">
        <w:rPr>
          <w:rFonts w:asciiTheme="minorHAnsi" w:hAnsiTheme="minorHAnsi" w:cstheme="minorHAnsi"/>
          <w:szCs w:val="22"/>
        </w:rPr>
        <w:t>„</w:t>
      </w:r>
      <w:r w:rsidR="008F47A7" w:rsidRPr="00561F3C">
        <w:rPr>
          <w:rFonts w:asciiTheme="minorHAnsi" w:hAnsiTheme="minorHAnsi" w:cstheme="minorHAnsi"/>
          <w:b/>
          <w:bCs/>
          <w:szCs w:val="22"/>
        </w:rPr>
        <w:t>Zadání exitového požadavku</w:t>
      </w:r>
      <w:r w:rsidR="008F47A7">
        <w:rPr>
          <w:rFonts w:asciiTheme="minorHAnsi" w:hAnsiTheme="minorHAnsi" w:cstheme="minorHAnsi"/>
          <w:szCs w:val="22"/>
        </w:rPr>
        <w:t>“</w:t>
      </w:r>
      <w:r w:rsidR="004C0931">
        <w:rPr>
          <w:rFonts w:asciiTheme="minorHAnsi" w:hAnsiTheme="minorHAnsi" w:cstheme="minorHAnsi"/>
          <w:szCs w:val="22"/>
        </w:rPr>
        <w:t xml:space="preserve"> </w:t>
      </w:r>
      <w:r w:rsidR="000877FA">
        <w:rPr>
          <w:rFonts w:asciiTheme="minorHAnsi" w:hAnsiTheme="minorHAnsi" w:cstheme="minorHAnsi"/>
          <w:szCs w:val="22"/>
        </w:rPr>
        <w:t>ze strany objednatele</w:t>
      </w:r>
      <w:r w:rsidR="007260BB">
        <w:rPr>
          <w:rFonts w:asciiTheme="minorHAnsi" w:hAnsiTheme="minorHAnsi" w:cstheme="minorHAnsi"/>
          <w:szCs w:val="22"/>
        </w:rPr>
        <w:t>.</w:t>
      </w:r>
      <w:r w:rsidR="00A00586">
        <w:rPr>
          <w:rFonts w:asciiTheme="minorHAnsi" w:hAnsiTheme="minorHAnsi" w:cstheme="minorHAnsi"/>
          <w:szCs w:val="22"/>
        </w:rPr>
        <w:t xml:space="preserve"> </w:t>
      </w:r>
      <w:r w:rsidR="007260BB">
        <w:rPr>
          <w:rFonts w:asciiTheme="minorHAnsi" w:hAnsiTheme="minorHAnsi" w:cstheme="minorHAnsi"/>
          <w:szCs w:val="22"/>
        </w:rPr>
        <w:t>P</w:t>
      </w:r>
      <w:r w:rsidR="001A0183">
        <w:rPr>
          <w:rFonts w:asciiTheme="minorHAnsi" w:hAnsiTheme="minorHAnsi" w:cstheme="minorHAnsi"/>
          <w:szCs w:val="22"/>
        </w:rPr>
        <w:t xml:space="preserve">ři </w:t>
      </w:r>
      <w:r w:rsidR="00AA1B46">
        <w:rPr>
          <w:rFonts w:asciiTheme="minorHAnsi" w:hAnsiTheme="minorHAnsi" w:cstheme="minorHAnsi"/>
          <w:szCs w:val="22"/>
        </w:rPr>
        <w:t>poskytování těchto služeb</w:t>
      </w:r>
      <w:r w:rsidR="00B73603">
        <w:rPr>
          <w:rFonts w:asciiTheme="minorHAnsi" w:hAnsiTheme="minorHAnsi" w:cstheme="minorHAnsi"/>
          <w:szCs w:val="22"/>
        </w:rPr>
        <w:t xml:space="preserve"> bude v rámci </w:t>
      </w:r>
      <w:r w:rsidR="00A97236">
        <w:rPr>
          <w:rFonts w:asciiTheme="minorHAnsi" w:hAnsiTheme="minorHAnsi" w:cstheme="minorHAnsi"/>
          <w:szCs w:val="22"/>
        </w:rPr>
        <w:t>Exitového plánu</w:t>
      </w:r>
      <w:r w:rsidR="00B73603">
        <w:rPr>
          <w:rFonts w:asciiTheme="minorHAnsi" w:hAnsiTheme="minorHAnsi" w:cstheme="minorHAnsi"/>
          <w:szCs w:val="22"/>
        </w:rPr>
        <w:t xml:space="preserve"> a harmonogramu zaplánováno a oboustranně odsouhla</w:t>
      </w:r>
      <w:r w:rsidR="008A16D7">
        <w:rPr>
          <w:rFonts w:asciiTheme="minorHAnsi" w:hAnsiTheme="minorHAnsi" w:cstheme="minorHAnsi"/>
          <w:szCs w:val="22"/>
        </w:rPr>
        <w:t>seno</w:t>
      </w:r>
      <w:r w:rsidRPr="00561F3C">
        <w:rPr>
          <w:rFonts w:asciiTheme="minorHAnsi" w:hAnsiTheme="minorHAnsi" w:cstheme="minorHAnsi"/>
          <w:szCs w:val="22"/>
        </w:rPr>
        <w:t xml:space="preserve"> ukončení některých </w:t>
      </w:r>
      <w:r w:rsidR="008A16D7">
        <w:rPr>
          <w:rFonts w:asciiTheme="minorHAnsi" w:hAnsiTheme="minorHAnsi" w:cstheme="minorHAnsi"/>
          <w:szCs w:val="22"/>
        </w:rPr>
        <w:t xml:space="preserve">jiných </w:t>
      </w:r>
      <w:proofErr w:type="gramStart"/>
      <w:r w:rsidRPr="00561F3C">
        <w:rPr>
          <w:rFonts w:asciiTheme="minorHAnsi" w:hAnsiTheme="minorHAnsi" w:cstheme="minorHAnsi"/>
          <w:szCs w:val="22"/>
        </w:rPr>
        <w:t xml:space="preserve">služeb </w:t>
      </w:r>
      <w:r w:rsidR="008A16D7">
        <w:rPr>
          <w:rFonts w:asciiTheme="minorHAnsi" w:hAnsiTheme="minorHAnsi" w:cstheme="minorHAnsi"/>
          <w:szCs w:val="22"/>
        </w:rPr>
        <w:t xml:space="preserve"> poskytovaných</w:t>
      </w:r>
      <w:proofErr w:type="gramEnd"/>
      <w:r w:rsidR="008A16D7">
        <w:rPr>
          <w:rFonts w:asciiTheme="minorHAnsi" w:hAnsiTheme="minorHAnsi" w:cstheme="minorHAnsi"/>
          <w:szCs w:val="22"/>
        </w:rPr>
        <w:t xml:space="preserve"> v rámci </w:t>
      </w:r>
      <w:r w:rsidRPr="00561F3C">
        <w:rPr>
          <w:rFonts w:asciiTheme="minorHAnsi" w:hAnsiTheme="minorHAnsi" w:cstheme="minorHAnsi"/>
          <w:szCs w:val="22"/>
        </w:rPr>
        <w:t xml:space="preserve">objednávky podle tohoto písemného pokynu. Výsledkem Služby exitu bude, že případný nový dodavatel zahájí svoji činnost poskytování </w:t>
      </w:r>
      <w:r w:rsidR="002322E1" w:rsidRPr="00561F3C">
        <w:rPr>
          <w:rFonts w:asciiTheme="minorHAnsi" w:hAnsiTheme="minorHAnsi" w:cstheme="minorHAnsi"/>
          <w:szCs w:val="22"/>
        </w:rPr>
        <w:t>služeb, nebo jejich části požadované Objednatelem,</w:t>
      </w:r>
      <w:r w:rsidRPr="00561F3C">
        <w:rPr>
          <w:rFonts w:asciiTheme="minorHAnsi" w:hAnsiTheme="minorHAnsi" w:cstheme="minorHAnsi"/>
          <w:szCs w:val="22"/>
        </w:rPr>
        <w:t xml:space="preserve"> po stávajícím </w:t>
      </w:r>
      <w:r w:rsidR="001D4B27" w:rsidRPr="00561F3C">
        <w:rPr>
          <w:rFonts w:asciiTheme="minorHAnsi" w:hAnsiTheme="minorHAnsi" w:cstheme="minorHAnsi"/>
          <w:szCs w:val="22"/>
        </w:rPr>
        <w:t>Poskytovateli</w:t>
      </w:r>
      <w:r w:rsidRPr="00561F3C">
        <w:rPr>
          <w:rFonts w:asciiTheme="minorHAnsi" w:hAnsiTheme="minorHAnsi" w:cstheme="minorHAnsi"/>
          <w:szCs w:val="22"/>
        </w:rPr>
        <w:t xml:space="preserve">. Pro úspěšnost Služby exitu je esenciální součinnost </w:t>
      </w:r>
      <w:r w:rsidR="001D4B27" w:rsidRPr="00561F3C">
        <w:rPr>
          <w:rFonts w:asciiTheme="minorHAnsi" w:hAnsiTheme="minorHAnsi" w:cstheme="minorHAnsi"/>
          <w:szCs w:val="22"/>
        </w:rPr>
        <w:t>Poskytovatele</w:t>
      </w:r>
      <w:r w:rsidRPr="00561F3C">
        <w:rPr>
          <w:rFonts w:asciiTheme="minorHAnsi" w:hAnsiTheme="minorHAnsi" w:cstheme="minorHAnsi"/>
          <w:szCs w:val="22"/>
        </w:rPr>
        <w:t>.</w:t>
      </w:r>
    </w:p>
    <w:p w14:paraId="6F9E75E2" w14:textId="77777777" w:rsidR="000F603C" w:rsidRPr="00561F3C" w:rsidRDefault="000F603C" w:rsidP="00A40360">
      <w:pPr>
        <w:numPr>
          <w:ilvl w:val="1"/>
          <w:numId w:val="20"/>
        </w:numPr>
        <w:spacing w:before="0" w:after="120" w:line="276" w:lineRule="auto"/>
        <w:ind w:left="709" w:hanging="709"/>
        <w:rPr>
          <w:rFonts w:asciiTheme="minorHAnsi" w:hAnsiTheme="minorHAnsi" w:cstheme="minorHAnsi"/>
          <w:szCs w:val="22"/>
        </w:rPr>
      </w:pPr>
      <w:r w:rsidRPr="00561F3C">
        <w:rPr>
          <w:rFonts w:asciiTheme="minorHAnsi" w:hAnsiTheme="minorHAnsi" w:cstheme="minorHAnsi"/>
          <w:szCs w:val="22"/>
        </w:rPr>
        <w:t xml:space="preserve">Služby exitu zahrnují zejména: </w:t>
      </w:r>
    </w:p>
    <w:p w14:paraId="2D1D47ED" w14:textId="77777777" w:rsidR="000F603C" w:rsidRPr="00561F3C" w:rsidRDefault="000F603C" w:rsidP="00A40360">
      <w:pPr>
        <w:numPr>
          <w:ilvl w:val="2"/>
          <w:numId w:val="20"/>
        </w:numPr>
        <w:spacing w:before="0" w:after="120" w:line="276" w:lineRule="auto"/>
        <w:ind w:left="1418" w:hanging="709"/>
        <w:rPr>
          <w:rFonts w:asciiTheme="minorHAnsi" w:hAnsiTheme="minorHAnsi" w:cstheme="minorHAnsi"/>
          <w:szCs w:val="22"/>
        </w:rPr>
      </w:pPr>
      <w:r w:rsidRPr="00561F3C">
        <w:rPr>
          <w:rFonts w:asciiTheme="minorHAnsi" w:hAnsiTheme="minorHAnsi" w:cstheme="minorHAnsi"/>
          <w:szCs w:val="22"/>
        </w:rPr>
        <w:t>účast na jednáních s Objednatelem a popřípadě třetími osobami za účelem plynulého a řádného převedení všech činností spojených s poskytováním Plnění;</w:t>
      </w:r>
    </w:p>
    <w:p w14:paraId="575D2D6E" w14:textId="34798276" w:rsidR="000F603C" w:rsidRPr="00561F3C" w:rsidRDefault="000F603C" w:rsidP="00A40360">
      <w:pPr>
        <w:numPr>
          <w:ilvl w:val="2"/>
          <w:numId w:val="20"/>
        </w:numPr>
        <w:spacing w:before="0" w:after="120" w:line="276" w:lineRule="auto"/>
        <w:ind w:left="1418" w:hanging="709"/>
        <w:rPr>
          <w:rFonts w:asciiTheme="minorHAnsi" w:hAnsiTheme="minorHAnsi" w:cstheme="minorHAnsi"/>
          <w:szCs w:val="22"/>
        </w:rPr>
      </w:pPr>
      <w:r w:rsidRPr="00561F3C">
        <w:rPr>
          <w:rFonts w:asciiTheme="minorHAnsi" w:hAnsiTheme="minorHAnsi" w:cstheme="minorHAnsi"/>
          <w:szCs w:val="22"/>
        </w:rPr>
        <w:t>provedení analýzy a vypracování dokumentace vymezující postup provedení Služeb exitu</w:t>
      </w:r>
      <w:r w:rsidR="009B3D75">
        <w:rPr>
          <w:rFonts w:asciiTheme="minorHAnsi" w:hAnsiTheme="minorHAnsi" w:cstheme="minorHAnsi"/>
          <w:szCs w:val="22"/>
        </w:rPr>
        <w:t xml:space="preserve"> včetně </w:t>
      </w:r>
      <w:r w:rsidR="00285399">
        <w:rPr>
          <w:rFonts w:asciiTheme="minorHAnsi" w:hAnsiTheme="minorHAnsi" w:cstheme="minorHAnsi"/>
          <w:szCs w:val="22"/>
        </w:rPr>
        <w:t xml:space="preserve">návrhu </w:t>
      </w:r>
      <w:r w:rsidR="009B3D75">
        <w:rPr>
          <w:rFonts w:asciiTheme="minorHAnsi" w:hAnsiTheme="minorHAnsi" w:cstheme="minorHAnsi"/>
          <w:szCs w:val="22"/>
        </w:rPr>
        <w:t>harmonogramu</w:t>
      </w:r>
      <w:r w:rsidRPr="00561F3C">
        <w:rPr>
          <w:rFonts w:asciiTheme="minorHAnsi" w:hAnsiTheme="minorHAnsi" w:cstheme="minorHAnsi"/>
          <w:szCs w:val="22"/>
        </w:rPr>
        <w:t xml:space="preserve"> (dále jen „</w:t>
      </w:r>
      <w:r w:rsidRPr="00561F3C">
        <w:rPr>
          <w:rFonts w:asciiTheme="minorHAnsi" w:hAnsiTheme="minorHAnsi" w:cstheme="minorHAnsi"/>
          <w:b/>
          <w:szCs w:val="22"/>
        </w:rPr>
        <w:t>Exitový plán</w:t>
      </w:r>
      <w:r w:rsidRPr="00561F3C">
        <w:rPr>
          <w:rFonts w:asciiTheme="minorHAnsi" w:hAnsiTheme="minorHAnsi" w:cstheme="minorHAnsi"/>
          <w:szCs w:val="22"/>
        </w:rPr>
        <w:t>“);</w:t>
      </w:r>
    </w:p>
    <w:p w14:paraId="2CA4C91A" w14:textId="77777777" w:rsidR="000F603C" w:rsidRPr="00561F3C" w:rsidRDefault="000F603C" w:rsidP="00A40360">
      <w:pPr>
        <w:numPr>
          <w:ilvl w:val="2"/>
          <w:numId w:val="20"/>
        </w:numPr>
        <w:spacing w:before="0" w:after="120" w:line="276" w:lineRule="auto"/>
        <w:ind w:left="1418" w:hanging="709"/>
        <w:rPr>
          <w:rFonts w:asciiTheme="minorHAnsi" w:hAnsiTheme="minorHAnsi" w:cstheme="minorHAnsi"/>
          <w:szCs w:val="22"/>
        </w:rPr>
      </w:pPr>
      <w:r w:rsidRPr="00561F3C">
        <w:rPr>
          <w:rFonts w:asciiTheme="minorHAnsi" w:hAnsiTheme="minorHAnsi" w:cstheme="minorHAnsi"/>
          <w:szCs w:val="22"/>
        </w:rPr>
        <w:t xml:space="preserve">poskytnutí plnění (součinnost, dokumentace, informace aj.) nezbytných k realizaci tohoto Exitového plánu za přiměřeného použití vhodných ustanovení této </w:t>
      </w:r>
      <w:r w:rsidR="006B5895" w:rsidRPr="00561F3C">
        <w:rPr>
          <w:rFonts w:asciiTheme="minorHAnsi" w:hAnsiTheme="minorHAnsi" w:cstheme="minorHAnsi"/>
          <w:szCs w:val="22"/>
        </w:rPr>
        <w:t>p</w:t>
      </w:r>
      <w:r w:rsidRPr="00561F3C">
        <w:rPr>
          <w:rFonts w:asciiTheme="minorHAnsi" w:hAnsiTheme="minorHAnsi" w:cstheme="minorHAnsi"/>
          <w:szCs w:val="22"/>
        </w:rPr>
        <w:t>řílohy či Smlouvy, a to včetně čištění a exportu dat způsobem umožňujícím jejich vložení do systémů navazujících, a to dle specifikace Objednatele nebo jím pověřené osoby;</w:t>
      </w:r>
    </w:p>
    <w:p w14:paraId="48C3B2C0" w14:textId="77777777" w:rsidR="000F603C" w:rsidRPr="00561F3C" w:rsidRDefault="000F603C" w:rsidP="00A40360">
      <w:pPr>
        <w:numPr>
          <w:ilvl w:val="2"/>
          <w:numId w:val="20"/>
        </w:numPr>
        <w:spacing w:before="0" w:after="120" w:line="276" w:lineRule="auto"/>
        <w:ind w:left="1418" w:hanging="709"/>
        <w:rPr>
          <w:rFonts w:asciiTheme="minorHAnsi" w:hAnsiTheme="minorHAnsi" w:cstheme="minorHAnsi"/>
          <w:szCs w:val="22"/>
        </w:rPr>
      </w:pPr>
      <w:r w:rsidRPr="00561F3C">
        <w:rPr>
          <w:rFonts w:asciiTheme="minorHAnsi" w:hAnsiTheme="minorHAnsi" w:cstheme="minorHAnsi"/>
          <w:szCs w:val="22"/>
        </w:rPr>
        <w:t>poskytnutí veškeré dokumentace k provozovanému systému IFS, včetně všech komentářů a připomínek – v případě změny IFS bude součástí poskytnuté technické dokumentace dle tohoto ustanovení i veškerá technická dokumentace ke každé změně IFS</w:t>
      </w:r>
      <w:r w:rsidR="002D3485" w:rsidRPr="00561F3C">
        <w:rPr>
          <w:rFonts w:asciiTheme="minorHAnsi" w:hAnsiTheme="minorHAnsi" w:cstheme="minorHAnsi"/>
          <w:szCs w:val="22"/>
        </w:rPr>
        <w:t xml:space="preserve"> podle objednávky na základě tohoto písemného pokynu nebo jiné objednávky rozvoje IFS realizované v době objednávky podle tohoto písemného pokynu</w:t>
      </w:r>
      <w:r w:rsidRPr="00561F3C">
        <w:rPr>
          <w:rFonts w:asciiTheme="minorHAnsi" w:hAnsiTheme="minorHAnsi" w:cstheme="minorHAnsi"/>
          <w:szCs w:val="22"/>
        </w:rPr>
        <w:t xml:space="preserve">, či bude technická dokumentace nahrazena aktuální, aktualizovanou kompletní technickou dokumentací, obsahující provedené změny </w:t>
      </w:r>
      <w:r w:rsidR="002D3485" w:rsidRPr="00561F3C">
        <w:rPr>
          <w:rFonts w:asciiTheme="minorHAnsi" w:hAnsiTheme="minorHAnsi" w:cstheme="minorHAnsi"/>
          <w:szCs w:val="22"/>
        </w:rPr>
        <w:t>IFS</w:t>
      </w:r>
      <w:r w:rsidRPr="00561F3C">
        <w:rPr>
          <w:rFonts w:asciiTheme="minorHAnsi" w:hAnsiTheme="minorHAnsi" w:cstheme="minorHAnsi"/>
          <w:szCs w:val="22"/>
        </w:rPr>
        <w:t>;</w:t>
      </w:r>
    </w:p>
    <w:p w14:paraId="16AD5475" w14:textId="77777777" w:rsidR="000F603C" w:rsidRPr="00561F3C" w:rsidRDefault="000F603C" w:rsidP="00A40360">
      <w:pPr>
        <w:numPr>
          <w:ilvl w:val="2"/>
          <w:numId w:val="20"/>
        </w:numPr>
        <w:spacing w:before="0" w:after="120" w:line="276" w:lineRule="auto"/>
        <w:ind w:left="1418" w:hanging="709"/>
        <w:rPr>
          <w:rFonts w:asciiTheme="minorHAnsi" w:hAnsiTheme="minorHAnsi" w:cstheme="minorHAnsi"/>
          <w:szCs w:val="22"/>
        </w:rPr>
      </w:pPr>
      <w:r w:rsidRPr="00561F3C">
        <w:rPr>
          <w:rFonts w:asciiTheme="minorHAnsi" w:hAnsiTheme="minorHAnsi" w:cstheme="minorHAnsi"/>
          <w:szCs w:val="22"/>
        </w:rPr>
        <w:t xml:space="preserve">na základě provedené analýzy zajištění předání všech dat Objednateli v předem stanovených formátech včetně všech číselníků a katalogů v datové základně </w:t>
      </w:r>
      <w:r w:rsidR="002D3485" w:rsidRPr="00561F3C">
        <w:rPr>
          <w:rFonts w:asciiTheme="minorHAnsi" w:hAnsiTheme="minorHAnsi" w:cstheme="minorHAnsi"/>
          <w:szCs w:val="22"/>
        </w:rPr>
        <w:t>IFS</w:t>
      </w:r>
      <w:r w:rsidRPr="00561F3C">
        <w:rPr>
          <w:rFonts w:asciiTheme="minorHAnsi" w:hAnsiTheme="minorHAnsi" w:cstheme="minorHAnsi"/>
          <w:szCs w:val="22"/>
        </w:rPr>
        <w:t xml:space="preserve">. Data budou předána v běžně užívaných formátech. Smyslem migrace dat je převést kompletní data </w:t>
      </w:r>
      <w:r w:rsidR="002D3485" w:rsidRPr="00561F3C">
        <w:rPr>
          <w:rFonts w:asciiTheme="minorHAnsi" w:hAnsiTheme="minorHAnsi" w:cstheme="minorHAnsi"/>
          <w:szCs w:val="22"/>
        </w:rPr>
        <w:t xml:space="preserve">nebo data v IFS stanovená Objednatelem </w:t>
      </w:r>
      <w:r w:rsidRPr="00561F3C">
        <w:rPr>
          <w:rFonts w:asciiTheme="minorHAnsi" w:hAnsiTheme="minorHAnsi" w:cstheme="minorHAnsi"/>
          <w:szCs w:val="22"/>
        </w:rPr>
        <w:t xml:space="preserve">ze stávajícího systému </w:t>
      </w:r>
      <w:r w:rsidR="002D3485" w:rsidRPr="00561F3C">
        <w:rPr>
          <w:rFonts w:asciiTheme="minorHAnsi" w:hAnsiTheme="minorHAnsi" w:cstheme="minorHAnsi"/>
          <w:szCs w:val="22"/>
        </w:rPr>
        <w:t>IFS</w:t>
      </w:r>
      <w:r w:rsidRPr="00561F3C">
        <w:rPr>
          <w:rFonts w:asciiTheme="minorHAnsi" w:hAnsiTheme="minorHAnsi" w:cstheme="minorHAnsi"/>
          <w:szCs w:val="22"/>
        </w:rPr>
        <w:t xml:space="preserve"> do nového</w:t>
      </w:r>
      <w:r w:rsidR="002D3485" w:rsidRPr="00561F3C">
        <w:rPr>
          <w:rFonts w:asciiTheme="minorHAnsi" w:hAnsiTheme="minorHAnsi" w:cstheme="minorHAnsi"/>
          <w:szCs w:val="22"/>
        </w:rPr>
        <w:t xml:space="preserve"> řešení ekonomického informačního řešení, které </w:t>
      </w:r>
      <w:r w:rsidRPr="00561F3C">
        <w:rPr>
          <w:rFonts w:asciiTheme="minorHAnsi" w:hAnsiTheme="minorHAnsi" w:cstheme="minorHAnsi"/>
          <w:szCs w:val="22"/>
        </w:rPr>
        <w:t>nahrazuj</w:t>
      </w:r>
      <w:r w:rsidR="002D3485" w:rsidRPr="00561F3C">
        <w:rPr>
          <w:rFonts w:asciiTheme="minorHAnsi" w:hAnsiTheme="minorHAnsi" w:cstheme="minorHAnsi"/>
          <w:szCs w:val="22"/>
        </w:rPr>
        <w:t>e</w:t>
      </w:r>
      <w:r w:rsidRPr="00561F3C">
        <w:rPr>
          <w:rFonts w:asciiTheme="minorHAnsi" w:hAnsiTheme="minorHAnsi" w:cstheme="minorHAnsi"/>
          <w:szCs w:val="22"/>
        </w:rPr>
        <w:t xml:space="preserve"> předchozí řešení.</w:t>
      </w:r>
    </w:p>
    <w:p w14:paraId="128DC4C7" w14:textId="77777777" w:rsidR="000F603C" w:rsidRPr="00561F3C" w:rsidRDefault="000F603C" w:rsidP="00A40360">
      <w:pPr>
        <w:numPr>
          <w:ilvl w:val="1"/>
          <w:numId w:val="20"/>
        </w:numPr>
        <w:spacing w:before="0" w:after="120" w:line="276" w:lineRule="auto"/>
        <w:ind w:left="709" w:hanging="709"/>
        <w:rPr>
          <w:rFonts w:asciiTheme="minorHAnsi" w:hAnsiTheme="minorHAnsi" w:cstheme="minorHAnsi"/>
          <w:szCs w:val="22"/>
        </w:rPr>
      </w:pPr>
      <w:r w:rsidRPr="00561F3C">
        <w:rPr>
          <w:rFonts w:asciiTheme="minorHAnsi" w:hAnsiTheme="minorHAnsi" w:cstheme="minorHAnsi"/>
          <w:szCs w:val="22"/>
        </w:rPr>
        <w:lastRenderedPageBreak/>
        <w:t xml:space="preserve">K zamezení pochybností o postupu a průběhu Služby exitu bude za provedení Služby exitu odpovědný </w:t>
      </w:r>
      <w:r w:rsidR="00966BB8" w:rsidRPr="00561F3C">
        <w:rPr>
          <w:rFonts w:asciiTheme="minorHAnsi" w:hAnsiTheme="minorHAnsi" w:cstheme="minorHAnsi"/>
          <w:szCs w:val="22"/>
        </w:rPr>
        <w:t xml:space="preserve">Poskytovatel </w:t>
      </w:r>
      <w:r w:rsidRPr="00561F3C">
        <w:rPr>
          <w:rFonts w:asciiTheme="minorHAnsi" w:hAnsiTheme="minorHAnsi" w:cstheme="minorHAnsi"/>
          <w:szCs w:val="22"/>
        </w:rPr>
        <w:t>a součinnost Objednatele bude spočívat v kontrole postupu realizace Služby exitu tak, aby povinnosti ve spolupráci se stávajícím poskytovatelem byly zajištěny v maximální možné míře a byla odstraněna nedorozumění a případné průtahy v převzetí poskytování Služby. Služba bude tímto součinnostním nastavením předána efektivně s cílem, aby byly Služby Dodavateli poskytovány ve stejné kvalitě jako před jejich převodem. Tento model součinnosti zajistí rovněž možnost operativních dohod ohledně priorit převodu, pořadí převodu Plnění a termínu jejího převodu, včetně potvrzení a akceptace exitu, že Služba byla v plném rozsahu předána.</w:t>
      </w:r>
    </w:p>
    <w:p w14:paraId="63C2C994" w14:textId="77777777" w:rsidR="000F603C" w:rsidRPr="00561F3C" w:rsidRDefault="000F603C" w:rsidP="00A40360">
      <w:pPr>
        <w:numPr>
          <w:ilvl w:val="1"/>
          <w:numId w:val="20"/>
        </w:numPr>
        <w:spacing w:before="0" w:after="120" w:line="276" w:lineRule="auto"/>
        <w:ind w:left="709" w:hanging="709"/>
        <w:rPr>
          <w:rFonts w:asciiTheme="minorHAnsi" w:hAnsiTheme="minorHAnsi" w:cstheme="minorHAnsi"/>
          <w:szCs w:val="22"/>
        </w:rPr>
      </w:pPr>
      <w:bookmarkStart w:id="32" w:name="_Ref401754504"/>
      <w:r w:rsidRPr="00561F3C">
        <w:rPr>
          <w:rFonts w:asciiTheme="minorHAnsi" w:hAnsiTheme="minorHAnsi" w:cstheme="minorHAnsi"/>
          <w:szCs w:val="22"/>
        </w:rPr>
        <w:t xml:space="preserve">Služby exitu budou Objednatelem </w:t>
      </w:r>
      <w:r w:rsidR="002D3485" w:rsidRPr="00561F3C">
        <w:rPr>
          <w:rFonts w:asciiTheme="minorHAnsi" w:hAnsiTheme="minorHAnsi" w:cstheme="minorHAnsi"/>
          <w:szCs w:val="22"/>
        </w:rPr>
        <w:t xml:space="preserve">vyžádaný </w:t>
      </w:r>
      <w:r w:rsidRPr="00561F3C">
        <w:rPr>
          <w:rFonts w:asciiTheme="minorHAnsi" w:hAnsiTheme="minorHAnsi" w:cstheme="minorHAnsi"/>
          <w:szCs w:val="22"/>
        </w:rPr>
        <w:t>dle následujícího postupu:</w:t>
      </w:r>
    </w:p>
    <w:p w14:paraId="42BC10F3" w14:textId="77777777" w:rsidR="000F603C" w:rsidRPr="00561F3C" w:rsidRDefault="000F603C" w:rsidP="00A40360">
      <w:pPr>
        <w:numPr>
          <w:ilvl w:val="2"/>
          <w:numId w:val="20"/>
        </w:numPr>
        <w:spacing w:before="0" w:line="276" w:lineRule="auto"/>
        <w:ind w:left="1418" w:hanging="709"/>
        <w:rPr>
          <w:rFonts w:asciiTheme="minorHAnsi" w:hAnsiTheme="minorHAnsi" w:cstheme="minorHAnsi"/>
          <w:szCs w:val="22"/>
        </w:rPr>
      </w:pPr>
      <w:bookmarkStart w:id="33" w:name="_Ref462058871"/>
      <w:r w:rsidRPr="00561F3C">
        <w:rPr>
          <w:rFonts w:asciiTheme="minorHAnsi" w:hAnsiTheme="minorHAnsi" w:cstheme="minorHAnsi"/>
          <w:szCs w:val="22"/>
        </w:rPr>
        <w:t xml:space="preserve">Objednatel je oprávněn kdykoli, avšak maximálně dvakrát do roka, v průběhu účinnosti </w:t>
      </w:r>
      <w:r w:rsidR="002D3485" w:rsidRPr="00561F3C">
        <w:rPr>
          <w:rFonts w:asciiTheme="minorHAnsi" w:hAnsiTheme="minorHAnsi" w:cstheme="minorHAnsi"/>
          <w:szCs w:val="22"/>
        </w:rPr>
        <w:t xml:space="preserve">objednávky podle tohoto písemného pokynu </w:t>
      </w:r>
      <w:r w:rsidRPr="00561F3C">
        <w:rPr>
          <w:rFonts w:asciiTheme="minorHAnsi" w:hAnsiTheme="minorHAnsi" w:cstheme="minorHAnsi"/>
          <w:szCs w:val="22"/>
        </w:rPr>
        <w:t>formou zadání exitového požadavku písemně zadat Dodavateli plnění Služeb exitu (dále jen „</w:t>
      </w:r>
      <w:r w:rsidRPr="00561F3C">
        <w:rPr>
          <w:rFonts w:asciiTheme="minorHAnsi" w:hAnsiTheme="minorHAnsi" w:cstheme="minorHAnsi"/>
          <w:b/>
          <w:szCs w:val="22"/>
        </w:rPr>
        <w:t>Zadání exitového požadavku</w:t>
      </w:r>
      <w:r w:rsidRPr="00561F3C">
        <w:rPr>
          <w:rFonts w:asciiTheme="minorHAnsi" w:hAnsiTheme="minorHAnsi" w:cstheme="minorHAnsi"/>
          <w:szCs w:val="22"/>
        </w:rPr>
        <w:t>“) a Dodavatel je povinen dle Zadání exitového požadavku nabídnout plnění, přičemž toto Zadání exitového požadavku musí obsahovat:</w:t>
      </w:r>
      <w:bookmarkEnd w:id="33"/>
    </w:p>
    <w:p w14:paraId="43E3207B" w14:textId="77777777" w:rsidR="000F603C" w:rsidRPr="00561F3C" w:rsidRDefault="000F603C" w:rsidP="00A40360">
      <w:pPr>
        <w:numPr>
          <w:ilvl w:val="3"/>
          <w:numId w:val="21"/>
        </w:numPr>
        <w:spacing w:before="0" w:line="276" w:lineRule="auto"/>
        <w:ind w:left="1815" w:hanging="397"/>
        <w:rPr>
          <w:rFonts w:asciiTheme="minorHAnsi" w:hAnsiTheme="minorHAnsi" w:cstheme="minorHAnsi"/>
          <w:szCs w:val="22"/>
        </w:rPr>
      </w:pPr>
      <w:r w:rsidRPr="00561F3C">
        <w:rPr>
          <w:rFonts w:asciiTheme="minorHAnsi" w:hAnsiTheme="minorHAnsi" w:cstheme="minorHAnsi"/>
          <w:szCs w:val="22"/>
        </w:rPr>
        <w:t>konkrétní označení a bližší specifikaci plnění, které je zadáno;</w:t>
      </w:r>
    </w:p>
    <w:p w14:paraId="7B61DF3A" w14:textId="77777777" w:rsidR="000F603C" w:rsidRPr="00561F3C" w:rsidRDefault="000F603C" w:rsidP="00A40360">
      <w:pPr>
        <w:numPr>
          <w:ilvl w:val="3"/>
          <w:numId w:val="21"/>
        </w:numPr>
        <w:spacing w:before="0" w:line="276" w:lineRule="auto"/>
        <w:ind w:left="1815" w:hanging="397"/>
        <w:rPr>
          <w:rFonts w:asciiTheme="minorHAnsi" w:hAnsiTheme="minorHAnsi" w:cstheme="minorHAnsi"/>
          <w:szCs w:val="22"/>
        </w:rPr>
      </w:pPr>
      <w:r w:rsidRPr="00561F3C">
        <w:rPr>
          <w:rFonts w:asciiTheme="minorHAnsi" w:hAnsiTheme="minorHAnsi" w:cstheme="minorHAnsi"/>
          <w:szCs w:val="22"/>
        </w:rPr>
        <w:t>termíny zahájení a dodání plnění;</w:t>
      </w:r>
    </w:p>
    <w:p w14:paraId="74BDBE63" w14:textId="77777777" w:rsidR="000F603C" w:rsidRPr="00561F3C" w:rsidRDefault="000F603C" w:rsidP="00A40360">
      <w:pPr>
        <w:numPr>
          <w:ilvl w:val="3"/>
          <w:numId w:val="21"/>
        </w:numPr>
        <w:spacing w:before="0" w:line="276" w:lineRule="auto"/>
        <w:ind w:left="1815" w:hanging="397"/>
        <w:rPr>
          <w:rFonts w:asciiTheme="minorHAnsi" w:hAnsiTheme="minorHAnsi" w:cstheme="minorHAnsi"/>
          <w:szCs w:val="22"/>
        </w:rPr>
      </w:pPr>
      <w:r w:rsidRPr="00561F3C">
        <w:rPr>
          <w:rFonts w:asciiTheme="minorHAnsi" w:hAnsiTheme="minorHAnsi" w:cstheme="minorHAnsi"/>
          <w:szCs w:val="22"/>
        </w:rPr>
        <w:t>objednatelem předpokládaný rozsah plnění.</w:t>
      </w:r>
    </w:p>
    <w:p w14:paraId="2E3DC1CB" w14:textId="637D40F7" w:rsidR="000F603C" w:rsidRPr="00561F3C" w:rsidRDefault="000F603C" w:rsidP="00561F3C">
      <w:pPr>
        <w:spacing w:after="120" w:line="276" w:lineRule="auto"/>
        <w:ind w:left="1418" w:firstLine="0"/>
        <w:rPr>
          <w:rFonts w:asciiTheme="minorHAnsi" w:hAnsiTheme="minorHAnsi" w:cstheme="minorHAnsi"/>
          <w:szCs w:val="22"/>
        </w:rPr>
      </w:pPr>
      <w:r w:rsidRPr="00561F3C">
        <w:rPr>
          <w:rFonts w:asciiTheme="minorHAnsi" w:hAnsiTheme="minorHAnsi" w:cstheme="minorHAnsi"/>
          <w:szCs w:val="22"/>
        </w:rPr>
        <w:t xml:space="preserve">Dodavatel je povinen do </w:t>
      </w:r>
      <w:r w:rsidR="00465AB3" w:rsidRPr="00561F3C">
        <w:rPr>
          <w:rFonts w:asciiTheme="minorHAnsi" w:hAnsiTheme="minorHAnsi" w:cstheme="minorHAnsi"/>
          <w:szCs w:val="22"/>
        </w:rPr>
        <w:t>15</w:t>
      </w:r>
      <w:r w:rsidR="00C96B81" w:rsidRPr="00561F3C">
        <w:rPr>
          <w:rFonts w:asciiTheme="minorHAnsi" w:hAnsiTheme="minorHAnsi" w:cstheme="minorHAnsi"/>
          <w:szCs w:val="22"/>
        </w:rPr>
        <w:t xml:space="preserve"> </w:t>
      </w:r>
      <w:r w:rsidRPr="00561F3C">
        <w:rPr>
          <w:rFonts w:asciiTheme="minorHAnsi" w:hAnsiTheme="minorHAnsi" w:cstheme="minorHAnsi"/>
          <w:szCs w:val="22"/>
        </w:rPr>
        <w:t>pracovních dní</w:t>
      </w:r>
      <w:r w:rsidR="002D3485" w:rsidRPr="00561F3C">
        <w:rPr>
          <w:rFonts w:asciiTheme="minorHAnsi" w:hAnsiTheme="minorHAnsi" w:cstheme="minorHAnsi"/>
          <w:szCs w:val="22"/>
        </w:rPr>
        <w:t xml:space="preserve">, pokud nestanoví Objednatel lhůtu </w:t>
      </w:r>
      <w:proofErr w:type="gramStart"/>
      <w:r w:rsidR="002D3485" w:rsidRPr="00561F3C">
        <w:rPr>
          <w:rFonts w:asciiTheme="minorHAnsi" w:hAnsiTheme="minorHAnsi" w:cstheme="minorHAnsi"/>
          <w:szCs w:val="22"/>
        </w:rPr>
        <w:t xml:space="preserve">delší, </w:t>
      </w:r>
      <w:r w:rsidRPr="00561F3C">
        <w:rPr>
          <w:rFonts w:asciiTheme="minorHAnsi" w:hAnsiTheme="minorHAnsi" w:cstheme="minorHAnsi"/>
          <w:szCs w:val="22"/>
        </w:rPr>
        <w:t xml:space="preserve"> Objednateli</w:t>
      </w:r>
      <w:proofErr w:type="gramEnd"/>
      <w:r w:rsidRPr="00561F3C">
        <w:rPr>
          <w:rFonts w:asciiTheme="minorHAnsi" w:hAnsiTheme="minorHAnsi" w:cstheme="minorHAnsi"/>
          <w:szCs w:val="22"/>
        </w:rPr>
        <w:t xml:space="preserve"> doručit písemnou akceptaci Zadání exitového požadavku nebo sdělit Objednateli vady ve vymezení Zadání exitového požadavku bránící Dodavateli Zadání exitového požadavku akceptovat. Vadou dle tohoto odstavce je zejména neurčitost zadání, kterou není Dodavatel schopen technicky překonat; vadou Zadání exitového požadavku také je, pokud obsahuje nepřiměřeně krátký termín plnění nebo nízký rozsah odhadované pracnosti, přičemž v takovém případě je Dodavatel povinen tyto skutečnosti konkrétně a detailně specifikovat a odůvodnit. V takovém případě je Objednatel oprávněn své Zadání exitového požadavku přiměřeně upravit a opětovně předložit Dodavateli za přiměřeného užití postupu uvedeného výše v tomto odstavci.   </w:t>
      </w:r>
    </w:p>
    <w:p w14:paraId="12405CE5" w14:textId="3A09ABAD" w:rsidR="000F603C" w:rsidRPr="00561F3C" w:rsidRDefault="000F603C" w:rsidP="00A40360">
      <w:pPr>
        <w:numPr>
          <w:ilvl w:val="1"/>
          <w:numId w:val="20"/>
        </w:numPr>
        <w:spacing w:before="0" w:after="120" w:line="276" w:lineRule="auto"/>
        <w:ind w:left="709" w:hanging="709"/>
        <w:rPr>
          <w:rFonts w:asciiTheme="minorHAnsi" w:hAnsiTheme="minorHAnsi" w:cstheme="minorHAnsi"/>
          <w:szCs w:val="22"/>
        </w:rPr>
      </w:pPr>
      <w:bookmarkStart w:id="34" w:name="_Ref461998281"/>
      <w:bookmarkStart w:id="35" w:name="_Ref461997922"/>
      <w:r w:rsidRPr="00561F3C">
        <w:rPr>
          <w:rFonts w:asciiTheme="minorHAnsi" w:hAnsiTheme="minorHAnsi" w:cstheme="minorHAnsi"/>
          <w:szCs w:val="22"/>
        </w:rPr>
        <w:t>V reakci na přijaté Zadání exitového požadavku</w:t>
      </w:r>
      <w:r w:rsidRPr="00561F3C" w:rsidDel="008B6DDA">
        <w:rPr>
          <w:rFonts w:asciiTheme="minorHAnsi" w:hAnsiTheme="minorHAnsi" w:cstheme="minorHAnsi"/>
          <w:szCs w:val="22"/>
        </w:rPr>
        <w:t xml:space="preserve"> </w:t>
      </w:r>
      <w:r w:rsidRPr="00561F3C">
        <w:rPr>
          <w:rFonts w:asciiTheme="minorHAnsi" w:hAnsiTheme="minorHAnsi" w:cstheme="minorHAnsi"/>
          <w:szCs w:val="22"/>
        </w:rPr>
        <w:t xml:space="preserve">Objednatele je Dodavatel povinen do </w:t>
      </w:r>
      <w:r w:rsidR="00465AB3" w:rsidRPr="00561F3C">
        <w:rPr>
          <w:rFonts w:asciiTheme="minorHAnsi" w:hAnsiTheme="minorHAnsi" w:cstheme="minorHAnsi"/>
          <w:szCs w:val="22"/>
        </w:rPr>
        <w:t>15</w:t>
      </w:r>
      <w:r w:rsidRPr="00561F3C">
        <w:rPr>
          <w:rFonts w:asciiTheme="minorHAnsi" w:hAnsiTheme="minorHAnsi" w:cstheme="minorHAnsi"/>
          <w:szCs w:val="22"/>
        </w:rPr>
        <w:t xml:space="preserve"> pracovních dní</w:t>
      </w:r>
      <w:r w:rsidR="002D3485" w:rsidRPr="00561F3C">
        <w:rPr>
          <w:rFonts w:asciiTheme="minorHAnsi" w:hAnsiTheme="minorHAnsi" w:cstheme="minorHAnsi"/>
          <w:szCs w:val="22"/>
        </w:rPr>
        <w:t>, pokud mu Objednatel nestanoví lhůtu delší,</w:t>
      </w:r>
      <w:r w:rsidRPr="00561F3C">
        <w:rPr>
          <w:rFonts w:asciiTheme="minorHAnsi" w:hAnsiTheme="minorHAnsi" w:cstheme="minorHAnsi"/>
          <w:szCs w:val="22"/>
        </w:rPr>
        <w:t xml:space="preserve"> doručit Objednateli písemné upřesnění realizace osnovy analýzy Zadání exitového požadavku jakožto návrh konkrétního dílčího plnění (dále jen „</w:t>
      </w:r>
      <w:r w:rsidRPr="00561F3C">
        <w:rPr>
          <w:rFonts w:asciiTheme="minorHAnsi" w:hAnsiTheme="minorHAnsi" w:cstheme="minorHAnsi"/>
          <w:b/>
          <w:szCs w:val="22"/>
        </w:rPr>
        <w:t>Analýza exitového požadavku</w:t>
      </w:r>
      <w:r w:rsidRPr="00561F3C">
        <w:rPr>
          <w:rFonts w:asciiTheme="minorHAnsi" w:hAnsiTheme="minorHAnsi" w:cstheme="minorHAnsi"/>
          <w:szCs w:val="22"/>
        </w:rPr>
        <w:t xml:space="preserve">“), nebo sdělit Objednateli vady ve vymezení Zadání exitového požadavku bránící Dodavateli zahájit Analýzu exitového požadavku vypracovat. </w:t>
      </w:r>
      <w:bookmarkEnd w:id="34"/>
      <w:bookmarkEnd w:id="35"/>
    </w:p>
    <w:p w14:paraId="4A386FFE" w14:textId="77777777" w:rsidR="000F603C" w:rsidRPr="00561F3C" w:rsidRDefault="000F603C" w:rsidP="00A40360">
      <w:pPr>
        <w:numPr>
          <w:ilvl w:val="1"/>
          <w:numId w:val="20"/>
        </w:numPr>
        <w:spacing w:before="0" w:after="120" w:line="276" w:lineRule="auto"/>
        <w:ind w:left="709" w:hanging="709"/>
        <w:rPr>
          <w:rFonts w:asciiTheme="minorHAnsi" w:hAnsiTheme="minorHAnsi" w:cstheme="minorHAnsi"/>
          <w:szCs w:val="22"/>
        </w:rPr>
      </w:pPr>
      <w:r w:rsidRPr="00561F3C">
        <w:rPr>
          <w:rFonts w:asciiTheme="minorHAnsi" w:hAnsiTheme="minorHAnsi" w:cstheme="minorHAnsi"/>
          <w:szCs w:val="22"/>
        </w:rPr>
        <w:t>V případě, že Objednatel souhlasí s navrženou osnovou Analýzy exitového požadavku, bude Dodavatele o této skutečnosti bez zbytečného odkladu písemně informovat. Objednatel je oprávněn i bez udání důvodu Dodavatelem předloženou osnovu Analýzy exitového požadavku odmítnout, nebo se k ní nevyjádřit, nebo si vyžádat její úpravu dle svých odůvodněných požadavků, a to bez jakýchkoliv nároků vznikajících v této souvislosti Dodavateli. Objednatel je oprávněn v Zadání exitového požadavku uvést, že v případě, že se k osnově Analýzy exitového požadavku navržené Dodavatelem na základě Zadání exitového požadavku nevyjádří do uplynutí určité lhůty, považuje se osnova Analýza exitového požadavku za odsouhlasenou.</w:t>
      </w:r>
    </w:p>
    <w:p w14:paraId="722D42F4" w14:textId="77777777" w:rsidR="000F603C" w:rsidRPr="00561F3C" w:rsidRDefault="000F603C" w:rsidP="00A40360">
      <w:pPr>
        <w:numPr>
          <w:ilvl w:val="1"/>
          <w:numId w:val="20"/>
        </w:numPr>
        <w:spacing w:before="0" w:after="120" w:line="276" w:lineRule="auto"/>
        <w:ind w:left="709" w:hanging="709"/>
        <w:rPr>
          <w:rFonts w:asciiTheme="minorHAnsi" w:hAnsiTheme="minorHAnsi" w:cstheme="minorHAnsi"/>
          <w:szCs w:val="22"/>
        </w:rPr>
      </w:pPr>
      <w:r w:rsidRPr="00561F3C">
        <w:rPr>
          <w:rFonts w:asciiTheme="minorHAnsi" w:hAnsiTheme="minorHAnsi" w:cstheme="minorHAnsi"/>
          <w:szCs w:val="22"/>
        </w:rPr>
        <w:t xml:space="preserve">Demonstrativní a minimální výčet obsahu osnovy Analýzy exitového požadavků je obsažen v čl. 2 této </w:t>
      </w:r>
      <w:r w:rsidR="002D3485" w:rsidRPr="00561F3C">
        <w:rPr>
          <w:rFonts w:asciiTheme="minorHAnsi" w:hAnsiTheme="minorHAnsi" w:cstheme="minorHAnsi"/>
          <w:szCs w:val="22"/>
        </w:rPr>
        <w:t>p</w:t>
      </w:r>
      <w:r w:rsidRPr="00561F3C">
        <w:rPr>
          <w:rFonts w:asciiTheme="minorHAnsi" w:hAnsiTheme="minorHAnsi" w:cstheme="minorHAnsi"/>
          <w:szCs w:val="22"/>
        </w:rPr>
        <w:t>řílohy.</w:t>
      </w:r>
    </w:p>
    <w:p w14:paraId="4D6E891E" w14:textId="77777777" w:rsidR="000F603C" w:rsidRPr="00561F3C" w:rsidRDefault="000F603C" w:rsidP="00A40360">
      <w:pPr>
        <w:numPr>
          <w:ilvl w:val="1"/>
          <w:numId w:val="20"/>
        </w:numPr>
        <w:spacing w:before="0" w:after="120" w:line="276" w:lineRule="auto"/>
        <w:ind w:left="709" w:hanging="709"/>
        <w:rPr>
          <w:rFonts w:asciiTheme="minorHAnsi" w:hAnsiTheme="minorHAnsi" w:cstheme="minorHAnsi"/>
          <w:szCs w:val="22"/>
        </w:rPr>
      </w:pPr>
      <w:bookmarkStart w:id="36" w:name="_Ref461998283"/>
      <w:r w:rsidRPr="00561F3C">
        <w:rPr>
          <w:rFonts w:asciiTheme="minorHAnsi" w:hAnsiTheme="minorHAnsi" w:cstheme="minorHAnsi"/>
          <w:szCs w:val="22"/>
        </w:rPr>
        <w:lastRenderedPageBreak/>
        <w:t xml:space="preserve">V případě, že si Objednatel vyžádá úpravu osnovy Analýzy exitového požadavku, je Dodavatel povinen tuto úpravu provést bez zbytečného odkladu za obdobného použití odst. </w:t>
      </w:r>
      <w:r w:rsidRPr="00561F3C">
        <w:rPr>
          <w:rFonts w:asciiTheme="minorHAnsi" w:hAnsiTheme="minorHAnsi" w:cstheme="minorHAnsi"/>
          <w:szCs w:val="22"/>
        </w:rPr>
        <w:fldChar w:fldCharType="begin"/>
      </w:r>
      <w:r w:rsidRPr="00561F3C">
        <w:rPr>
          <w:rFonts w:asciiTheme="minorHAnsi" w:hAnsiTheme="minorHAnsi" w:cstheme="minorHAnsi"/>
          <w:szCs w:val="22"/>
        </w:rPr>
        <w:instrText xml:space="preserve"> REF _Ref461998281 \r \h  \* MERGEFORMAT </w:instrText>
      </w:r>
      <w:r w:rsidRPr="00561F3C">
        <w:rPr>
          <w:rFonts w:asciiTheme="minorHAnsi" w:hAnsiTheme="minorHAnsi" w:cstheme="minorHAnsi"/>
          <w:szCs w:val="22"/>
        </w:rPr>
      </w:r>
      <w:r w:rsidRPr="00561F3C">
        <w:rPr>
          <w:rFonts w:asciiTheme="minorHAnsi" w:hAnsiTheme="minorHAnsi" w:cstheme="minorHAnsi"/>
          <w:szCs w:val="22"/>
        </w:rPr>
        <w:fldChar w:fldCharType="separate"/>
      </w:r>
      <w:r w:rsidR="00902344" w:rsidRPr="00561F3C">
        <w:rPr>
          <w:rFonts w:asciiTheme="minorHAnsi" w:hAnsiTheme="minorHAnsi" w:cstheme="minorHAnsi"/>
          <w:szCs w:val="22"/>
        </w:rPr>
        <w:t>1.6</w:t>
      </w:r>
      <w:r w:rsidRPr="00561F3C">
        <w:rPr>
          <w:rFonts w:asciiTheme="minorHAnsi" w:hAnsiTheme="minorHAnsi" w:cstheme="minorHAnsi"/>
          <w:szCs w:val="22"/>
        </w:rPr>
        <w:fldChar w:fldCharType="end"/>
      </w:r>
      <w:r w:rsidRPr="00561F3C">
        <w:rPr>
          <w:rFonts w:asciiTheme="minorHAnsi" w:hAnsiTheme="minorHAnsi" w:cstheme="minorHAnsi"/>
          <w:szCs w:val="22"/>
        </w:rPr>
        <w:t xml:space="preserve">. této </w:t>
      </w:r>
      <w:r w:rsidR="002D3485" w:rsidRPr="00561F3C">
        <w:rPr>
          <w:rFonts w:asciiTheme="minorHAnsi" w:hAnsiTheme="minorHAnsi" w:cstheme="minorHAnsi"/>
          <w:szCs w:val="22"/>
        </w:rPr>
        <w:t>p</w:t>
      </w:r>
      <w:r w:rsidRPr="00561F3C">
        <w:rPr>
          <w:rFonts w:asciiTheme="minorHAnsi" w:hAnsiTheme="minorHAnsi" w:cstheme="minorHAnsi"/>
          <w:szCs w:val="22"/>
        </w:rPr>
        <w:t>řílohy.</w:t>
      </w:r>
      <w:bookmarkEnd w:id="36"/>
    </w:p>
    <w:p w14:paraId="248F351E" w14:textId="77777777" w:rsidR="000F603C" w:rsidRPr="00561F3C" w:rsidRDefault="000F603C" w:rsidP="00A40360">
      <w:pPr>
        <w:numPr>
          <w:ilvl w:val="1"/>
          <w:numId w:val="20"/>
        </w:numPr>
        <w:spacing w:before="0" w:after="120" w:line="276" w:lineRule="auto"/>
        <w:ind w:left="709" w:hanging="709"/>
        <w:rPr>
          <w:rFonts w:asciiTheme="minorHAnsi" w:hAnsiTheme="minorHAnsi" w:cstheme="minorHAnsi"/>
          <w:szCs w:val="22"/>
        </w:rPr>
      </w:pPr>
      <w:bookmarkStart w:id="37" w:name="_Ref461998682"/>
      <w:r w:rsidRPr="00561F3C">
        <w:rPr>
          <w:rFonts w:asciiTheme="minorHAnsi" w:hAnsiTheme="minorHAnsi" w:cstheme="minorHAnsi"/>
          <w:szCs w:val="22"/>
        </w:rPr>
        <w:t xml:space="preserve">Zadání exitového požadavku se stává součástí odsouhlasené osnovy Analýzy exitového požadavku v rozsahu, v jakém ustanovením Analýzy exitového požadavku neodporuje, a pro výklad ustanovení Analýzy exitového požadavku se použije společně s touto </w:t>
      </w:r>
      <w:r w:rsidR="002D3485" w:rsidRPr="00561F3C">
        <w:rPr>
          <w:rFonts w:asciiTheme="minorHAnsi" w:hAnsiTheme="minorHAnsi" w:cstheme="minorHAnsi"/>
          <w:szCs w:val="22"/>
        </w:rPr>
        <w:t>p</w:t>
      </w:r>
      <w:r w:rsidRPr="00561F3C">
        <w:rPr>
          <w:rFonts w:asciiTheme="minorHAnsi" w:hAnsiTheme="minorHAnsi" w:cstheme="minorHAnsi"/>
          <w:szCs w:val="22"/>
        </w:rPr>
        <w:t>řílohou a Smlouvou subsidiárně.</w:t>
      </w:r>
      <w:bookmarkEnd w:id="37"/>
    </w:p>
    <w:p w14:paraId="24F584FC" w14:textId="77777777" w:rsidR="000F603C" w:rsidRPr="00561F3C" w:rsidRDefault="000F603C" w:rsidP="00A40360">
      <w:pPr>
        <w:numPr>
          <w:ilvl w:val="1"/>
          <w:numId w:val="20"/>
        </w:numPr>
        <w:spacing w:before="0" w:after="120" w:line="276" w:lineRule="auto"/>
        <w:ind w:left="709" w:hanging="709"/>
        <w:rPr>
          <w:rFonts w:asciiTheme="minorHAnsi" w:hAnsiTheme="minorHAnsi" w:cstheme="minorHAnsi"/>
          <w:szCs w:val="22"/>
        </w:rPr>
      </w:pPr>
      <w:r w:rsidRPr="00561F3C">
        <w:rPr>
          <w:rFonts w:asciiTheme="minorHAnsi" w:hAnsiTheme="minorHAnsi" w:cstheme="minorHAnsi"/>
          <w:szCs w:val="22"/>
        </w:rPr>
        <w:t xml:space="preserve">Dodavatel se zavazuje realizovat jakékoliv Zadání exitového požadavku nebo požadavek vznesený Objednatelem v souladu s touto </w:t>
      </w:r>
      <w:r w:rsidR="002D3485" w:rsidRPr="00561F3C">
        <w:rPr>
          <w:rFonts w:asciiTheme="minorHAnsi" w:hAnsiTheme="minorHAnsi" w:cstheme="minorHAnsi"/>
          <w:szCs w:val="22"/>
        </w:rPr>
        <w:t>p</w:t>
      </w:r>
      <w:r w:rsidRPr="00561F3C">
        <w:rPr>
          <w:rFonts w:asciiTheme="minorHAnsi" w:hAnsiTheme="minorHAnsi" w:cstheme="minorHAnsi"/>
          <w:szCs w:val="22"/>
        </w:rPr>
        <w:t>řílohou.</w:t>
      </w:r>
    </w:p>
    <w:p w14:paraId="79FB7D27" w14:textId="77777777" w:rsidR="000F603C" w:rsidRPr="00561F3C" w:rsidRDefault="000F603C" w:rsidP="00A40360">
      <w:pPr>
        <w:numPr>
          <w:ilvl w:val="1"/>
          <w:numId w:val="20"/>
        </w:numPr>
        <w:spacing w:before="0" w:after="120" w:line="276" w:lineRule="auto"/>
        <w:ind w:left="709" w:hanging="709"/>
        <w:rPr>
          <w:rFonts w:asciiTheme="minorHAnsi" w:hAnsiTheme="minorHAnsi" w:cstheme="minorHAnsi"/>
          <w:b/>
          <w:i/>
          <w:szCs w:val="22"/>
        </w:rPr>
      </w:pPr>
      <w:r w:rsidRPr="00561F3C">
        <w:rPr>
          <w:rFonts w:asciiTheme="minorHAnsi" w:hAnsiTheme="minorHAnsi" w:cstheme="minorHAnsi"/>
          <w:szCs w:val="22"/>
        </w:rPr>
        <w:t xml:space="preserve">Pro vyloučení pochybností se stanoví, že Objednatel není v průběhu trvání </w:t>
      </w:r>
      <w:r w:rsidR="006B5895" w:rsidRPr="00561F3C">
        <w:rPr>
          <w:rFonts w:asciiTheme="minorHAnsi" w:hAnsiTheme="minorHAnsi" w:cstheme="minorHAnsi"/>
          <w:szCs w:val="22"/>
        </w:rPr>
        <w:t xml:space="preserve">objednávky podle tohoto písemného pokynu </w:t>
      </w:r>
      <w:r w:rsidRPr="00561F3C">
        <w:rPr>
          <w:rFonts w:asciiTheme="minorHAnsi" w:hAnsiTheme="minorHAnsi" w:cstheme="minorHAnsi"/>
          <w:szCs w:val="22"/>
        </w:rPr>
        <w:t>povinen poptat žádné Služby exitu.</w:t>
      </w:r>
      <w:bookmarkEnd w:id="32"/>
    </w:p>
    <w:p w14:paraId="3FFD378E" w14:textId="77777777" w:rsidR="000F603C" w:rsidRPr="00561F3C" w:rsidRDefault="000F603C" w:rsidP="000F603C">
      <w:pPr>
        <w:spacing w:after="120" w:line="276" w:lineRule="auto"/>
        <w:rPr>
          <w:rFonts w:asciiTheme="minorHAnsi" w:hAnsiTheme="minorHAnsi" w:cstheme="minorHAnsi"/>
          <w:b/>
          <w:szCs w:val="22"/>
        </w:rPr>
      </w:pPr>
    </w:p>
    <w:p w14:paraId="70491C1F" w14:textId="77777777" w:rsidR="000F603C" w:rsidRPr="00561F3C" w:rsidRDefault="000F603C" w:rsidP="00A40360">
      <w:pPr>
        <w:pStyle w:val="Nadpis3"/>
        <w:numPr>
          <w:ilvl w:val="0"/>
          <w:numId w:val="20"/>
        </w:numPr>
        <w:rPr>
          <w:b/>
          <w:bCs/>
        </w:rPr>
      </w:pPr>
      <w:bookmarkStart w:id="38" w:name="_Toc143755721"/>
      <w:r w:rsidRPr="00561F3C">
        <w:rPr>
          <w:b/>
          <w:bCs/>
        </w:rPr>
        <w:t>Analýza exitového požadavku</w:t>
      </w:r>
      <w:bookmarkEnd w:id="38"/>
    </w:p>
    <w:p w14:paraId="3FC8D3CA" w14:textId="77777777" w:rsidR="000F603C" w:rsidRPr="00561F3C" w:rsidRDefault="000F603C" w:rsidP="00A40360">
      <w:pPr>
        <w:numPr>
          <w:ilvl w:val="1"/>
          <w:numId w:val="20"/>
        </w:numPr>
        <w:spacing w:before="0" w:after="120" w:line="276" w:lineRule="auto"/>
        <w:ind w:left="709" w:hanging="709"/>
        <w:rPr>
          <w:rFonts w:asciiTheme="minorHAnsi" w:hAnsiTheme="minorHAnsi" w:cstheme="minorHAnsi"/>
          <w:szCs w:val="22"/>
        </w:rPr>
      </w:pPr>
      <w:r w:rsidRPr="00561F3C">
        <w:rPr>
          <w:rFonts w:asciiTheme="minorHAnsi" w:hAnsiTheme="minorHAnsi" w:cstheme="minorHAnsi"/>
          <w:szCs w:val="22"/>
        </w:rPr>
        <w:t>Analýza exitového požadavku představuje základ procesu pro realizaci Služby exitu. Analýza exitového požadavku musí být spravována, aktualizována a kontrolována tak, aby odpovídala reálné situaci při plánování a realizaci Služby exitu. Účelem Analýzy exitového požadavku je zjištění dostatečných informací a faktů pro popis hlavní činnosti a součinnosti mezi stávajícím Dodavatelem a novým dodavatelem uskutečňované v rámci Služby exitu a pravidla a postupy, které jsou tyto strany povinny dodržovat. Výsledkem analýzy bude zpracovaný popis formou dokumentu – Exit plán. V Exit plánu převodu budou též blíže určeny úkoly a povinnosti manažerů a hlavních garantů projektových týmů, a to s cílem předejít jakýmkoli problémům během této přechodné fáze.</w:t>
      </w:r>
    </w:p>
    <w:p w14:paraId="1671B00C" w14:textId="77777777" w:rsidR="000F603C" w:rsidRPr="00561F3C" w:rsidRDefault="000F603C" w:rsidP="00A40360">
      <w:pPr>
        <w:numPr>
          <w:ilvl w:val="1"/>
          <w:numId w:val="20"/>
        </w:numPr>
        <w:spacing w:before="0" w:after="120" w:line="276" w:lineRule="auto"/>
        <w:ind w:left="709" w:hanging="709"/>
        <w:rPr>
          <w:rFonts w:asciiTheme="minorHAnsi" w:hAnsiTheme="minorHAnsi" w:cstheme="minorHAnsi"/>
          <w:szCs w:val="22"/>
        </w:rPr>
      </w:pPr>
      <w:r w:rsidRPr="00561F3C">
        <w:rPr>
          <w:rFonts w:asciiTheme="minorHAnsi" w:hAnsiTheme="minorHAnsi" w:cstheme="minorHAnsi"/>
          <w:szCs w:val="22"/>
        </w:rPr>
        <w:t>Analýza exitového požadavku bude obsahovat především:</w:t>
      </w:r>
    </w:p>
    <w:p w14:paraId="227B70A9" w14:textId="77777777" w:rsidR="000F603C" w:rsidRPr="00561F3C" w:rsidRDefault="000F603C" w:rsidP="00A40360">
      <w:pPr>
        <w:pStyle w:val="Odstavecseseznamem"/>
        <w:numPr>
          <w:ilvl w:val="2"/>
          <w:numId w:val="20"/>
        </w:numPr>
        <w:spacing w:line="240" w:lineRule="auto"/>
        <w:ind w:left="1418" w:hanging="709"/>
        <w:contextualSpacing w:val="0"/>
        <w:jc w:val="both"/>
        <w:rPr>
          <w:rFonts w:asciiTheme="minorHAnsi" w:hAnsiTheme="minorHAnsi" w:cstheme="minorHAnsi"/>
          <w:sz w:val="22"/>
        </w:rPr>
      </w:pPr>
      <w:r w:rsidRPr="00561F3C">
        <w:rPr>
          <w:rFonts w:asciiTheme="minorHAnsi" w:hAnsiTheme="minorHAnsi" w:cstheme="minorHAnsi"/>
          <w:i/>
          <w:sz w:val="22"/>
        </w:rPr>
        <w:t>Strukturu projektu Služby exitu</w:t>
      </w:r>
    </w:p>
    <w:p w14:paraId="749DD4FD" w14:textId="77777777" w:rsidR="00B70F18" w:rsidRPr="00561F3C" w:rsidRDefault="00B70F18" w:rsidP="002F4E5F">
      <w:pPr>
        <w:pStyle w:val="Odstavecseseznamem"/>
        <w:spacing w:line="240" w:lineRule="auto"/>
        <w:ind w:left="1418"/>
        <w:contextualSpacing w:val="0"/>
        <w:jc w:val="both"/>
        <w:rPr>
          <w:rFonts w:asciiTheme="minorHAnsi" w:hAnsiTheme="minorHAnsi" w:cstheme="minorHAnsi"/>
          <w:sz w:val="22"/>
        </w:rPr>
      </w:pPr>
    </w:p>
    <w:p w14:paraId="6600E6B1" w14:textId="77777777" w:rsidR="000F603C" w:rsidRPr="00561F3C" w:rsidRDefault="000F603C" w:rsidP="00A40360">
      <w:pPr>
        <w:numPr>
          <w:ilvl w:val="3"/>
          <w:numId w:val="22"/>
        </w:numPr>
        <w:spacing w:before="0" w:line="276" w:lineRule="auto"/>
        <w:ind w:left="1815" w:hanging="397"/>
        <w:rPr>
          <w:rFonts w:asciiTheme="minorHAnsi" w:hAnsiTheme="minorHAnsi" w:cstheme="minorHAnsi"/>
          <w:szCs w:val="22"/>
        </w:rPr>
      </w:pPr>
      <w:r w:rsidRPr="00561F3C">
        <w:rPr>
          <w:rFonts w:asciiTheme="minorHAnsi" w:hAnsiTheme="minorHAnsi" w:cstheme="minorHAnsi"/>
          <w:szCs w:val="22"/>
        </w:rPr>
        <w:t>Ta zahrnuje vymezení hlavních orgánů realizace fáze. Definuje také úkoly a povinnosti manažerů řídících převod a dalších odborných garantů převodu služeb pracujících v dočasných společných pracovních týmech. Struktura se skládá přinejmenším z Řídícího výboru a Manažerů pro Službu exitu.</w:t>
      </w:r>
    </w:p>
    <w:p w14:paraId="4B9F0D03" w14:textId="77777777" w:rsidR="000F603C" w:rsidRPr="00561F3C" w:rsidRDefault="000F603C" w:rsidP="00A40360">
      <w:pPr>
        <w:numPr>
          <w:ilvl w:val="3"/>
          <w:numId w:val="22"/>
        </w:numPr>
        <w:spacing w:before="0" w:line="276" w:lineRule="auto"/>
        <w:ind w:left="1815" w:hanging="397"/>
        <w:rPr>
          <w:rFonts w:asciiTheme="minorHAnsi" w:hAnsiTheme="minorHAnsi" w:cstheme="minorHAnsi"/>
          <w:szCs w:val="22"/>
        </w:rPr>
      </w:pPr>
      <w:r w:rsidRPr="00561F3C">
        <w:rPr>
          <w:rFonts w:asciiTheme="minorHAnsi" w:hAnsiTheme="minorHAnsi" w:cstheme="minorHAnsi"/>
          <w:szCs w:val="22"/>
        </w:rPr>
        <w:t>Řídící výbor řídí Službu exitu. Řídící výbor podléhá řízení ze strany Objednatele</w:t>
      </w:r>
      <w:r w:rsidR="00EB25DC" w:rsidRPr="00561F3C">
        <w:rPr>
          <w:rFonts w:asciiTheme="minorHAnsi" w:hAnsiTheme="minorHAnsi" w:cstheme="minorHAnsi"/>
          <w:szCs w:val="22"/>
        </w:rPr>
        <w:t xml:space="preserve"> </w:t>
      </w:r>
      <w:r w:rsidR="00B70F18" w:rsidRPr="00561F3C">
        <w:rPr>
          <w:rFonts w:asciiTheme="minorHAnsi" w:hAnsiTheme="minorHAnsi" w:cstheme="minorHAnsi"/>
          <w:szCs w:val="22"/>
        </w:rPr>
        <w:t xml:space="preserve">a jeho </w:t>
      </w:r>
      <w:r w:rsidR="00EB25DC" w:rsidRPr="00561F3C">
        <w:rPr>
          <w:rFonts w:asciiTheme="minorHAnsi" w:hAnsiTheme="minorHAnsi" w:cstheme="minorHAnsi"/>
          <w:szCs w:val="22"/>
        </w:rPr>
        <w:t>členy jsou zástupci Poskytovatele</w:t>
      </w:r>
      <w:r w:rsidRPr="00561F3C">
        <w:rPr>
          <w:rFonts w:asciiTheme="minorHAnsi" w:hAnsiTheme="minorHAnsi" w:cstheme="minorHAnsi"/>
          <w:szCs w:val="22"/>
        </w:rPr>
        <w:t xml:space="preserve"> a příp. </w:t>
      </w:r>
      <w:r w:rsidR="00EB25DC" w:rsidRPr="00561F3C">
        <w:rPr>
          <w:rFonts w:asciiTheme="minorHAnsi" w:hAnsiTheme="minorHAnsi" w:cstheme="minorHAnsi"/>
          <w:szCs w:val="22"/>
        </w:rPr>
        <w:t xml:space="preserve">i nového </w:t>
      </w:r>
      <w:r w:rsidRPr="00561F3C">
        <w:rPr>
          <w:rFonts w:asciiTheme="minorHAnsi" w:hAnsiTheme="minorHAnsi" w:cstheme="minorHAnsi"/>
          <w:szCs w:val="22"/>
        </w:rPr>
        <w:t>dodavatele</w:t>
      </w:r>
      <w:r w:rsidR="00EB25DC" w:rsidRPr="00561F3C">
        <w:rPr>
          <w:rFonts w:asciiTheme="minorHAnsi" w:hAnsiTheme="minorHAnsi" w:cstheme="minorHAnsi"/>
          <w:szCs w:val="22"/>
        </w:rPr>
        <w:t xml:space="preserve"> nebo dalších subjektů nominovaných Objednatelem</w:t>
      </w:r>
      <w:r w:rsidR="00B70F18" w:rsidRPr="00561F3C">
        <w:rPr>
          <w:rFonts w:asciiTheme="minorHAnsi" w:hAnsiTheme="minorHAnsi" w:cstheme="minorHAnsi"/>
          <w:szCs w:val="22"/>
        </w:rPr>
        <w:t xml:space="preserve"> (např. zástupci dodavatele INFRA)</w:t>
      </w:r>
      <w:r w:rsidRPr="00561F3C">
        <w:rPr>
          <w:rFonts w:asciiTheme="minorHAnsi" w:hAnsiTheme="minorHAnsi" w:cstheme="minorHAnsi"/>
          <w:szCs w:val="22"/>
        </w:rPr>
        <w:t>.</w:t>
      </w:r>
    </w:p>
    <w:p w14:paraId="2FC2F778" w14:textId="77777777" w:rsidR="000F603C" w:rsidRPr="00561F3C" w:rsidRDefault="000F603C" w:rsidP="00A40360">
      <w:pPr>
        <w:numPr>
          <w:ilvl w:val="3"/>
          <w:numId w:val="22"/>
        </w:numPr>
        <w:spacing w:before="0" w:line="276" w:lineRule="auto"/>
        <w:ind w:left="1815" w:hanging="397"/>
        <w:rPr>
          <w:rFonts w:asciiTheme="minorHAnsi" w:hAnsiTheme="minorHAnsi" w:cstheme="minorHAnsi"/>
          <w:szCs w:val="22"/>
        </w:rPr>
      </w:pPr>
      <w:r w:rsidRPr="00561F3C">
        <w:rPr>
          <w:rFonts w:asciiTheme="minorHAnsi" w:hAnsiTheme="minorHAnsi" w:cstheme="minorHAnsi"/>
          <w:szCs w:val="22"/>
        </w:rPr>
        <w:t xml:space="preserve">Manažeři </w:t>
      </w:r>
      <w:r w:rsidR="00B70F18" w:rsidRPr="00561F3C">
        <w:rPr>
          <w:rFonts w:asciiTheme="minorHAnsi" w:hAnsiTheme="minorHAnsi" w:cstheme="minorHAnsi"/>
          <w:szCs w:val="22"/>
        </w:rPr>
        <w:t xml:space="preserve">Poskytovatele </w:t>
      </w:r>
      <w:r w:rsidRPr="00561F3C">
        <w:rPr>
          <w:rFonts w:asciiTheme="minorHAnsi" w:hAnsiTheme="minorHAnsi" w:cstheme="minorHAnsi"/>
          <w:szCs w:val="22"/>
        </w:rPr>
        <w:t>pro Službu exitu odpovídají za všechny činnosti, které jsou součástí převodu. Manažeři pro převod jsou odpovědni společnému Řídícímu výboru.</w:t>
      </w:r>
    </w:p>
    <w:p w14:paraId="659C8617" w14:textId="77777777" w:rsidR="000F603C" w:rsidRPr="00561F3C" w:rsidRDefault="000F603C" w:rsidP="000F603C">
      <w:pPr>
        <w:pStyle w:val="Odstavecseseznamem"/>
        <w:ind w:left="1728"/>
        <w:jc w:val="both"/>
        <w:rPr>
          <w:rFonts w:asciiTheme="minorHAnsi" w:hAnsiTheme="minorHAnsi" w:cstheme="minorHAnsi"/>
          <w:sz w:val="22"/>
        </w:rPr>
      </w:pPr>
    </w:p>
    <w:p w14:paraId="40D115D8" w14:textId="77777777" w:rsidR="000F603C" w:rsidRPr="00561F3C" w:rsidRDefault="000F603C" w:rsidP="00A40360">
      <w:pPr>
        <w:pStyle w:val="Odstavecseseznamem"/>
        <w:numPr>
          <w:ilvl w:val="2"/>
          <w:numId w:val="20"/>
        </w:numPr>
        <w:spacing w:line="240" w:lineRule="auto"/>
        <w:ind w:left="1418" w:hanging="709"/>
        <w:contextualSpacing w:val="0"/>
        <w:jc w:val="both"/>
        <w:rPr>
          <w:rFonts w:asciiTheme="minorHAnsi" w:hAnsiTheme="minorHAnsi" w:cstheme="minorHAnsi"/>
          <w:i/>
          <w:sz w:val="22"/>
        </w:rPr>
      </w:pPr>
      <w:r w:rsidRPr="00561F3C">
        <w:rPr>
          <w:rFonts w:asciiTheme="minorHAnsi" w:hAnsiTheme="minorHAnsi" w:cstheme="minorHAnsi"/>
          <w:i/>
          <w:sz w:val="22"/>
        </w:rPr>
        <w:t>Dostatečně podrobný popis požadovaného plnění – Exit plán</w:t>
      </w:r>
    </w:p>
    <w:p w14:paraId="303FD21E" w14:textId="77777777" w:rsidR="00B70F18" w:rsidRPr="00561F3C" w:rsidRDefault="00B70F18" w:rsidP="002F4E5F">
      <w:pPr>
        <w:pStyle w:val="Odstavecseseznamem"/>
        <w:spacing w:line="240" w:lineRule="auto"/>
        <w:ind w:left="1418"/>
        <w:contextualSpacing w:val="0"/>
        <w:jc w:val="both"/>
        <w:rPr>
          <w:rFonts w:asciiTheme="minorHAnsi" w:hAnsiTheme="minorHAnsi" w:cstheme="minorHAnsi"/>
          <w:i/>
          <w:sz w:val="22"/>
        </w:rPr>
      </w:pPr>
    </w:p>
    <w:p w14:paraId="1B6C89CA" w14:textId="77777777" w:rsidR="000F603C" w:rsidRDefault="000F603C" w:rsidP="00A40360">
      <w:pPr>
        <w:numPr>
          <w:ilvl w:val="3"/>
          <w:numId w:val="23"/>
        </w:numPr>
        <w:spacing w:before="0" w:line="276" w:lineRule="auto"/>
        <w:ind w:left="1815" w:hanging="397"/>
        <w:rPr>
          <w:rFonts w:asciiTheme="minorHAnsi" w:hAnsiTheme="minorHAnsi" w:cstheme="minorHAnsi"/>
          <w:szCs w:val="22"/>
        </w:rPr>
      </w:pPr>
      <w:r w:rsidRPr="00561F3C">
        <w:rPr>
          <w:rFonts w:asciiTheme="minorHAnsi" w:hAnsiTheme="minorHAnsi" w:cstheme="minorHAnsi"/>
          <w:szCs w:val="22"/>
        </w:rPr>
        <w:t>Ten zahrnuje popis hlavní činnosti a součinnosti mezi</w:t>
      </w:r>
      <w:r w:rsidR="00EB25DC" w:rsidRPr="00561F3C">
        <w:rPr>
          <w:rFonts w:asciiTheme="minorHAnsi" w:hAnsiTheme="minorHAnsi" w:cstheme="minorHAnsi"/>
          <w:szCs w:val="22"/>
        </w:rPr>
        <w:t xml:space="preserve"> Poskytovatelem </w:t>
      </w:r>
      <w:r w:rsidRPr="00561F3C">
        <w:rPr>
          <w:rFonts w:asciiTheme="minorHAnsi" w:hAnsiTheme="minorHAnsi" w:cstheme="minorHAnsi"/>
          <w:szCs w:val="22"/>
        </w:rPr>
        <w:t xml:space="preserve">a novým dodavatelem uskutečňované v rámci převodu společně s popisem pravidel a postupů, které jsou mezi </w:t>
      </w:r>
      <w:r w:rsidR="00EB25DC" w:rsidRPr="00561F3C">
        <w:rPr>
          <w:rFonts w:asciiTheme="minorHAnsi" w:hAnsiTheme="minorHAnsi" w:cstheme="minorHAnsi"/>
          <w:szCs w:val="22"/>
        </w:rPr>
        <w:t xml:space="preserve">Poskytovatelem </w:t>
      </w:r>
      <w:r w:rsidRPr="00561F3C">
        <w:rPr>
          <w:rFonts w:asciiTheme="minorHAnsi" w:hAnsiTheme="minorHAnsi" w:cstheme="minorHAnsi"/>
          <w:szCs w:val="22"/>
        </w:rPr>
        <w:t xml:space="preserve">a novým dodavatelem dodržovány. </w:t>
      </w:r>
    </w:p>
    <w:p w14:paraId="44B8A17F" w14:textId="11F2E168" w:rsidR="00CB7A03" w:rsidRPr="00561F3C" w:rsidRDefault="00093DB4" w:rsidP="00A40360">
      <w:pPr>
        <w:numPr>
          <w:ilvl w:val="3"/>
          <w:numId w:val="23"/>
        </w:numPr>
        <w:spacing w:before="0" w:line="276" w:lineRule="auto"/>
        <w:ind w:left="1815" w:hanging="397"/>
        <w:rPr>
          <w:rFonts w:asciiTheme="minorHAnsi" w:hAnsiTheme="minorHAnsi" w:cstheme="minorHAnsi"/>
          <w:szCs w:val="22"/>
        </w:rPr>
      </w:pPr>
      <w:r w:rsidRPr="41E8D1D9">
        <w:rPr>
          <w:rFonts w:asciiTheme="minorHAnsi" w:hAnsiTheme="minorHAnsi" w:cstheme="minorBidi"/>
        </w:rPr>
        <w:t>Harmonogram činností</w:t>
      </w:r>
      <w:r w:rsidR="000C2F69" w:rsidRPr="41E8D1D9">
        <w:rPr>
          <w:rFonts w:asciiTheme="minorHAnsi" w:hAnsiTheme="minorHAnsi" w:cstheme="minorBidi"/>
        </w:rPr>
        <w:t>,</w:t>
      </w:r>
      <w:r w:rsidRPr="41E8D1D9">
        <w:rPr>
          <w:rFonts w:asciiTheme="minorHAnsi" w:hAnsiTheme="minorHAnsi" w:cstheme="minorBidi"/>
        </w:rPr>
        <w:t xml:space="preserve"> včetně </w:t>
      </w:r>
      <w:r w:rsidRPr="00561F3C">
        <w:rPr>
          <w:rFonts w:asciiTheme="minorHAnsi" w:hAnsiTheme="minorHAnsi" w:cstheme="minorBidi"/>
          <w:b/>
          <w:bCs/>
        </w:rPr>
        <w:t>plánu ukončení některých jiných služeb poskytovaných v rámci objednávky podle tohoto písemného pokynu</w:t>
      </w:r>
      <w:r w:rsidR="000C2F69" w:rsidRPr="41E8D1D9">
        <w:rPr>
          <w:rFonts w:asciiTheme="minorHAnsi" w:hAnsiTheme="minorHAnsi" w:cstheme="minorBidi"/>
        </w:rPr>
        <w:t>.</w:t>
      </w:r>
    </w:p>
    <w:p w14:paraId="2DEEC966" w14:textId="77777777" w:rsidR="000F603C" w:rsidRPr="00561F3C" w:rsidRDefault="000F603C" w:rsidP="00A40360">
      <w:pPr>
        <w:numPr>
          <w:ilvl w:val="3"/>
          <w:numId w:val="23"/>
        </w:numPr>
        <w:spacing w:before="0" w:line="276" w:lineRule="auto"/>
        <w:ind w:left="1815" w:hanging="397"/>
        <w:rPr>
          <w:rFonts w:asciiTheme="minorHAnsi" w:hAnsiTheme="minorHAnsi" w:cstheme="minorHAnsi"/>
          <w:szCs w:val="22"/>
        </w:rPr>
      </w:pPr>
      <w:r w:rsidRPr="00561F3C">
        <w:rPr>
          <w:rFonts w:asciiTheme="minorHAnsi" w:hAnsiTheme="minorHAnsi" w:cstheme="minorBidi"/>
        </w:rPr>
        <w:lastRenderedPageBreak/>
        <w:t>Služba exitu bude řízena centrálně jako konsolidovaný projekt sestávající z jednotlivých dílčích projektů. Tyto projekty se musí sestávat přinejmenším z úspěšného předání poskytování Plnění novému dodavateli, a to včetně veškerého relevantního zařízení a dále z</w:t>
      </w:r>
      <w:r w:rsidR="00B70F18" w:rsidRPr="00561F3C">
        <w:rPr>
          <w:rFonts w:asciiTheme="minorHAnsi" w:hAnsiTheme="minorHAnsi" w:cstheme="minorBidi"/>
        </w:rPr>
        <w:t>a</w:t>
      </w:r>
      <w:r w:rsidRPr="00561F3C">
        <w:rPr>
          <w:rFonts w:asciiTheme="minorHAnsi" w:hAnsiTheme="minorHAnsi" w:cstheme="minorBidi"/>
        </w:rPr>
        <w:t xml:space="preserve"> úspěšné zavedení a zdokumentování všech úkolů a procesů prováděných </w:t>
      </w:r>
      <w:r w:rsidR="00B70F18" w:rsidRPr="00561F3C">
        <w:rPr>
          <w:rFonts w:asciiTheme="minorHAnsi" w:hAnsiTheme="minorHAnsi" w:cstheme="minorBidi"/>
        </w:rPr>
        <w:t>Poskytovatelem</w:t>
      </w:r>
      <w:r w:rsidRPr="00561F3C">
        <w:rPr>
          <w:rFonts w:asciiTheme="minorHAnsi" w:hAnsiTheme="minorHAnsi" w:cstheme="minorBidi"/>
        </w:rPr>
        <w:t xml:space="preserve"> v rámci Služby exitu.</w:t>
      </w:r>
    </w:p>
    <w:p w14:paraId="3CB11EAE" w14:textId="77777777" w:rsidR="000F603C" w:rsidRPr="00561F3C" w:rsidRDefault="000F603C" w:rsidP="00A40360">
      <w:pPr>
        <w:numPr>
          <w:ilvl w:val="3"/>
          <w:numId w:val="23"/>
        </w:numPr>
        <w:spacing w:before="0" w:line="276" w:lineRule="auto"/>
        <w:ind w:left="1815" w:hanging="397"/>
        <w:rPr>
          <w:rFonts w:asciiTheme="minorHAnsi" w:hAnsiTheme="minorHAnsi" w:cstheme="minorHAnsi"/>
          <w:szCs w:val="22"/>
        </w:rPr>
      </w:pPr>
      <w:r w:rsidRPr="00561F3C">
        <w:rPr>
          <w:rFonts w:asciiTheme="minorHAnsi" w:hAnsiTheme="minorHAnsi" w:cstheme="minorBidi"/>
        </w:rPr>
        <w:t>Pravidla a pokyny pro nakládání a využití zdrojových kódů.</w:t>
      </w:r>
    </w:p>
    <w:p w14:paraId="71F2BDC5" w14:textId="77777777" w:rsidR="000F603C" w:rsidRPr="00561F3C" w:rsidRDefault="000F603C" w:rsidP="00A40360">
      <w:pPr>
        <w:numPr>
          <w:ilvl w:val="3"/>
          <w:numId w:val="23"/>
        </w:numPr>
        <w:spacing w:before="0" w:after="120" w:line="276" w:lineRule="auto"/>
        <w:ind w:left="1815" w:hanging="397"/>
        <w:rPr>
          <w:rFonts w:asciiTheme="minorHAnsi" w:hAnsiTheme="minorHAnsi" w:cstheme="minorHAnsi"/>
          <w:szCs w:val="22"/>
        </w:rPr>
      </w:pPr>
      <w:r w:rsidRPr="00561F3C">
        <w:rPr>
          <w:rFonts w:asciiTheme="minorHAnsi" w:hAnsiTheme="minorHAnsi" w:cstheme="minorBidi"/>
        </w:rPr>
        <w:t xml:space="preserve">Pravidla a pokyny pro přípravu a realizaci procesu kompletní migrace dat včetně popisu datových struktur, jejich naplňování, kontroly dat, procesu vlastního importu a testování v příp. novém nahrazujícím </w:t>
      </w:r>
      <w:r w:rsidR="00B70F18" w:rsidRPr="00561F3C">
        <w:rPr>
          <w:rFonts w:asciiTheme="minorHAnsi" w:hAnsiTheme="minorHAnsi" w:cstheme="minorBidi"/>
        </w:rPr>
        <w:t>ekonomickém informačním systému</w:t>
      </w:r>
      <w:r w:rsidRPr="00561F3C">
        <w:rPr>
          <w:rFonts w:asciiTheme="minorHAnsi" w:hAnsiTheme="minorHAnsi" w:cstheme="minorBidi"/>
        </w:rPr>
        <w:t>.</w:t>
      </w:r>
    </w:p>
    <w:p w14:paraId="08671020" w14:textId="77777777" w:rsidR="000F603C" w:rsidRPr="00561F3C" w:rsidRDefault="000F603C" w:rsidP="00A40360">
      <w:pPr>
        <w:pStyle w:val="Odstavecseseznamem"/>
        <w:numPr>
          <w:ilvl w:val="2"/>
          <w:numId w:val="20"/>
        </w:numPr>
        <w:spacing w:line="240" w:lineRule="auto"/>
        <w:ind w:left="1418" w:hanging="709"/>
        <w:contextualSpacing w:val="0"/>
        <w:jc w:val="both"/>
        <w:rPr>
          <w:rFonts w:asciiTheme="minorHAnsi" w:hAnsiTheme="minorHAnsi" w:cstheme="minorHAnsi"/>
          <w:i/>
          <w:sz w:val="22"/>
        </w:rPr>
      </w:pPr>
      <w:r w:rsidRPr="00561F3C">
        <w:rPr>
          <w:rFonts w:asciiTheme="minorHAnsi" w:hAnsiTheme="minorHAnsi" w:cstheme="minorHAnsi"/>
          <w:i/>
          <w:sz w:val="22"/>
        </w:rPr>
        <w:t>Dobu poskytnutí plnění nebo harmonogram realizace plnění</w:t>
      </w:r>
    </w:p>
    <w:p w14:paraId="74E26248" w14:textId="77777777" w:rsidR="000F603C" w:rsidRPr="00561F3C" w:rsidRDefault="000F603C" w:rsidP="002F4E5F">
      <w:pPr>
        <w:spacing w:after="120" w:line="276" w:lineRule="auto"/>
        <w:ind w:left="1418" w:firstLine="0"/>
        <w:rPr>
          <w:rFonts w:asciiTheme="minorHAnsi" w:hAnsiTheme="minorHAnsi" w:cstheme="minorHAnsi"/>
          <w:szCs w:val="22"/>
        </w:rPr>
      </w:pPr>
      <w:r w:rsidRPr="00561F3C">
        <w:rPr>
          <w:rFonts w:asciiTheme="minorHAnsi" w:hAnsiTheme="minorHAnsi" w:cstheme="minorHAnsi"/>
          <w:szCs w:val="22"/>
        </w:rPr>
        <w:t xml:space="preserve">Harmonogram musí respektovat v Zadání exitového požadavku určený termín plnění, ledaže by tento termín byl nepřiměřeně krátký a </w:t>
      </w:r>
      <w:r w:rsidR="00B70F18" w:rsidRPr="00561F3C">
        <w:rPr>
          <w:rFonts w:asciiTheme="minorHAnsi" w:hAnsiTheme="minorHAnsi" w:cstheme="minorHAnsi"/>
          <w:szCs w:val="22"/>
        </w:rPr>
        <w:t>Poskytovatel</w:t>
      </w:r>
      <w:r w:rsidRPr="00561F3C">
        <w:rPr>
          <w:rFonts w:asciiTheme="minorHAnsi" w:hAnsiTheme="minorHAnsi" w:cstheme="minorHAnsi"/>
          <w:szCs w:val="22"/>
        </w:rPr>
        <w:t xml:space="preserve"> tuto skutečnost v Analýze exitového požadavku dostatečně odůvodní s návrhem nejbližšího možného termínu plnění, který je realizovatelný.</w:t>
      </w:r>
    </w:p>
    <w:p w14:paraId="2BE14903" w14:textId="77777777" w:rsidR="000F603C" w:rsidRPr="00561F3C" w:rsidRDefault="000F603C" w:rsidP="00A40360">
      <w:pPr>
        <w:pStyle w:val="Odstavecseseznamem"/>
        <w:numPr>
          <w:ilvl w:val="2"/>
          <w:numId w:val="20"/>
        </w:numPr>
        <w:spacing w:line="240" w:lineRule="auto"/>
        <w:ind w:left="1418" w:hanging="709"/>
        <w:contextualSpacing w:val="0"/>
        <w:jc w:val="both"/>
        <w:rPr>
          <w:rFonts w:asciiTheme="minorHAnsi" w:hAnsiTheme="minorHAnsi" w:cstheme="minorHAnsi"/>
          <w:i/>
          <w:sz w:val="22"/>
        </w:rPr>
      </w:pPr>
      <w:r w:rsidRPr="00561F3C">
        <w:rPr>
          <w:rFonts w:asciiTheme="minorHAnsi" w:hAnsiTheme="minorHAnsi" w:cstheme="minorHAnsi"/>
          <w:i/>
          <w:sz w:val="22"/>
        </w:rPr>
        <w:t>Požadavky na nezbytnou součinnost Objednatele při realizaci plnění</w:t>
      </w:r>
    </w:p>
    <w:p w14:paraId="7CBABE72" w14:textId="77777777" w:rsidR="000F603C" w:rsidRPr="00561F3C" w:rsidRDefault="000F603C" w:rsidP="000F603C">
      <w:pPr>
        <w:spacing w:after="120" w:line="276" w:lineRule="auto"/>
        <w:ind w:left="1416"/>
        <w:rPr>
          <w:rFonts w:asciiTheme="minorHAnsi" w:hAnsiTheme="minorHAnsi" w:cstheme="minorHAnsi"/>
          <w:szCs w:val="22"/>
        </w:rPr>
      </w:pPr>
      <w:r w:rsidRPr="00561F3C">
        <w:rPr>
          <w:rFonts w:asciiTheme="minorHAnsi" w:hAnsiTheme="minorHAnsi" w:cstheme="minorHAnsi"/>
          <w:szCs w:val="22"/>
        </w:rPr>
        <w:t xml:space="preserve">Analýza exitového požadavku musí zavazovat </w:t>
      </w:r>
      <w:r w:rsidR="00B70F18" w:rsidRPr="00561F3C">
        <w:rPr>
          <w:rFonts w:asciiTheme="minorHAnsi" w:hAnsiTheme="minorHAnsi" w:cstheme="minorHAnsi"/>
          <w:szCs w:val="22"/>
        </w:rPr>
        <w:t>Poskytovatele</w:t>
      </w:r>
      <w:r w:rsidRPr="00561F3C">
        <w:rPr>
          <w:rFonts w:asciiTheme="minorHAnsi" w:hAnsiTheme="minorHAnsi" w:cstheme="minorHAnsi"/>
          <w:szCs w:val="22"/>
        </w:rPr>
        <w:t xml:space="preserve"> poskytnout Objednateli a </w:t>
      </w:r>
      <w:r w:rsidR="00B70F18" w:rsidRPr="00561F3C">
        <w:rPr>
          <w:rFonts w:asciiTheme="minorHAnsi" w:hAnsiTheme="minorHAnsi" w:cstheme="minorHAnsi"/>
          <w:szCs w:val="22"/>
        </w:rPr>
        <w:t xml:space="preserve">novému </w:t>
      </w:r>
      <w:r w:rsidRPr="00561F3C">
        <w:rPr>
          <w:rFonts w:asciiTheme="minorHAnsi" w:hAnsiTheme="minorHAnsi" w:cstheme="minorHAnsi"/>
          <w:szCs w:val="22"/>
        </w:rPr>
        <w:t xml:space="preserve">dodavateli veškerou potřebnou součinnost, dokumentaci a informace a účastnit se jednání s Objednatelem a </w:t>
      </w:r>
      <w:r w:rsidR="00B70F18" w:rsidRPr="00561F3C">
        <w:rPr>
          <w:rFonts w:asciiTheme="minorHAnsi" w:hAnsiTheme="minorHAnsi" w:cstheme="minorHAnsi"/>
          <w:szCs w:val="22"/>
        </w:rPr>
        <w:t xml:space="preserve">novým </w:t>
      </w:r>
      <w:r w:rsidRPr="00561F3C">
        <w:rPr>
          <w:rFonts w:asciiTheme="minorHAnsi" w:hAnsiTheme="minorHAnsi" w:cstheme="minorHAnsi"/>
          <w:szCs w:val="22"/>
        </w:rPr>
        <w:t>dodavatelem za účelem provedení Služby exitu plynulého a řádného převedení Plnění či jejich příslušné části dle Analýzy exitového požadavku.</w:t>
      </w:r>
    </w:p>
    <w:p w14:paraId="23290AC2" w14:textId="77777777" w:rsidR="000F603C" w:rsidRPr="00561F3C" w:rsidRDefault="000F603C" w:rsidP="00A40360">
      <w:pPr>
        <w:pStyle w:val="Odstavecseseznamem"/>
        <w:numPr>
          <w:ilvl w:val="2"/>
          <w:numId w:val="20"/>
        </w:numPr>
        <w:spacing w:line="240" w:lineRule="auto"/>
        <w:ind w:left="1418" w:hanging="709"/>
        <w:contextualSpacing w:val="0"/>
        <w:jc w:val="both"/>
        <w:rPr>
          <w:rFonts w:asciiTheme="minorHAnsi" w:hAnsiTheme="minorHAnsi" w:cstheme="minorHAnsi"/>
          <w:i/>
          <w:sz w:val="22"/>
        </w:rPr>
      </w:pPr>
      <w:r w:rsidRPr="00561F3C">
        <w:rPr>
          <w:rFonts w:asciiTheme="minorHAnsi" w:hAnsiTheme="minorHAnsi" w:cstheme="minorHAnsi"/>
          <w:i/>
          <w:sz w:val="22"/>
        </w:rPr>
        <w:t>Definice a podrobný popis procesu testování a akceptace včetně procesu schvalování Služby exitu</w:t>
      </w:r>
    </w:p>
    <w:p w14:paraId="788E8B51" w14:textId="77777777" w:rsidR="000F603C" w:rsidRPr="00561F3C" w:rsidRDefault="000F603C" w:rsidP="000F603C">
      <w:pPr>
        <w:spacing w:after="120" w:line="276" w:lineRule="auto"/>
        <w:ind w:left="1416"/>
        <w:rPr>
          <w:rFonts w:asciiTheme="minorHAnsi" w:hAnsiTheme="minorHAnsi" w:cstheme="minorHAnsi"/>
          <w:szCs w:val="22"/>
        </w:rPr>
      </w:pPr>
      <w:r w:rsidRPr="00561F3C">
        <w:rPr>
          <w:rFonts w:asciiTheme="minorHAnsi" w:hAnsiTheme="minorHAnsi" w:cstheme="minorHAnsi"/>
          <w:szCs w:val="22"/>
        </w:rPr>
        <w:t>Pro úspěšné provedení Služby exitu musí být přinejmenším ověřeno, že došlo k následujícím událostem k splnění veškerých stanovených cílů Služby exitu a Objednatel musí dát potvrzující Souhlas, že plán a cíle Služby exitu byly splněny.</w:t>
      </w:r>
    </w:p>
    <w:p w14:paraId="0F839046" w14:textId="77777777" w:rsidR="000F603C" w:rsidRPr="00561F3C" w:rsidRDefault="000F603C" w:rsidP="000F603C">
      <w:pPr>
        <w:spacing w:after="120" w:line="276" w:lineRule="auto"/>
        <w:ind w:left="1416"/>
        <w:rPr>
          <w:rFonts w:asciiTheme="minorHAnsi" w:hAnsiTheme="minorHAnsi" w:cstheme="minorHAnsi"/>
          <w:szCs w:val="22"/>
        </w:rPr>
      </w:pPr>
    </w:p>
    <w:p w14:paraId="45428BFF" w14:textId="77777777" w:rsidR="000F603C" w:rsidRPr="00561F3C" w:rsidRDefault="000F603C" w:rsidP="00A40360">
      <w:pPr>
        <w:pStyle w:val="Nadpis3"/>
        <w:numPr>
          <w:ilvl w:val="0"/>
          <w:numId w:val="20"/>
        </w:numPr>
        <w:rPr>
          <w:b/>
          <w:bCs/>
        </w:rPr>
      </w:pPr>
      <w:bookmarkStart w:id="39" w:name="_Toc143755722"/>
      <w:r w:rsidRPr="00561F3C">
        <w:rPr>
          <w:b/>
          <w:bCs/>
        </w:rPr>
        <w:t>Předání zdrojového kódu</w:t>
      </w:r>
      <w:bookmarkEnd w:id="39"/>
    </w:p>
    <w:p w14:paraId="250182D1" w14:textId="25817626" w:rsidR="000F603C" w:rsidRPr="00561F3C" w:rsidRDefault="000F603C" w:rsidP="00A40360">
      <w:pPr>
        <w:numPr>
          <w:ilvl w:val="1"/>
          <w:numId w:val="20"/>
        </w:numPr>
        <w:spacing w:before="0" w:after="120" w:line="276" w:lineRule="auto"/>
        <w:ind w:left="709" w:hanging="709"/>
        <w:rPr>
          <w:rFonts w:asciiTheme="minorHAnsi" w:hAnsiTheme="minorHAnsi" w:cstheme="minorHAnsi"/>
          <w:szCs w:val="22"/>
        </w:rPr>
      </w:pPr>
      <w:bookmarkStart w:id="40" w:name="_Ref474489404"/>
      <w:bookmarkStart w:id="41" w:name="_Ref474489775"/>
      <w:r w:rsidRPr="00561F3C">
        <w:rPr>
          <w:rFonts w:asciiTheme="minorHAnsi" w:hAnsiTheme="minorHAnsi" w:cstheme="minorHAnsi"/>
          <w:szCs w:val="22"/>
        </w:rPr>
        <w:t xml:space="preserve">Nestanoví-li tato </w:t>
      </w:r>
      <w:r w:rsidR="002D3485" w:rsidRPr="00561F3C">
        <w:rPr>
          <w:rFonts w:asciiTheme="minorHAnsi" w:hAnsiTheme="minorHAnsi" w:cstheme="minorHAnsi"/>
          <w:szCs w:val="22"/>
        </w:rPr>
        <w:t>p</w:t>
      </w:r>
      <w:r w:rsidRPr="00561F3C">
        <w:rPr>
          <w:rFonts w:asciiTheme="minorHAnsi" w:hAnsiTheme="minorHAnsi" w:cstheme="minorHAnsi"/>
          <w:szCs w:val="22"/>
        </w:rPr>
        <w:t xml:space="preserve">říloha či </w:t>
      </w:r>
      <w:r w:rsidR="005C2D55" w:rsidRPr="00561F3C">
        <w:rPr>
          <w:rFonts w:asciiTheme="minorHAnsi" w:hAnsiTheme="minorHAnsi" w:cstheme="minorHAnsi"/>
          <w:szCs w:val="22"/>
        </w:rPr>
        <w:t>objednávka podle tohoto písemného pokynu</w:t>
      </w:r>
      <w:r w:rsidRPr="00561F3C">
        <w:rPr>
          <w:rFonts w:asciiTheme="minorHAnsi" w:hAnsiTheme="minorHAnsi" w:cstheme="minorHAnsi"/>
          <w:szCs w:val="22"/>
        </w:rPr>
        <w:t xml:space="preserve"> jinak, je Dodavatel povinen předat Objednateli zdrojový kód k programovému vybavení </w:t>
      </w:r>
      <w:r w:rsidR="00D60632" w:rsidRPr="00561F3C">
        <w:rPr>
          <w:rFonts w:asciiTheme="minorHAnsi" w:hAnsiTheme="minorHAnsi" w:cstheme="minorHAnsi"/>
          <w:szCs w:val="22"/>
        </w:rPr>
        <w:t>úprav na míru</w:t>
      </w:r>
      <w:r w:rsidR="00302052">
        <w:rPr>
          <w:rFonts w:asciiTheme="minorHAnsi" w:hAnsiTheme="minorHAnsi" w:cstheme="minorHAnsi"/>
          <w:szCs w:val="22"/>
        </w:rPr>
        <w:t>,</w:t>
      </w:r>
      <w:r w:rsidR="00AB1760" w:rsidRPr="00561F3C">
        <w:rPr>
          <w:rFonts w:asciiTheme="minorHAnsi" w:hAnsiTheme="minorHAnsi" w:cstheme="minorHAnsi"/>
          <w:szCs w:val="22"/>
        </w:rPr>
        <w:t xml:space="preserve"> jenž byly</w:t>
      </w:r>
      <w:r w:rsidR="00D60632" w:rsidRPr="00561F3C">
        <w:rPr>
          <w:rFonts w:asciiTheme="minorHAnsi" w:hAnsiTheme="minorHAnsi" w:cstheme="minorHAnsi"/>
          <w:szCs w:val="22"/>
        </w:rPr>
        <w:t xml:space="preserve"> </w:t>
      </w:r>
      <w:r w:rsidR="00AB1760" w:rsidRPr="00561F3C">
        <w:rPr>
          <w:rFonts w:asciiTheme="minorHAnsi" w:hAnsiTheme="minorHAnsi" w:cstheme="minorHAnsi"/>
          <w:szCs w:val="22"/>
        </w:rPr>
        <w:t xml:space="preserve">na základě Změnových požadavků </w:t>
      </w:r>
      <w:r w:rsidR="007B7F41" w:rsidRPr="00561F3C">
        <w:rPr>
          <w:rFonts w:asciiTheme="minorHAnsi" w:hAnsiTheme="minorHAnsi" w:cstheme="minorHAnsi"/>
          <w:szCs w:val="22"/>
        </w:rPr>
        <w:t>Objednatele</w:t>
      </w:r>
      <w:r w:rsidR="00302052" w:rsidRPr="00302052">
        <w:rPr>
          <w:rFonts w:asciiTheme="minorHAnsi" w:hAnsiTheme="minorHAnsi" w:cstheme="minorHAnsi"/>
        </w:rPr>
        <w:t xml:space="preserve"> </w:t>
      </w:r>
      <w:r w:rsidR="00302052">
        <w:rPr>
          <w:rFonts w:asciiTheme="minorHAnsi" w:hAnsiTheme="minorHAnsi" w:cstheme="minorHAnsi"/>
        </w:rPr>
        <w:t>v rámci tohoto písemného pokynu či předchozích smluvních vztahů ze strany Poskytovatele a jeho subdodavatelů v rámci IFS realizovány</w:t>
      </w:r>
      <w:r w:rsidR="009C1BC9">
        <w:rPr>
          <w:rFonts w:asciiTheme="minorHAnsi" w:hAnsiTheme="minorHAnsi" w:cstheme="minorHAnsi"/>
        </w:rPr>
        <w:t>,</w:t>
      </w:r>
      <w:r w:rsidR="007B7F41" w:rsidRPr="00561F3C">
        <w:rPr>
          <w:rFonts w:asciiTheme="minorHAnsi" w:hAnsiTheme="minorHAnsi" w:cstheme="minorHAnsi"/>
          <w:szCs w:val="22"/>
        </w:rPr>
        <w:t xml:space="preserve"> </w:t>
      </w:r>
      <w:r w:rsidRPr="00561F3C">
        <w:rPr>
          <w:rFonts w:asciiTheme="minorHAnsi" w:hAnsiTheme="minorHAnsi" w:cstheme="minorHAnsi"/>
          <w:szCs w:val="22"/>
        </w:rPr>
        <w:t xml:space="preserve">včetně kompletní dokumentace umožňující následnou implementaci, provoz a rozvoj, které tvoří předmět plnění </w:t>
      </w:r>
      <w:r w:rsidR="005C2D55" w:rsidRPr="00561F3C">
        <w:rPr>
          <w:rFonts w:asciiTheme="minorHAnsi" w:hAnsiTheme="minorHAnsi" w:cstheme="minorHAnsi"/>
          <w:szCs w:val="22"/>
        </w:rPr>
        <w:t>objednávky podle tohoto písemného pokynu</w:t>
      </w:r>
      <w:r w:rsidRPr="00561F3C">
        <w:rPr>
          <w:rFonts w:asciiTheme="minorHAnsi" w:hAnsiTheme="minorHAnsi" w:cstheme="minorHAnsi"/>
          <w:szCs w:val="22"/>
        </w:rPr>
        <w:t xml:space="preserve"> (dále jen „</w:t>
      </w:r>
      <w:r w:rsidRPr="00561F3C">
        <w:rPr>
          <w:rFonts w:asciiTheme="minorHAnsi" w:hAnsiTheme="minorHAnsi" w:cstheme="minorHAnsi"/>
          <w:b/>
          <w:szCs w:val="22"/>
        </w:rPr>
        <w:t>Zdrojový kód</w:t>
      </w:r>
      <w:r w:rsidRPr="00561F3C">
        <w:rPr>
          <w:rFonts w:asciiTheme="minorHAnsi" w:hAnsiTheme="minorHAnsi" w:cstheme="minorHAnsi"/>
          <w:szCs w:val="22"/>
        </w:rPr>
        <w:t xml:space="preserve">“). </w:t>
      </w:r>
    </w:p>
    <w:p w14:paraId="460442D9" w14:textId="77777777" w:rsidR="000F603C" w:rsidRPr="00561F3C" w:rsidRDefault="000F603C" w:rsidP="00A40360">
      <w:pPr>
        <w:numPr>
          <w:ilvl w:val="1"/>
          <w:numId w:val="20"/>
        </w:numPr>
        <w:spacing w:before="0" w:after="120" w:line="276" w:lineRule="auto"/>
        <w:ind w:left="709" w:hanging="709"/>
        <w:rPr>
          <w:rFonts w:asciiTheme="minorHAnsi" w:hAnsiTheme="minorHAnsi" w:cstheme="minorHAnsi"/>
          <w:szCs w:val="22"/>
        </w:rPr>
      </w:pPr>
      <w:r w:rsidRPr="00561F3C">
        <w:rPr>
          <w:rFonts w:asciiTheme="minorHAnsi" w:hAnsiTheme="minorHAnsi" w:cstheme="minorHAnsi"/>
          <w:szCs w:val="22"/>
        </w:rPr>
        <w:t xml:space="preserve">Zdrojový kód musí být spustitelný v prostředí Objednatele a zaručující možnost ověření, že je kompletní a ve správné verzi, tzn. umožňující kompilaci, instalaci, spuštění a ověření funkcionality, a to včetně podrobné dokumentace zdrojového kódu takovéto části programového vybavení. </w:t>
      </w:r>
    </w:p>
    <w:p w14:paraId="2C855E24" w14:textId="77777777" w:rsidR="000F603C" w:rsidRPr="00561F3C" w:rsidRDefault="000F603C" w:rsidP="00A40360">
      <w:pPr>
        <w:numPr>
          <w:ilvl w:val="1"/>
          <w:numId w:val="20"/>
        </w:numPr>
        <w:spacing w:before="0" w:after="120" w:line="276" w:lineRule="auto"/>
        <w:ind w:left="709" w:hanging="709"/>
        <w:rPr>
          <w:rFonts w:asciiTheme="minorHAnsi" w:hAnsiTheme="minorHAnsi" w:cstheme="minorHAnsi"/>
          <w:szCs w:val="22"/>
        </w:rPr>
      </w:pPr>
      <w:r w:rsidRPr="00561F3C">
        <w:rPr>
          <w:rFonts w:asciiTheme="minorHAnsi" w:hAnsiTheme="minorHAnsi" w:cstheme="minorHAnsi"/>
          <w:szCs w:val="22"/>
        </w:rPr>
        <w:t>Zdrojový kód bude Dodavatelem předán na nepřepisovatelném technickém nosiči dat s viditelně označeným názvem „Zdrojový kód“ a označením příslušného programového vybavení a její verze a dne předání zdrojového kódu. O předání technického nosiče dat bude sepsán a podepsán písemný předávací protokol.</w:t>
      </w:r>
      <w:bookmarkEnd w:id="40"/>
      <w:r w:rsidRPr="00561F3C">
        <w:rPr>
          <w:rFonts w:asciiTheme="minorHAnsi" w:hAnsiTheme="minorHAnsi" w:cstheme="minorHAnsi"/>
          <w:szCs w:val="22"/>
        </w:rPr>
        <w:t xml:space="preserve"> </w:t>
      </w:r>
      <w:bookmarkEnd w:id="41"/>
    </w:p>
    <w:p w14:paraId="137966B8" w14:textId="77777777" w:rsidR="000F603C" w:rsidRPr="00561F3C" w:rsidRDefault="000F603C" w:rsidP="00A40360">
      <w:pPr>
        <w:numPr>
          <w:ilvl w:val="1"/>
          <w:numId w:val="20"/>
        </w:numPr>
        <w:spacing w:before="0" w:after="120" w:line="276" w:lineRule="auto"/>
        <w:ind w:left="709" w:hanging="709"/>
        <w:rPr>
          <w:rFonts w:asciiTheme="minorHAnsi" w:hAnsiTheme="minorHAnsi" w:cstheme="minorHAnsi"/>
          <w:szCs w:val="22"/>
        </w:rPr>
      </w:pPr>
      <w:r w:rsidRPr="00561F3C">
        <w:rPr>
          <w:rFonts w:asciiTheme="minorHAnsi" w:hAnsiTheme="minorHAnsi" w:cstheme="minorHAnsi"/>
          <w:szCs w:val="22"/>
        </w:rPr>
        <w:t xml:space="preserve">Povinnost Dodavatele uvedená v odst. </w:t>
      </w:r>
      <w:r w:rsidRPr="00561F3C">
        <w:rPr>
          <w:rFonts w:asciiTheme="minorHAnsi" w:hAnsiTheme="minorHAnsi" w:cstheme="minorHAnsi"/>
          <w:szCs w:val="22"/>
        </w:rPr>
        <w:fldChar w:fldCharType="begin"/>
      </w:r>
      <w:r w:rsidRPr="00561F3C">
        <w:rPr>
          <w:rFonts w:asciiTheme="minorHAnsi" w:hAnsiTheme="minorHAnsi" w:cstheme="minorHAnsi"/>
          <w:szCs w:val="22"/>
        </w:rPr>
        <w:instrText xml:space="preserve"> REF _Ref474489404 \r \h  \* MERGEFORMAT </w:instrText>
      </w:r>
      <w:r w:rsidRPr="00561F3C">
        <w:rPr>
          <w:rFonts w:asciiTheme="minorHAnsi" w:hAnsiTheme="minorHAnsi" w:cstheme="minorHAnsi"/>
          <w:szCs w:val="22"/>
        </w:rPr>
      </w:r>
      <w:r w:rsidRPr="00561F3C">
        <w:rPr>
          <w:rFonts w:asciiTheme="minorHAnsi" w:hAnsiTheme="minorHAnsi" w:cstheme="minorHAnsi"/>
          <w:szCs w:val="22"/>
        </w:rPr>
        <w:fldChar w:fldCharType="separate"/>
      </w:r>
      <w:r w:rsidR="00902344" w:rsidRPr="00561F3C">
        <w:rPr>
          <w:rFonts w:asciiTheme="minorHAnsi" w:hAnsiTheme="minorHAnsi" w:cstheme="minorHAnsi"/>
          <w:szCs w:val="22"/>
        </w:rPr>
        <w:t>3.1</w:t>
      </w:r>
      <w:r w:rsidRPr="00561F3C">
        <w:rPr>
          <w:rFonts w:asciiTheme="minorHAnsi" w:hAnsiTheme="minorHAnsi" w:cstheme="minorHAnsi"/>
          <w:szCs w:val="22"/>
        </w:rPr>
        <w:fldChar w:fldCharType="end"/>
      </w:r>
      <w:r w:rsidRPr="00561F3C">
        <w:rPr>
          <w:rFonts w:asciiTheme="minorHAnsi" w:hAnsiTheme="minorHAnsi" w:cstheme="minorHAnsi"/>
          <w:szCs w:val="22"/>
        </w:rPr>
        <w:t xml:space="preserve">. této </w:t>
      </w:r>
      <w:r w:rsidR="002D3485" w:rsidRPr="00561F3C">
        <w:rPr>
          <w:rFonts w:asciiTheme="minorHAnsi" w:hAnsiTheme="minorHAnsi" w:cstheme="minorHAnsi"/>
          <w:szCs w:val="22"/>
        </w:rPr>
        <w:t>p</w:t>
      </w:r>
      <w:r w:rsidRPr="00561F3C">
        <w:rPr>
          <w:rFonts w:asciiTheme="minorHAnsi" w:hAnsiTheme="minorHAnsi" w:cstheme="minorHAnsi"/>
          <w:szCs w:val="22"/>
        </w:rPr>
        <w:t xml:space="preserve">řílohy se přiměřeně použije i pro jakékoliv opravy, změny, doplnění, upgrade nebo update zdrojového kódu jednotlivého dílčího plnění </w:t>
      </w:r>
      <w:r w:rsidRPr="00561F3C">
        <w:rPr>
          <w:rFonts w:asciiTheme="minorHAnsi" w:hAnsiTheme="minorHAnsi" w:cstheme="minorHAnsi"/>
          <w:szCs w:val="22"/>
        </w:rPr>
        <w:lastRenderedPageBreak/>
        <w:t xml:space="preserve">tvořícího programové vybavení, k nimž dojde při plnění této </w:t>
      </w:r>
      <w:r w:rsidR="002D3485" w:rsidRPr="00561F3C">
        <w:rPr>
          <w:rFonts w:asciiTheme="minorHAnsi" w:hAnsiTheme="minorHAnsi" w:cstheme="minorHAnsi"/>
          <w:szCs w:val="22"/>
        </w:rPr>
        <w:t>p</w:t>
      </w:r>
      <w:r w:rsidRPr="00561F3C">
        <w:rPr>
          <w:rFonts w:asciiTheme="minorHAnsi" w:hAnsiTheme="minorHAnsi" w:cstheme="minorHAnsi"/>
          <w:szCs w:val="22"/>
        </w:rPr>
        <w:t xml:space="preserve">řílohy či </w:t>
      </w:r>
      <w:r w:rsidR="005C2D55" w:rsidRPr="00561F3C">
        <w:rPr>
          <w:rFonts w:asciiTheme="minorHAnsi" w:hAnsiTheme="minorHAnsi" w:cstheme="minorHAnsi"/>
          <w:szCs w:val="22"/>
        </w:rPr>
        <w:t>objednávky podle tohoto písemného pokynu</w:t>
      </w:r>
      <w:r w:rsidRPr="00561F3C">
        <w:rPr>
          <w:rFonts w:asciiTheme="minorHAnsi" w:hAnsiTheme="minorHAnsi" w:cstheme="minorHAnsi"/>
          <w:szCs w:val="22"/>
        </w:rPr>
        <w:t xml:space="preserve"> nebo v rámci záručních oprav. Dokumentace změny zdrojového kódu musí obsahovat podrobný popis a komentář každého zásahu do zdrojového kódu.</w:t>
      </w:r>
    </w:p>
    <w:p w14:paraId="336659F1" w14:textId="77777777" w:rsidR="000F603C" w:rsidRPr="00561F3C" w:rsidRDefault="000F603C" w:rsidP="00A40360">
      <w:pPr>
        <w:pStyle w:val="Nadpis3"/>
        <w:numPr>
          <w:ilvl w:val="0"/>
          <w:numId w:val="20"/>
        </w:numPr>
        <w:rPr>
          <w:b/>
          <w:bCs/>
        </w:rPr>
      </w:pPr>
      <w:bookmarkStart w:id="42" w:name="_Toc143755723"/>
      <w:r w:rsidRPr="00561F3C">
        <w:rPr>
          <w:b/>
          <w:bCs/>
        </w:rPr>
        <w:t>Migrace dat, služba migrace dat</w:t>
      </w:r>
      <w:bookmarkEnd w:id="42"/>
    </w:p>
    <w:p w14:paraId="789535C2" w14:textId="77777777" w:rsidR="000F603C" w:rsidRPr="00561F3C" w:rsidRDefault="000F603C" w:rsidP="00A40360">
      <w:pPr>
        <w:numPr>
          <w:ilvl w:val="1"/>
          <w:numId w:val="20"/>
        </w:numPr>
        <w:spacing w:before="0" w:after="120" w:line="276" w:lineRule="auto"/>
        <w:ind w:left="709" w:hanging="709"/>
        <w:rPr>
          <w:rFonts w:asciiTheme="minorHAnsi" w:hAnsiTheme="minorHAnsi" w:cstheme="minorHAnsi"/>
          <w:szCs w:val="22"/>
        </w:rPr>
      </w:pPr>
      <w:r w:rsidRPr="00561F3C">
        <w:rPr>
          <w:rFonts w:asciiTheme="minorHAnsi" w:hAnsiTheme="minorHAnsi" w:cstheme="minorHAnsi"/>
          <w:szCs w:val="22"/>
        </w:rPr>
        <w:t xml:space="preserve">Služby migrace dat zahrnují zejména: </w:t>
      </w:r>
    </w:p>
    <w:p w14:paraId="0F3C510F" w14:textId="77777777" w:rsidR="000F603C" w:rsidRPr="00561F3C" w:rsidRDefault="000F603C" w:rsidP="00A40360">
      <w:pPr>
        <w:numPr>
          <w:ilvl w:val="2"/>
          <w:numId w:val="20"/>
        </w:numPr>
        <w:spacing w:before="0" w:after="120" w:line="276" w:lineRule="auto"/>
        <w:ind w:left="1418" w:hanging="709"/>
        <w:rPr>
          <w:rFonts w:asciiTheme="minorHAnsi" w:hAnsiTheme="minorHAnsi" w:cstheme="minorHAnsi"/>
          <w:szCs w:val="22"/>
        </w:rPr>
      </w:pPr>
      <w:r w:rsidRPr="00561F3C">
        <w:rPr>
          <w:rFonts w:asciiTheme="minorHAnsi" w:hAnsiTheme="minorHAnsi" w:cstheme="minorHAnsi"/>
          <w:szCs w:val="22"/>
        </w:rPr>
        <w:t>V rámci provedené Analýzy exitového požadavku stanovit, definovat a vymezit přesné požadavky migrace v Exit plánu.</w:t>
      </w:r>
    </w:p>
    <w:p w14:paraId="17FE7069" w14:textId="77777777" w:rsidR="000F603C" w:rsidRPr="00561F3C" w:rsidRDefault="000F603C" w:rsidP="00A40360">
      <w:pPr>
        <w:numPr>
          <w:ilvl w:val="2"/>
          <w:numId w:val="20"/>
        </w:numPr>
        <w:spacing w:before="0" w:after="120" w:line="276" w:lineRule="auto"/>
        <w:ind w:left="1418" w:hanging="709"/>
        <w:rPr>
          <w:rFonts w:asciiTheme="minorHAnsi" w:hAnsiTheme="minorHAnsi" w:cstheme="minorHAnsi"/>
          <w:szCs w:val="22"/>
        </w:rPr>
      </w:pPr>
      <w:r w:rsidRPr="00561F3C">
        <w:rPr>
          <w:rFonts w:asciiTheme="minorHAnsi" w:hAnsiTheme="minorHAnsi" w:cstheme="minorHAnsi"/>
          <w:szCs w:val="22"/>
        </w:rPr>
        <w:t>Stanovit odpovědné osoby v procesu migrace za Objednatele, Dodavatele a třetích osob.</w:t>
      </w:r>
    </w:p>
    <w:p w14:paraId="172B3C52" w14:textId="77777777" w:rsidR="000F603C" w:rsidRPr="00561F3C" w:rsidRDefault="000F603C" w:rsidP="00A40360">
      <w:pPr>
        <w:numPr>
          <w:ilvl w:val="2"/>
          <w:numId w:val="20"/>
        </w:numPr>
        <w:spacing w:before="0" w:after="120" w:line="276" w:lineRule="auto"/>
        <w:ind w:left="1418" w:hanging="709"/>
        <w:rPr>
          <w:rFonts w:asciiTheme="minorHAnsi" w:hAnsiTheme="minorHAnsi" w:cstheme="minorHAnsi"/>
          <w:szCs w:val="22"/>
        </w:rPr>
      </w:pPr>
      <w:r w:rsidRPr="00561F3C">
        <w:rPr>
          <w:rFonts w:asciiTheme="minorHAnsi" w:hAnsiTheme="minorHAnsi" w:cstheme="minorHAnsi"/>
          <w:szCs w:val="22"/>
        </w:rPr>
        <w:t>Stanovení harmonogramu migrace dat.</w:t>
      </w:r>
    </w:p>
    <w:p w14:paraId="70B5D6E6" w14:textId="77777777" w:rsidR="000F603C" w:rsidRPr="00561F3C" w:rsidRDefault="000F603C" w:rsidP="00A40360">
      <w:pPr>
        <w:numPr>
          <w:ilvl w:val="2"/>
          <w:numId w:val="20"/>
        </w:numPr>
        <w:spacing w:before="0" w:after="120" w:line="276" w:lineRule="auto"/>
        <w:ind w:left="1418" w:hanging="709"/>
        <w:rPr>
          <w:rFonts w:asciiTheme="minorHAnsi" w:hAnsiTheme="minorHAnsi" w:cstheme="minorHAnsi"/>
          <w:szCs w:val="22"/>
        </w:rPr>
      </w:pPr>
      <w:r w:rsidRPr="00561F3C">
        <w:rPr>
          <w:rFonts w:asciiTheme="minorHAnsi" w:hAnsiTheme="minorHAnsi" w:cstheme="minorHAnsi"/>
          <w:szCs w:val="22"/>
        </w:rPr>
        <w:t xml:space="preserve">Vymezit rozsah migrace dat, smyslem a cílem migrace dat je dosáhnout nového řešení poskytování aplikačních služeb s kompletní historií dat z předchozího zpracování. </w:t>
      </w:r>
    </w:p>
    <w:p w14:paraId="0B022FD7" w14:textId="77777777" w:rsidR="000F603C" w:rsidRPr="00561F3C" w:rsidRDefault="000F603C" w:rsidP="00A40360">
      <w:pPr>
        <w:numPr>
          <w:ilvl w:val="2"/>
          <w:numId w:val="20"/>
        </w:numPr>
        <w:spacing w:before="0" w:line="276" w:lineRule="auto"/>
        <w:ind w:left="1418" w:hanging="709"/>
        <w:rPr>
          <w:rFonts w:asciiTheme="minorHAnsi" w:hAnsiTheme="minorHAnsi" w:cstheme="minorHAnsi"/>
          <w:szCs w:val="22"/>
        </w:rPr>
      </w:pPr>
      <w:r w:rsidRPr="00561F3C">
        <w:rPr>
          <w:rFonts w:asciiTheme="minorHAnsi" w:hAnsiTheme="minorHAnsi" w:cstheme="minorHAnsi"/>
          <w:szCs w:val="22"/>
        </w:rPr>
        <w:t>Stanovit datové struktury a formáty pro datové přenosy migrace s přesným popisem a dokumentací podporující komplexní a vyčerpávající převod dat. Základní metodiky pro stanovení popisu a převodu jsou tyto:</w:t>
      </w:r>
    </w:p>
    <w:p w14:paraId="6DF20F5D" w14:textId="77777777" w:rsidR="000F603C" w:rsidRPr="00561F3C" w:rsidRDefault="000F603C" w:rsidP="00A40360">
      <w:pPr>
        <w:numPr>
          <w:ilvl w:val="3"/>
          <w:numId w:val="24"/>
        </w:numPr>
        <w:spacing w:before="0" w:line="276" w:lineRule="auto"/>
        <w:ind w:left="1815" w:hanging="397"/>
        <w:rPr>
          <w:rFonts w:asciiTheme="minorHAnsi" w:hAnsiTheme="minorHAnsi" w:cstheme="minorHAnsi"/>
          <w:szCs w:val="22"/>
        </w:rPr>
      </w:pPr>
      <w:r w:rsidRPr="00561F3C">
        <w:rPr>
          <w:rFonts w:asciiTheme="minorHAnsi" w:hAnsiTheme="minorHAnsi" w:cstheme="minorHAnsi"/>
          <w:szCs w:val="22"/>
        </w:rPr>
        <w:t>Předat popis datového modelu stávající databáze, popis všech tabulek, vazeb, referenčních integrit, položek, primárních klíčů, indexů atd. zajistit migraci celé databáze a/nebo exporty dat v strukturách odpovídající databázovému uspořádání.</w:t>
      </w:r>
    </w:p>
    <w:p w14:paraId="7A444ED4" w14:textId="77777777" w:rsidR="000F603C" w:rsidRPr="00561F3C" w:rsidRDefault="000F603C" w:rsidP="00A40360">
      <w:pPr>
        <w:numPr>
          <w:ilvl w:val="3"/>
          <w:numId w:val="24"/>
        </w:numPr>
        <w:spacing w:before="0" w:after="120" w:line="276" w:lineRule="auto"/>
        <w:ind w:left="1815" w:hanging="397"/>
        <w:rPr>
          <w:rFonts w:asciiTheme="minorHAnsi" w:hAnsiTheme="minorHAnsi" w:cstheme="minorHAnsi"/>
          <w:szCs w:val="22"/>
        </w:rPr>
      </w:pPr>
      <w:r w:rsidRPr="00561F3C">
        <w:rPr>
          <w:rFonts w:asciiTheme="minorHAnsi" w:hAnsiTheme="minorHAnsi" w:cstheme="minorHAnsi"/>
          <w:szCs w:val="22"/>
        </w:rPr>
        <w:t xml:space="preserve">Stanovit konverzní struktury dat s přesnými popisy položek a jejich významu, vazby pro migraci dat (referenční integrity) tak, aby export zajišťoval vyčerpávající datovou transformaci do nového PIS nahrazující původní řešení. </w:t>
      </w:r>
    </w:p>
    <w:p w14:paraId="29911886" w14:textId="77777777" w:rsidR="000F603C" w:rsidRPr="00561F3C" w:rsidRDefault="000F603C" w:rsidP="00A40360">
      <w:pPr>
        <w:numPr>
          <w:ilvl w:val="2"/>
          <w:numId w:val="20"/>
        </w:numPr>
        <w:spacing w:before="0" w:after="120" w:line="276" w:lineRule="auto"/>
        <w:ind w:left="1418" w:hanging="709"/>
        <w:rPr>
          <w:rFonts w:asciiTheme="minorHAnsi" w:hAnsiTheme="minorHAnsi" w:cstheme="minorHAnsi"/>
          <w:szCs w:val="22"/>
        </w:rPr>
      </w:pPr>
      <w:r w:rsidRPr="00561F3C">
        <w:rPr>
          <w:rFonts w:asciiTheme="minorHAnsi" w:hAnsiTheme="minorHAnsi" w:cstheme="minorHAnsi"/>
          <w:szCs w:val="22"/>
        </w:rPr>
        <w:t>Migrace dat musí zajišťovat veškeré konverze číselníků, katalogů a dat podporující parametrizaci dat a aplikačního řešení.</w:t>
      </w:r>
    </w:p>
    <w:p w14:paraId="3E6689BF" w14:textId="77777777" w:rsidR="000F603C" w:rsidRPr="00561F3C" w:rsidRDefault="000F603C" w:rsidP="00A40360">
      <w:pPr>
        <w:numPr>
          <w:ilvl w:val="2"/>
          <w:numId w:val="20"/>
        </w:numPr>
        <w:spacing w:before="0" w:after="120" w:line="276" w:lineRule="auto"/>
        <w:ind w:left="1418" w:hanging="709"/>
        <w:rPr>
          <w:rFonts w:asciiTheme="minorHAnsi" w:hAnsiTheme="minorHAnsi" w:cstheme="minorHAnsi"/>
          <w:szCs w:val="22"/>
        </w:rPr>
      </w:pPr>
      <w:r w:rsidRPr="00561F3C">
        <w:rPr>
          <w:rFonts w:asciiTheme="minorHAnsi" w:hAnsiTheme="minorHAnsi" w:cstheme="minorHAnsi"/>
          <w:szCs w:val="22"/>
        </w:rPr>
        <w:t>Proces migrace dat prochází jednotlivými fázemi počínající přípravou, testovacím procesem nahráním dat, jejich kontrolou a testováním nového PIS po zkušebním importu a na úrovni všech uživatelských rolích a služeb, zdokumentování migrace, akceptace testovacího procesu migrace.  Po provedení úspěšného testování se teprve provede následně ostrá migrace dat, ověření úplnosti migrace, ověření v rutinním provozu, zdokumentování migrace, akceptace.</w:t>
      </w:r>
    </w:p>
    <w:p w14:paraId="7EBF3FA5" w14:textId="77777777" w:rsidR="000F603C" w:rsidRPr="00561F3C" w:rsidRDefault="000F603C" w:rsidP="00A40360">
      <w:pPr>
        <w:numPr>
          <w:ilvl w:val="2"/>
          <w:numId w:val="20"/>
        </w:numPr>
        <w:spacing w:before="0" w:after="120" w:line="276" w:lineRule="auto"/>
        <w:ind w:left="1418" w:hanging="709"/>
        <w:rPr>
          <w:rFonts w:asciiTheme="minorHAnsi" w:hAnsiTheme="minorHAnsi" w:cstheme="minorHAnsi"/>
          <w:szCs w:val="22"/>
        </w:rPr>
      </w:pPr>
      <w:r w:rsidRPr="00561F3C">
        <w:rPr>
          <w:rFonts w:asciiTheme="minorHAnsi" w:hAnsiTheme="minorHAnsi" w:cstheme="minorHAnsi"/>
          <w:szCs w:val="22"/>
        </w:rPr>
        <w:t>Ke všem migračním procesům dat budou zpracovány migrační protokoly. Obsah migračních protokolů z pohledu metodiky záznamu bude stanoven v Exit plánu.</w:t>
      </w:r>
    </w:p>
    <w:p w14:paraId="09F9A64A" w14:textId="77777777" w:rsidR="000F603C" w:rsidRPr="00561F3C" w:rsidRDefault="000F603C" w:rsidP="00A40360">
      <w:pPr>
        <w:numPr>
          <w:ilvl w:val="1"/>
          <w:numId w:val="20"/>
        </w:numPr>
        <w:spacing w:before="0" w:after="120" w:line="276" w:lineRule="auto"/>
        <w:ind w:left="709" w:hanging="709"/>
        <w:rPr>
          <w:rFonts w:asciiTheme="minorHAnsi" w:hAnsiTheme="minorHAnsi" w:cstheme="minorHAnsi"/>
          <w:szCs w:val="22"/>
        </w:rPr>
      </w:pPr>
      <w:r w:rsidRPr="00561F3C">
        <w:rPr>
          <w:rFonts w:asciiTheme="minorHAnsi" w:hAnsiTheme="minorHAnsi" w:cstheme="minorHAnsi"/>
          <w:szCs w:val="22"/>
        </w:rPr>
        <w:t xml:space="preserve">Dodavatel se zavazuje zajistit migraci dat a poskytnout služby exit plánu ve smyslu odst. 4.1 této </w:t>
      </w:r>
      <w:r w:rsidR="002D3485" w:rsidRPr="00561F3C">
        <w:rPr>
          <w:rFonts w:asciiTheme="minorHAnsi" w:hAnsiTheme="minorHAnsi" w:cstheme="minorHAnsi"/>
          <w:szCs w:val="22"/>
        </w:rPr>
        <w:t>p</w:t>
      </w:r>
      <w:r w:rsidRPr="00561F3C">
        <w:rPr>
          <w:rFonts w:asciiTheme="minorHAnsi" w:hAnsiTheme="minorHAnsi" w:cstheme="minorHAnsi"/>
          <w:szCs w:val="22"/>
        </w:rPr>
        <w:t>řílohy.</w:t>
      </w:r>
    </w:p>
    <w:p w14:paraId="496D1669" w14:textId="77777777" w:rsidR="000F603C" w:rsidRPr="00561F3C" w:rsidRDefault="000F603C" w:rsidP="00A40360">
      <w:pPr>
        <w:numPr>
          <w:ilvl w:val="1"/>
          <w:numId w:val="20"/>
        </w:numPr>
        <w:spacing w:before="0" w:after="120" w:line="276" w:lineRule="auto"/>
        <w:ind w:left="709" w:hanging="709"/>
        <w:rPr>
          <w:rFonts w:asciiTheme="minorHAnsi" w:hAnsiTheme="minorHAnsi" w:cstheme="minorHAnsi"/>
          <w:szCs w:val="22"/>
        </w:rPr>
      </w:pPr>
      <w:r w:rsidRPr="00561F3C">
        <w:rPr>
          <w:rFonts w:asciiTheme="minorHAnsi" w:hAnsiTheme="minorHAnsi" w:cstheme="minorHAnsi"/>
          <w:szCs w:val="22"/>
        </w:rPr>
        <w:t>Objednatel se zavazuje poskytnout pro zajištění migrace dat a poskytnutí služby migrace dat Dodavateli potřebnou součinnost a příp. zajistit součinnost třetích stran.</w:t>
      </w:r>
    </w:p>
    <w:p w14:paraId="79019674" w14:textId="77777777" w:rsidR="000F603C" w:rsidRPr="00561F3C" w:rsidRDefault="000F603C" w:rsidP="00A40360">
      <w:pPr>
        <w:numPr>
          <w:ilvl w:val="1"/>
          <w:numId w:val="20"/>
        </w:numPr>
        <w:spacing w:before="0" w:after="120" w:line="276" w:lineRule="auto"/>
        <w:ind w:left="709" w:hanging="709"/>
        <w:rPr>
          <w:rFonts w:asciiTheme="minorHAnsi" w:hAnsiTheme="minorHAnsi" w:cstheme="minorHAnsi"/>
          <w:szCs w:val="22"/>
        </w:rPr>
      </w:pPr>
      <w:r w:rsidRPr="00561F3C">
        <w:rPr>
          <w:rFonts w:asciiTheme="minorHAnsi" w:hAnsiTheme="minorHAnsi" w:cstheme="minorHAnsi"/>
          <w:szCs w:val="22"/>
        </w:rPr>
        <w:t>Možné případy migrace:</w:t>
      </w:r>
    </w:p>
    <w:p w14:paraId="4CF5D7F3" w14:textId="78EB061B" w:rsidR="000F603C" w:rsidRPr="00561F3C" w:rsidRDefault="000F603C" w:rsidP="00A40360">
      <w:pPr>
        <w:numPr>
          <w:ilvl w:val="2"/>
          <w:numId w:val="20"/>
        </w:numPr>
        <w:spacing w:before="0" w:after="120" w:line="276" w:lineRule="auto"/>
        <w:ind w:left="1418" w:hanging="709"/>
        <w:rPr>
          <w:rFonts w:asciiTheme="minorHAnsi" w:hAnsiTheme="minorHAnsi" w:cstheme="minorHAnsi"/>
          <w:szCs w:val="22"/>
        </w:rPr>
      </w:pPr>
      <w:r w:rsidRPr="00561F3C">
        <w:rPr>
          <w:rFonts w:asciiTheme="minorHAnsi" w:hAnsiTheme="minorHAnsi" w:cstheme="minorHAnsi"/>
          <w:szCs w:val="22"/>
        </w:rPr>
        <w:t xml:space="preserve">Objednatel nahrazuje původní </w:t>
      </w:r>
      <w:r w:rsidR="004E148A" w:rsidRPr="00561F3C">
        <w:rPr>
          <w:rFonts w:asciiTheme="minorHAnsi" w:hAnsiTheme="minorHAnsi" w:cstheme="minorHAnsi"/>
          <w:szCs w:val="22"/>
        </w:rPr>
        <w:t>IFS</w:t>
      </w:r>
      <w:r w:rsidRPr="00561F3C">
        <w:rPr>
          <w:rFonts w:asciiTheme="minorHAnsi" w:hAnsiTheme="minorHAnsi" w:cstheme="minorHAnsi"/>
          <w:szCs w:val="22"/>
        </w:rPr>
        <w:t xml:space="preserve"> novým informačním systémem z objektivních důvodů. Proces a služby migrace dat se uplatní v plném rozsahu anebo v částečném rozsahu. Dodavatel zajistí kompletní zajištění migrace dat včetně vyčerpávající dokumentace.</w:t>
      </w:r>
    </w:p>
    <w:p w14:paraId="0E6A7034" w14:textId="6B562C12" w:rsidR="000F603C" w:rsidRPr="00561F3C" w:rsidRDefault="000F603C" w:rsidP="00A40360">
      <w:pPr>
        <w:numPr>
          <w:ilvl w:val="2"/>
          <w:numId w:val="20"/>
        </w:numPr>
        <w:spacing w:before="0" w:after="120" w:line="276" w:lineRule="auto"/>
        <w:ind w:left="1418" w:hanging="709"/>
        <w:rPr>
          <w:rFonts w:asciiTheme="minorHAnsi" w:hAnsiTheme="minorHAnsi" w:cstheme="minorHAnsi"/>
          <w:szCs w:val="22"/>
        </w:rPr>
      </w:pPr>
      <w:r w:rsidRPr="00561F3C">
        <w:rPr>
          <w:rFonts w:asciiTheme="minorHAnsi" w:hAnsiTheme="minorHAnsi" w:cstheme="minorHAnsi"/>
          <w:szCs w:val="22"/>
        </w:rPr>
        <w:t xml:space="preserve">Objednatel využije současný </w:t>
      </w:r>
      <w:r w:rsidR="004E148A" w:rsidRPr="00561F3C">
        <w:rPr>
          <w:rFonts w:asciiTheme="minorHAnsi" w:hAnsiTheme="minorHAnsi" w:cstheme="minorHAnsi"/>
          <w:szCs w:val="22"/>
        </w:rPr>
        <w:t>IFS</w:t>
      </w:r>
      <w:r w:rsidRPr="00561F3C">
        <w:rPr>
          <w:rFonts w:asciiTheme="minorHAnsi" w:hAnsiTheme="minorHAnsi" w:cstheme="minorHAnsi"/>
          <w:szCs w:val="22"/>
        </w:rPr>
        <w:t xml:space="preserve"> a pouze změní Dodavatele provozu, podpory a rozvojových služeb. Proces a služby migrace se neuplatní anebo se stávající datová </w:t>
      </w:r>
      <w:r w:rsidRPr="00561F3C">
        <w:rPr>
          <w:rFonts w:asciiTheme="minorHAnsi" w:hAnsiTheme="minorHAnsi" w:cstheme="minorHAnsi"/>
          <w:szCs w:val="22"/>
        </w:rPr>
        <w:lastRenderedPageBreak/>
        <w:t xml:space="preserve">základna pouze </w:t>
      </w:r>
      <w:proofErr w:type="spellStart"/>
      <w:r w:rsidRPr="00561F3C">
        <w:rPr>
          <w:rFonts w:asciiTheme="minorHAnsi" w:hAnsiTheme="minorHAnsi" w:cstheme="minorHAnsi"/>
          <w:szCs w:val="22"/>
        </w:rPr>
        <w:t>přemigruje</w:t>
      </w:r>
      <w:proofErr w:type="spellEnd"/>
      <w:r w:rsidRPr="00561F3C">
        <w:rPr>
          <w:rFonts w:asciiTheme="minorHAnsi" w:hAnsiTheme="minorHAnsi" w:cstheme="minorHAnsi"/>
          <w:szCs w:val="22"/>
        </w:rPr>
        <w:t xml:space="preserve"> do jiné databáze. Dodavatel zajistí především detailní popis a zdokumentování současného stavu.</w:t>
      </w:r>
    </w:p>
    <w:p w14:paraId="245F3616" w14:textId="63E5AEE4" w:rsidR="000F603C" w:rsidRPr="00561F3C" w:rsidRDefault="000F603C" w:rsidP="00A40360">
      <w:pPr>
        <w:numPr>
          <w:ilvl w:val="1"/>
          <w:numId w:val="20"/>
        </w:numPr>
        <w:spacing w:before="0" w:after="120" w:line="276" w:lineRule="auto"/>
        <w:ind w:left="709" w:hanging="709"/>
        <w:rPr>
          <w:rFonts w:asciiTheme="minorHAnsi" w:hAnsiTheme="minorHAnsi" w:cstheme="minorHAnsi"/>
          <w:szCs w:val="22"/>
        </w:rPr>
      </w:pPr>
      <w:r w:rsidRPr="00561F3C">
        <w:rPr>
          <w:rFonts w:asciiTheme="minorHAnsi" w:hAnsiTheme="minorHAnsi" w:cstheme="minorHAnsi"/>
          <w:szCs w:val="22"/>
        </w:rPr>
        <w:t>Detailní popis migračních procesů</w:t>
      </w:r>
      <w:r w:rsidR="00E85732">
        <w:rPr>
          <w:rFonts w:asciiTheme="minorHAnsi" w:hAnsiTheme="minorHAnsi" w:cstheme="minorHAnsi"/>
          <w:szCs w:val="22"/>
        </w:rPr>
        <w:t>,</w:t>
      </w:r>
      <w:r w:rsidRPr="00561F3C">
        <w:rPr>
          <w:rFonts w:asciiTheme="minorHAnsi" w:hAnsiTheme="minorHAnsi" w:cstheme="minorHAnsi"/>
          <w:szCs w:val="22"/>
        </w:rPr>
        <w:t xml:space="preserve"> služeb migrace</w:t>
      </w:r>
      <w:r w:rsidR="0052248B">
        <w:rPr>
          <w:rFonts w:asciiTheme="minorHAnsi" w:hAnsiTheme="minorHAnsi" w:cstheme="minorHAnsi"/>
          <w:szCs w:val="22"/>
        </w:rPr>
        <w:t xml:space="preserve"> a harmonogram</w:t>
      </w:r>
      <w:r w:rsidRPr="00561F3C">
        <w:rPr>
          <w:rFonts w:asciiTheme="minorHAnsi" w:hAnsiTheme="minorHAnsi" w:cstheme="minorHAnsi"/>
          <w:szCs w:val="22"/>
        </w:rPr>
        <w:t xml:space="preserve"> bude obsažen v Exit plánu na základě provedené Analýzy exitového požadavku.</w:t>
      </w:r>
    </w:p>
    <w:p w14:paraId="73AAB07F" w14:textId="77777777" w:rsidR="000F603C" w:rsidRPr="00FB7FDA" w:rsidRDefault="000F603C" w:rsidP="000F603C">
      <w:pPr>
        <w:rPr>
          <w:rFonts w:asciiTheme="minorHAnsi" w:hAnsiTheme="minorHAnsi" w:cstheme="minorHAnsi"/>
          <w:szCs w:val="22"/>
        </w:rPr>
      </w:pPr>
    </w:p>
    <w:p w14:paraId="7641F56A" w14:textId="77777777" w:rsidR="000F603C" w:rsidRPr="00CD200F" w:rsidRDefault="000F603C" w:rsidP="002F4E5F">
      <w:pPr>
        <w:pStyle w:val="Textbubliny"/>
        <w:rPr>
          <w:rFonts w:asciiTheme="minorHAnsi" w:hAnsiTheme="minorHAnsi" w:cstheme="minorHAnsi"/>
          <w:color w:val="000000"/>
          <w:sz w:val="22"/>
          <w:szCs w:val="22"/>
        </w:rPr>
      </w:pPr>
    </w:p>
    <w:p w14:paraId="5B70D852" w14:textId="77777777" w:rsidR="000F603C" w:rsidRDefault="000F603C" w:rsidP="002F4E5F">
      <w:pPr>
        <w:pStyle w:val="Textbubliny"/>
        <w:rPr>
          <w:color w:val="000000"/>
          <w:sz w:val="22"/>
        </w:rPr>
      </w:pPr>
    </w:p>
    <w:p w14:paraId="1327A286" w14:textId="77777777" w:rsidR="000F603C" w:rsidRDefault="000F603C" w:rsidP="002F4E5F">
      <w:pPr>
        <w:pStyle w:val="Textbubliny"/>
        <w:rPr>
          <w:color w:val="000000"/>
          <w:sz w:val="22"/>
        </w:rPr>
      </w:pPr>
    </w:p>
    <w:p w14:paraId="7292B542" w14:textId="77777777" w:rsidR="000F603C" w:rsidRDefault="000F603C" w:rsidP="002F4E5F">
      <w:pPr>
        <w:pStyle w:val="Textbubliny"/>
        <w:rPr>
          <w:color w:val="000000"/>
          <w:sz w:val="22"/>
        </w:rPr>
      </w:pPr>
    </w:p>
    <w:p w14:paraId="0140A93B" w14:textId="77777777" w:rsidR="000F603C" w:rsidRPr="002F4E5F" w:rsidRDefault="000F603C" w:rsidP="002F4E5F">
      <w:pPr>
        <w:pStyle w:val="Textbubliny"/>
        <w:rPr>
          <w:color w:val="000000"/>
          <w:sz w:val="22"/>
        </w:rPr>
      </w:pPr>
    </w:p>
    <w:sectPr w:rsidR="000F603C" w:rsidRPr="002F4E5F" w:rsidSect="00540CA6">
      <w:headerReference w:type="default" r:id="rId12"/>
      <w:footerReference w:type="default" r:id="rId13"/>
      <w:type w:val="continuous"/>
      <w:pgSz w:w="11906" w:h="16838" w:code="9"/>
      <w:pgMar w:top="1276" w:right="1134" w:bottom="851"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4A9EB" w14:textId="77777777" w:rsidR="00540CA6" w:rsidRDefault="00540CA6">
      <w:r>
        <w:separator/>
      </w:r>
    </w:p>
  </w:endnote>
  <w:endnote w:type="continuationSeparator" w:id="0">
    <w:p w14:paraId="13E745F2" w14:textId="77777777" w:rsidR="00540CA6" w:rsidRDefault="00540CA6">
      <w:r>
        <w:continuationSeparator/>
      </w:r>
    </w:p>
  </w:endnote>
  <w:endnote w:type="continuationNotice" w:id="1">
    <w:p w14:paraId="1D20B2F5" w14:textId="77777777" w:rsidR="00540CA6" w:rsidRDefault="00540CA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egacSanItcTEE">
    <w:altName w:val="Times New Roman"/>
    <w:charset w:val="00"/>
    <w:family w:val="auto"/>
    <w:pitch w:val="variable"/>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Math">
    <w:panose1 w:val="02040503050406030204"/>
    <w:charset w:val="EE"/>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3A5A5" w14:textId="54313FB5" w:rsidR="00BB5A16" w:rsidRDefault="00BB5A16">
    <w:pPr>
      <w:pStyle w:val="Zpat"/>
      <w:jc w:val="center"/>
    </w:pPr>
    <w:r>
      <w:rPr>
        <w:rStyle w:val="slostrnky"/>
      </w:rPr>
      <w:fldChar w:fldCharType="begin"/>
    </w:r>
    <w:r>
      <w:rPr>
        <w:rStyle w:val="slostrnky"/>
      </w:rPr>
      <w:instrText xml:space="preserve"> PAGE </w:instrText>
    </w:r>
    <w:r>
      <w:rPr>
        <w:rStyle w:val="slostrnky"/>
      </w:rPr>
      <w:fldChar w:fldCharType="separate"/>
    </w:r>
    <w:r w:rsidR="00E5441F">
      <w:rPr>
        <w:rStyle w:val="slostrnky"/>
        <w:noProof/>
      </w:rPr>
      <w:t>39</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E5441F">
      <w:rPr>
        <w:rStyle w:val="slostrnky"/>
        <w:noProof/>
      </w:rPr>
      <w:t>42</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8C2E2" w14:textId="77777777" w:rsidR="00540CA6" w:rsidRDefault="00540CA6">
      <w:r>
        <w:separator/>
      </w:r>
    </w:p>
  </w:footnote>
  <w:footnote w:type="continuationSeparator" w:id="0">
    <w:p w14:paraId="29A70E21" w14:textId="77777777" w:rsidR="00540CA6" w:rsidRDefault="00540CA6">
      <w:r>
        <w:continuationSeparator/>
      </w:r>
    </w:p>
  </w:footnote>
  <w:footnote w:type="continuationNotice" w:id="1">
    <w:p w14:paraId="0C20A36A" w14:textId="77777777" w:rsidR="00540CA6" w:rsidRDefault="00540CA6">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869F5" w14:textId="31DB0088" w:rsidR="00BB5A16" w:rsidRDefault="0002264A" w:rsidP="002F4E5F">
    <w:pPr>
      <w:pStyle w:val="Zkladntext"/>
      <w:widowControl w:val="0"/>
      <w:spacing w:before="120"/>
    </w:pPr>
    <w:r>
      <w:rPr>
        <w:rFonts w:ascii="Calibri" w:eastAsia="Calibri" w:hAnsi="Calibri" w:cs="Calibri"/>
        <w:i/>
        <w:sz w:val="16"/>
        <w:szCs w:val="16"/>
        <w:lang w:eastAsia="en-US"/>
      </w:rPr>
      <w:t>Technická specifikace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76C2"/>
    <w:multiLevelType w:val="hybridMultilevel"/>
    <w:tmpl w:val="79368836"/>
    <w:lvl w:ilvl="0" w:tplc="615EBFF4">
      <w:numFmt w:val="bullet"/>
      <w:lvlText w:val="-"/>
      <w:lvlJc w:val="left"/>
      <w:pPr>
        <w:ind w:left="885" w:hanging="360"/>
      </w:pPr>
      <w:rPr>
        <w:rFonts w:ascii="Calibri" w:eastAsia="Times New Roman" w:hAnsi="Calibri" w:cs="Calibri" w:hint="default"/>
      </w:rPr>
    </w:lvl>
    <w:lvl w:ilvl="1" w:tplc="04050003">
      <w:start w:val="1"/>
      <w:numFmt w:val="bullet"/>
      <w:lvlText w:val="o"/>
      <w:lvlJc w:val="left"/>
      <w:pPr>
        <w:ind w:left="1605" w:hanging="360"/>
      </w:pPr>
      <w:rPr>
        <w:rFonts w:ascii="Courier New" w:hAnsi="Courier New" w:cs="Courier New" w:hint="default"/>
      </w:rPr>
    </w:lvl>
    <w:lvl w:ilvl="2" w:tplc="04050005" w:tentative="1">
      <w:start w:val="1"/>
      <w:numFmt w:val="bullet"/>
      <w:lvlText w:val=""/>
      <w:lvlJc w:val="left"/>
      <w:pPr>
        <w:ind w:left="2325" w:hanging="360"/>
      </w:pPr>
      <w:rPr>
        <w:rFonts w:ascii="Wingdings" w:hAnsi="Wingdings" w:hint="default"/>
      </w:rPr>
    </w:lvl>
    <w:lvl w:ilvl="3" w:tplc="04050001" w:tentative="1">
      <w:start w:val="1"/>
      <w:numFmt w:val="bullet"/>
      <w:lvlText w:val=""/>
      <w:lvlJc w:val="left"/>
      <w:pPr>
        <w:ind w:left="3045" w:hanging="360"/>
      </w:pPr>
      <w:rPr>
        <w:rFonts w:ascii="Symbol" w:hAnsi="Symbol" w:hint="default"/>
      </w:rPr>
    </w:lvl>
    <w:lvl w:ilvl="4" w:tplc="04050003" w:tentative="1">
      <w:start w:val="1"/>
      <w:numFmt w:val="bullet"/>
      <w:lvlText w:val="o"/>
      <w:lvlJc w:val="left"/>
      <w:pPr>
        <w:ind w:left="3765" w:hanging="360"/>
      </w:pPr>
      <w:rPr>
        <w:rFonts w:ascii="Courier New" w:hAnsi="Courier New" w:cs="Courier New" w:hint="default"/>
      </w:rPr>
    </w:lvl>
    <w:lvl w:ilvl="5" w:tplc="04050005" w:tentative="1">
      <w:start w:val="1"/>
      <w:numFmt w:val="bullet"/>
      <w:lvlText w:val=""/>
      <w:lvlJc w:val="left"/>
      <w:pPr>
        <w:ind w:left="4485" w:hanging="360"/>
      </w:pPr>
      <w:rPr>
        <w:rFonts w:ascii="Wingdings" w:hAnsi="Wingdings" w:hint="default"/>
      </w:rPr>
    </w:lvl>
    <w:lvl w:ilvl="6" w:tplc="04050001" w:tentative="1">
      <w:start w:val="1"/>
      <w:numFmt w:val="bullet"/>
      <w:lvlText w:val=""/>
      <w:lvlJc w:val="left"/>
      <w:pPr>
        <w:ind w:left="5205" w:hanging="360"/>
      </w:pPr>
      <w:rPr>
        <w:rFonts w:ascii="Symbol" w:hAnsi="Symbol" w:hint="default"/>
      </w:rPr>
    </w:lvl>
    <w:lvl w:ilvl="7" w:tplc="04050003" w:tentative="1">
      <w:start w:val="1"/>
      <w:numFmt w:val="bullet"/>
      <w:lvlText w:val="o"/>
      <w:lvlJc w:val="left"/>
      <w:pPr>
        <w:ind w:left="5925" w:hanging="360"/>
      </w:pPr>
      <w:rPr>
        <w:rFonts w:ascii="Courier New" w:hAnsi="Courier New" w:cs="Courier New" w:hint="default"/>
      </w:rPr>
    </w:lvl>
    <w:lvl w:ilvl="8" w:tplc="04050005" w:tentative="1">
      <w:start w:val="1"/>
      <w:numFmt w:val="bullet"/>
      <w:lvlText w:val=""/>
      <w:lvlJc w:val="left"/>
      <w:pPr>
        <w:ind w:left="6645" w:hanging="360"/>
      </w:pPr>
      <w:rPr>
        <w:rFonts w:ascii="Wingdings" w:hAnsi="Wingdings" w:hint="default"/>
      </w:rPr>
    </w:lvl>
  </w:abstractNum>
  <w:abstractNum w:abstractNumId="1" w15:restartNumberingAfterBreak="0">
    <w:nsid w:val="0DDC526B"/>
    <w:multiLevelType w:val="hybridMultilevel"/>
    <w:tmpl w:val="71B0D956"/>
    <w:lvl w:ilvl="0" w:tplc="4AF89960">
      <w:start w:val="1"/>
      <w:numFmt w:val="lowerLetter"/>
      <w:lvlText w:val="%1)"/>
      <w:lvlJc w:val="left"/>
      <w:pPr>
        <w:ind w:left="1222" w:hanging="360"/>
      </w:pPr>
      <w:rPr>
        <w:rFonts w:hint="default"/>
      </w:rPr>
    </w:lvl>
    <w:lvl w:ilvl="1" w:tplc="04050019" w:tentative="1">
      <w:start w:val="1"/>
      <w:numFmt w:val="lowerLetter"/>
      <w:lvlText w:val="%2."/>
      <w:lvlJc w:val="left"/>
      <w:pPr>
        <w:ind w:left="1942" w:hanging="360"/>
      </w:pPr>
    </w:lvl>
    <w:lvl w:ilvl="2" w:tplc="0405001B" w:tentative="1">
      <w:start w:val="1"/>
      <w:numFmt w:val="lowerRoman"/>
      <w:lvlText w:val="%3."/>
      <w:lvlJc w:val="right"/>
      <w:pPr>
        <w:ind w:left="2662" w:hanging="180"/>
      </w:pPr>
    </w:lvl>
    <w:lvl w:ilvl="3" w:tplc="0405000F" w:tentative="1">
      <w:start w:val="1"/>
      <w:numFmt w:val="decimal"/>
      <w:lvlText w:val="%4."/>
      <w:lvlJc w:val="left"/>
      <w:pPr>
        <w:ind w:left="3382" w:hanging="360"/>
      </w:pPr>
    </w:lvl>
    <w:lvl w:ilvl="4" w:tplc="04050019" w:tentative="1">
      <w:start w:val="1"/>
      <w:numFmt w:val="lowerLetter"/>
      <w:lvlText w:val="%5."/>
      <w:lvlJc w:val="left"/>
      <w:pPr>
        <w:ind w:left="4102" w:hanging="360"/>
      </w:pPr>
    </w:lvl>
    <w:lvl w:ilvl="5" w:tplc="0405001B" w:tentative="1">
      <w:start w:val="1"/>
      <w:numFmt w:val="lowerRoman"/>
      <w:lvlText w:val="%6."/>
      <w:lvlJc w:val="right"/>
      <w:pPr>
        <w:ind w:left="4822" w:hanging="180"/>
      </w:pPr>
    </w:lvl>
    <w:lvl w:ilvl="6" w:tplc="0405000F" w:tentative="1">
      <w:start w:val="1"/>
      <w:numFmt w:val="decimal"/>
      <w:lvlText w:val="%7."/>
      <w:lvlJc w:val="left"/>
      <w:pPr>
        <w:ind w:left="5542" w:hanging="360"/>
      </w:pPr>
    </w:lvl>
    <w:lvl w:ilvl="7" w:tplc="04050019" w:tentative="1">
      <w:start w:val="1"/>
      <w:numFmt w:val="lowerLetter"/>
      <w:lvlText w:val="%8."/>
      <w:lvlJc w:val="left"/>
      <w:pPr>
        <w:ind w:left="6262" w:hanging="360"/>
      </w:pPr>
    </w:lvl>
    <w:lvl w:ilvl="8" w:tplc="0405001B" w:tentative="1">
      <w:start w:val="1"/>
      <w:numFmt w:val="lowerRoman"/>
      <w:lvlText w:val="%9."/>
      <w:lvlJc w:val="right"/>
      <w:pPr>
        <w:ind w:left="6982" w:hanging="180"/>
      </w:pPr>
    </w:lvl>
  </w:abstractNum>
  <w:abstractNum w:abstractNumId="2" w15:restartNumberingAfterBreak="0">
    <w:nsid w:val="0EA466F7"/>
    <w:multiLevelType w:val="hybridMultilevel"/>
    <w:tmpl w:val="CF26952C"/>
    <w:lvl w:ilvl="0" w:tplc="615EBFF4">
      <w:numFmt w:val="bullet"/>
      <w:lvlText w:val="-"/>
      <w:lvlJc w:val="left"/>
      <w:pPr>
        <w:ind w:left="1068" w:hanging="360"/>
      </w:pPr>
      <w:rPr>
        <w:rFonts w:ascii="Calibri" w:eastAsia="Times New Roman" w:hAnsi="Calibri" w:cs="Calibri" w:hint="default"/>
      </w:rPr>
    </w:lvl>
    <w:lvl w:ilvl="1" w:tplc="615EBFF4">
      <w:numFmt w:val="bullet"/>
      <w:lvlText w:val="-"/>
      <w:lvlJc w:val="left"/>
      <w:pPr>
        <w:ind w:left="1788" w:hanging="360"/>
      </w:pPr>
      <w:rPr>
        <w:rFonts w:ascii="Calibri" w:eastAsia="Times New Roman" w:hAnsi="Calibri" w:cs="Calibri"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F641A10"/>
    <w:multiLevelType w:val="hybridMultilevel"/>
    <w:tmpl w:val="2612C39E"/>
    <w:lvl w:ilvl="0" w:tplc="04050001">
      <w:start w:val="1"/>
      <w:numFmt w:val="bullet"/>
      <w:lvlText w:val=""/>
      <w:lvlJc w:val="left"/>
      <w:pPr>
        <w:ind w:left="720" w:hanging="360"/>
      </w:pPr>
      <w:rPr>
        <w:rFonts w:ascii="Symbol" w:hAnsi="Symbol" w:hint="default"/>
      </w:rPr>
    </w:lvl>
    <w:lvl w:ilvl="1" w:tplc="615EBFF4">
      <w:numFmt w:val="bullet"/>
      <w:lvlText w:val="-"/>
      <w:lvlJc w:val="left"/>
      <w:pPr>
        <w:ind w:left="1440" w:hanging="360"/>
      </w:pPr>
      <w:rPr>
        <w:rFonts w:ascii="Calibri" w:eastAsia="Times New Roman" w:hAnsi="Calibri" w:cs="Calibr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C37256"/>
    <w:multiLevelType w:val="hybridMultilevel"/>
    <w:tmpl w:val="DE6667F6"/>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168C317F"/>
    <w:multiLevelType w:val="hybridMultilevel"/>
    <w:tmpl w:val="42344F44"/>
    <w:lvl w:ilvl="0" w:tplc="04050001">
      <w:start w:val="1"/>
      <w:numFmt w:val="bullet"/>
      <w:lvlText w:val=""/>
      <w:lvlJc w:val="left"/>
      <w:pPr>
        <w:ind w:left="720" w:hanging="360"/>
      </w:pPr>
      <w:rPr>
        <w:rFonts w:ascii="Symbol" w:hAnsi="Symbol" w:hint="default"/>
      </w:rPr>
    </w:lvl>
    <w:lvl w:ilvl="1" w:tplc="615EBFF4">
      <w:numFmt w:val="bullet"/>
      <w:lvlText w:val="-"/>
      <w:lvlJc w:val="left"/>
      <w:pPr>
        <w:ind w:left="1440" w:hanging="360"/>
      </w:pPr>
      <w:rPr>
        <w:rFonts w:ascii="Calibri" w:eastAsia="Times New Roman" w:hAnsi="Calibri" w:cs="Calibr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77A553C"/>
    <w:multiLevelType w:val="hybridMultilevel"/>
    <w:tmpl w:val="6300954E"/>
    <w:lvl w:ilvl="0" w:tplc="04050017">
      <w:start w:val="1"/>
      <w:numFmt w:val="lowerLetter"/>
      <w:lvlText w:val="%1)"/>
      <w:lvlJc w:val="left"/>
      <w:pPr>
        <w:ind w:left="1222" w:hanging="360"/>
      </w:pPr>
    </w:lvl>
    <w:lvl w:ilvl="1" w:tplc="04050019" w:tentative="1">
      <w:start w:val="1"/>
      <w:numFmt w:val="lowerLetter"/>
      <w:lvlText w:val="%2."/>
      <w:lvlJc w:val="left"/>
      <w:pPr>
        <w:ind w:left="1942" w:hanging="360"/>
      </w:pPr>
    </w:lvl>
    <w:lvl w:ilvl="2" w:tplc="0405001B" w:tentative="1">
      <w:start w:val="1"/>
      <w:numFmt w:val="lowerRoman"/>
      <w:lvlText w:val="%3."/>
      <w:lvlJc w:val="right"/>
      <w:pPr>
        <w:ind w:left="2662" w:hanging="180"/>
      </w:pPr>
    </w:lvl>
    <w:lvl w:ilvl="3" w:tplc="0405000F" w:tentative="1">
      <w:start w:val="1"/>
      <w:numFmt w:val="decimal"/>
      <w:lvlText w:val="%4."/>
      <w:lvlJc w:val="left"/>
      <w:pPr>
        <w:ind w:left="3382" w:hanging="360"/>
      </w:pPr>
    </w:lvl>
    <w:lvl w:ilvl="4" w:tplc="04050019" w:tentative="1">
      <w:start w:val="1"/>
      <w:numFmt w:val="lowerLetter"/>
      <w:lvlText w:val="%5."/>
      <w:lvlJc w:val="left"/>
      <w:pPr>
        <w:ind w:left="4102" w:hanging="360"/>
      </w:pPr>
    </w:lvl>
    <w:lvl w:ilvl="5" w:tplc="0405001B" w:tentative="1">
      <w:start w:val="1"/>
      <w:numFmt w:val="lowerRoman"/>
      <w:lvlText w:val="%6."/>
      <w:lvlJc w:val="right"/>
      <w:pPr>
        <w:ind w:left="4822" w:hanging="180"/>
      </w:pPr>
    </w:lvl>
    <w:lvl w:ilvl="6" w:tplc="0405000F" w:tentative="1">
      <w:start w:val="1"/>
      <w:numFmt w:val="decimal"/>
      <w:lvlText w:val="%7."/>
      <w:lvlJc w:val="left"/>
      <w:pPr>
        <w:ind w:left="5542" w:hanging="360"/>
      </w:pPr>
    </w:lvl>
    <w:lvl w:ilvl="7" w:tplc="04050019" w:tentative="1">
      <w:start w:val="1"/>
      <w:numFmt w:val="lowerLetter"/>
      <w:lvlText w:val="%8."/>
      <w:lvlJc w:val="left"/>
      <w:pPr>
        <w:ind w:left="6262" w:hanging="360"/>
      </w:pPr>
    </w:lvl>
    <w:lvl w:ilvl="8" w:tplc="0405001B" w:tentative="1">
      <w:start w:val="1"/>
      <w:numFmt w:val="lowerRoman"/>
      <w:lvlText w:val="%9."/>
      <w:lvlJc w:val="right"/>
      <w:pPr>
        <w:ind w:left="6982" w:hanging="180"/>
      </w:pPr>
    </w:lvl>
  </w:abstractNum>
  <w:abstractNum w:abstractNumId="7" w15:restartNumberingAfterBreak="0">
    <w:nsid w:val="17F3071B"/>
    <w:multiLevelType w:val="multilevel"/>
    <w:tmpl w:val="9CC007B2"/>
    <w:lvl w:ilvl="0">
      <w:start w:val="1"/>
      <w:numFmt w:val="decimal"/>
      <w:lvlText w:val="%1."/>
      <w:lvlJc w:val="left"/>
      <w:pPr>
        <w:ind w:left="360" w:hanging="360"/>
      </w:pPr>
      <w:rPr>
        <w:rFonts w:asciiTheme="minorHAnsi" w:hAnsiTheme="minorHAnsi" w:cstheme="minorHAnsi" w:hint="default"/>
        <w:b/>
        <w:i w:val="0"/>
        <w:caps w:val="0"/>
        <w:strike w:val="0"/>
        <w:dstrike w:val="0"/>
        <w:vanish w:val="0"/>
        <w:sz w:val="22"/>
        <w:szCs w:val="22"/>
        <w:vertAlign w:val="baseline"/>
      </w:rPr>
    </w:lvl>
    <w:lvl w:ilvl="1">
      <w:start w:val="1"/>
      <w:numFmt w:val="decimal"/>
      <w:lvlText w:val="%1.%2."/>
      <w:lvlJc w:val="left"/>
      <w:pPr>
        <w:ind w:left="792" w:hanging="432"/>
      </w:pPr>
      <w:rPr>
        <w:rFonts w:asciiTheme="minorHAnsi" w:hAnsiTheme="minorHAnsi" w:cstheme="minorHAnsi" w:hint="default"/>
        <w:b w:val="0"/>
        <w:i w:val="0"/>
        <w:sz w:val="22"/>
        <w:szCs w:val="22"/>
      </w:rPr>
    </w:lvl>
    <w:lvl w:ilvl="2">
      <w:start w:val="1"/>
      <w:numFmt w:val="decimal"/>
      <w:lvlText w:val="%1.%2.%3."/>
      <w:lvlJc w:val="left"/>
      <w:pPr>
        <w:ind w:left="1224" w:hanging="504"/>
      </w:pPr>
      <w:rPr>
        <w:rFonts w:hint="default"/>
        <w:b w:val="0"/>
        <w:i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E387548"/>
    <w:multiLevelType w:val="hybridMultilevel"/>
    <w:tmpl w:val="650A95CA"/>
    <w:lvl w:ilvl="0" w:tplc="615EBFF4">
      <w:numFmt w:val="bullet"/>
      <w:lvlText w:val="-"/>
      <w:lvlJc w:val="left"/>
      <w:pPr>
        <w:ind w:left="720" w:hanging="360"/>
      </w:pPr>
      <w:rPr>
        <w:rFonts w:ascii="Calibri" w:eastAsia="Times New Roman" w:hAnsi="Calibri" w:cs="Calibri" w:hint="default"/>
      </w:rPr>
    </w:lvl>
    <w:lvl w:ilvl="1" w:tplc="0394845E">
      <w:numFmt w:val="bullet"/>
      <w:lvlText w:val="•"/>
      <w:lvlJc w:val="left"/>
      <w:pPr>
        <w:ind w:left="1440" w:hanging="360"/>
      </w:pPr>
      <w:rPr>
        <w:rFonts w:ascii="Arial" w:eastAsia="Calibr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BD508E"/>
    <w:multiLevelType w:val="hybridMultilevel"/>
    <w:tmpl w:val="3D16FD72"/>
    <w:lvl w:ilvl="0" w:tplc="04050001">
      <w:start w:val="1"/>
      <w:numFmt w:val="bullet"/>
      <w:lvlText w:val=""/>
      <w:lvlJc w:val="left"/>
      <w:pPr>
        <w:ind w:left="720" w:hanging="360"/>
      </w:pPr>
      <w:rPr>
        <w:rFonts w:ascii="Symbol" w:hAnsi="Symbol" w:hint="default"/>
      </w:rPr>
    </w:lvl>
    <w:lvl w:ilvl="1" w:tplc="615EBFF4">
      <w:numFmt w:val="bullet"/>
      <w:lvlText w:val="-"/>
      <w:lvlJc w:val="left"/>
      <w:pPr>
        <w:ind w:left="1440" w:hanging="360"/>
      </w:pPr>
      <w:rPr>
        <w:rFonts w:ascii="Calibri" w:eastAsia="Times New Roman" w:hAnsi="Calibri" w:cs="Calibr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D63063"/>
    <w:multiLevelType w:val="hybridMultilevel"/>
    <w:tmpl w:val="19CAB8D4"/>
    <w:lvl w:ilvl="0" w:tplc="04050001">
      <w:start w:val="1"/>
      <w:numFmt w:val="bullet"/>
      <w:lvlText w:val=""/>
      <w:lvlJc w:val="left"/>
      <w:pPr>
        <w:ind w:left="720" w:hanging="360"/>
      </w:pPr>
      <w:rPr>
        <w:rFonts w:ascii="Symbol" w:hAnsi="Symbol" w:hint="default"/>
      </w:rPr>
    </w:lvl>
    <w:lvl w:ilvl="1" w:tplc="615EBFF4">
      <w:numFmt w:val="bullet"/>
      <w:lvlText w:val="-"/>
      <w:lvlJc w:val="left"/>
      <w:pPr>
        <w:ind w:left="1440" w:hanging="360"/>
      </w:pPr>
      <w:rPr>
        <w:rFonts w:ascii="Calibri" w:eastAsia="Times New Roman" w:hAnsi="Calibri" w:cs="Calibr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6680C24"/>
    <w:multiLevelType w:val="hybridMultilevel"/>
    <w:tmpl w:val="71B0D956"/>
    <w:lvl w:ilvl="0" w:tplc="4AF89960">
      <w:start w:val="1"/>
      <w:numFmt w:val="lowerLetter"/>
      <w:lvlText w:val="%1)"/>
      <w:lvlJc w:val="left"/>
      <w:pPr>
        <w:ind w:left="1222" w:hanging="360"/>
      </w:pPr>
      <w:rPr>
        <w:rFonts w:hint="default"/>
      </w:rPr>
    </w:lvl>
    <w:lvl w:ilvl="1" w:tplc="04050019" w:tentative="1">
      <w:start w:val="1"/>
      <w:numFmt w:val="lowerLetter"/>
      <w:lvlText w:val="%2."/>
      <w:lvlJc w:val="left"/>
      <w:pPr>
        <w:ind w:left="1942" w:hanging="360"/>
      </w:pPr>
    </w:lvl>
    <w:lvl w:ilvl="2" w:tplc="0405001B" w:tentative="1">
      <w:start w:val="1"/>
      <w:numFmt w:val="lowerRoman"/>
      <w:lvlText w:val="%3."/>
      <w:lvlJc w:val="right"/>
      <w:pPr>
        <w:ind w:left="2662" w:hanging="180"/>
      </w:pPr>
    </w:lvl>
    <w:lvl w:ilvl="3" w:tplc="0405000F" w:tentative="1">
      <w:start w:val="1"/>
      <w:numFmt w:val="decimal"/>
      <w:lvlText w:val="%4."/>
      <w:lvlJc w:val="left"/>
      <w:pPr>
        <w:ind w:left="3382" w:hanging="360"/>
      </w:pPr>
    </w:lvl>
    <w:lvl w:ilvl="4" w:tplc="04050019" w:tentative="1">
      <w:start w:val="1"/>
      <w:numFmt w:val="lowerLetter"/>
      <w:lvlText w:val="%5."/>
      <w:lvlJc w:val="left"/>
      <w:pPr>
        <w:ind w:left="4102" w:hanging="360"/>
      </w:pPr>
    </w:lvl>
    <w:lvl w:ilvl="5" w:tplc="0405001B" w:tentative="1">
      <w:start w:val="1"/>
      <w:numFmt w:val="lowerRoman"/>
      <w:lvlText w:val="%6."/>
      <w:lvlJc w:val="right"/>
      <w:pPr>
        <w:ind w:left="4822" w:hanging="180"/>
      </w:pPr>
    </w:lvl>
    <w:lvl w:ilvl="6" w:tplc="0405000F" w:tentative="1">
      <w:start w:val="1"/>
      <w:numFmt w:val="decimal"/>
      <w:lvlText w:val="%7."/>
      <w:lvlJc w:val="left"/>
      <w:pPr>
        <w:ind w:left="5542" w:hanging="360"/>
      </w:pPr>
    </w:lvl>
    <w:lvl w:ilvl="7" w:tplc="04050019" w:tentative="1">
      <w:start w:val="1"/>
      <w:numFmt w:val="lowerLetter"/>
      <w:lvlText w:val="%8."/>
      <w:lvlJc w:val="left"/>
      <w:pPr>
        <w:ind w:left="6262" w:hanging="360"/>
      </w:pPr>
    </w:lvl>
    <w:lvl w:ilvl="8" w:tplc="0405001B" w:tentative="1">
      <w:start w:val="1"/>
      <w:numFmt w:val="lowerRoman"/>
      <w:lvlText w:val="%9."/>
      <w:lvlJc w:val="right"/>
      <w:pPr>
        <w:ind w:left="6982" w:hanging="180"/>
      </w:pPr>
    </w:lvl>
  </w:abstractNum>
  <w:abstractNum w:abstractNumId="12" w15:restartNumberingAfterBreak="0">
    <w:nsid w:val="27D43AA9"/>
    <w:multiLevelType w:val="multilevel"/>
    <w:tmpl w:val="959E5124"/>
    <w:lvl w:ilvl="0">
      <w:start w:val="1"/>
      <w:numFmt w:val="decimal"/>
      <w:lvlText w:val="%1."/>
      <w:lvlJc w:val="left"/>
      <w:pPr>
        <w:ind w:left="360" w:hanging="360"/>
      </w:pPr>
      <w:rPr>
        <w:rFonts w:asciiTheme="minorHAnsi" w:hAnsiTheme="minorHAnsi" w:cstheme="minorHAnsi" w:hint="default"/>
        <w:b/>
        <w:i w:val="0"/>
        <w:caps w:val="0"/>
        <w:strike w:val="0"/>
        <w:dstrike w:val="0"/>
        <w:vanish w:val="0"/>
        <w:sz w:val="22"/>
        <w:szCs w:val="22"/>
        <w:vertAlign w:val="baseline"/>
      </w:rPr>
    </w:lvl>
    <w:lvl w:ilvl="1">
      <w:start w:val="1"/>
      <w:numFmt w:val="decimal"/>
      <w:lvlText w:val="%1.%2."/>
      <w:lvlJc w:val="left"/>
      <w:pPr>
        <w:ind w:left="792" w:hanging="432"/>
      </w:pPr>
      <w:rPr>
        <w:rFonts w:asciiTheme="minorHAnsi" w:hAnsiTheme="minorHAnsi" w:cstheme="minorHAnsi" w:hint="default"/>
        <w:b w:val="0"/>
        <w:i w:val="0"/>
        <w:sz w:val="22"/>
        <w:szCs w:val="22"/>
      </w:rPr>
    </w:lvl>
    <w:lvl w:ilvl="2">
      <w:start w:val="1"/>
      <w:numFmt w:val="decimal"/>
      <w:lvlText w:val="%1.%2.%3."/>
      <w:lvlJc w:val="left"/>
      <w:pPr>
        <w:ind w:left="1224" w:hanging="504"/>
      </w:pPr>
      <w:rPr>
        <w:rFonts w:hint="default"/>
        <w:b w:val="0"/>
        <w:i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9A137C3"/>
    <w:multiLevelType w:val="hybridMultilevel"/>
    <w:tmpl w:val="E3609A10"/>
    <w:lvl w:ilvl="0" w:tplc="04050001">
      <w:start w:val="1"/>
      <w:numFmt w:val="bullet"/>
      <w:lvlText w:val=""/>
      <w:lvlJc w:val="left"/>
      <w:pPr>
        <w:ind w:left="720" w:hanging="360"/>
      </w:pPr>
      <w:rPr>
        <w:rFonts w:ascii="Symbol" w:hAnsi="Symbol" w:hint="default"/>
      </w:rPr>
    </w:lvl>
    <w:lvl w:ilvl="1" w:tplc="615EBFF4">
      <w:numFmt w:val="bullet"/>
      <w:lvlText w:val="-"/>
      <w:lvlJc w:val="left"/>
      <w:pPr>
        <w:ind w:left="1440" w:hanging="360"/>
      </w:pPr>
      <w:rPr>
        <w:rFonts w:ascii="Calibri" w:eastAsia="Times New Roman" w:hAnsi="Calibri" w:cs="Calibr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C5E4378"/>
    <w:multiLevelType w:val="hybridMultilevel"/>
    <w:tmpl w:val="415252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E104772"/>
    <w:multiLevelType w:val="hybridMultilevel"/>
    <w:tmpl w:val="5B5068DE"/>
    <w:lvl w:ilvl="0" w:tplc="04050001">
      <w:start w:val="1"/>
      <w:numFmt w:val="bullet"/>
      <w:lvlText w:val=""/>
      <w:lvlJc w:val="left"/>
      <w:pPr>
        <w:ind w:left="720" w:hanging="360"/>
      </w:pPr>
      <w:rPr>
        <w:rFonts w:ascii="Symbol" w:hAnsi="Symbol" w:hint="default"/>
      </w:rPr>
    </w:lvl>
    <w:lvl w:ilvl="1" w:tplc="615EBFF4">
      <w:numFmt w:val="bullet"/>
      <w:lvlText w:val="-"/>
      <w:lvlJc w:val="left"/>
      <w:pPr>
        <w:ind w:left="1440" w:hanging="360"/>
      </w:pPr>
      <w:rPr>
        <w:rFonts w:ascii="Calibri" w:eastAsia="Times New Roman" w:hAnsi="Calibri" w:cs="Calibr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CD4B2F"/>
    <w:multiLevelType w:val="hybridMultilevel"/>
    <w:tmpl w:val="198097F2"/>
    <w:lvl w:ilvl="0" w:tplc="04050011">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7" w15:restartNumberingAfterBreak="0">
    <w:nsid w:val="362E37FA"/>
    <w:multiLevelType w:val="hybridMultilevel"/>
    <w:tmpl w:val="460477A2"/>
    <w:lvl w:ilvl="0" w:tplc="04050001">
      <w:start w:val="1"/>
      <w:numFmt w:val="bullet"/>
      <w:lvlText w:val=""/>
      <w:lvlJc w:val="left"/>
      <w:pPr>
        <w:ind w:left="720" w:hanging="360"/>
      </w:pPr>
      <w:rPr>
        <w:rFonts w:ascii="Symbol" w:hAnsi="Symbol" w:hint="default"/>
      </w:rPr>
    </w:lvl>
    <w:lvl w:ilvl="1" w:tplc="615EBFF4">
      <w:numFmt w:val="bullet"/>
      <w:lvlText w:val="-"/>
      <w:lvlJc w:val="left"/>
      <w:pPr>
        <w:ind w:left="1440" w:hanging="360"/>
      </w:pPr>
      <w:rPr>
        <w:rFonts w:ascii="Calibri" w:eastAsia="Times New Roman" w:hAnsi="Calibri" w:cs="Calibr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DC27833"/>
    <w:multiLevelType w:val="hybridMultilevel"/>
    <w:tmpl w:val="83D4B9E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3EB90892"/>
    <w:multiLevelType w:val="hybridMultilevel"/>
    <w:tmpl w:val="114CD57A"/>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20" w15:restartNumberingAfterBreak="0">
    <w:nsid w:val="3F3350F2"/>
    <w:multiLevelType w:val="hybridMultilevel"/>
    <w:tmpl w:val="328ED924"/>
    <w:lvl w:ilvl="0" w:tplc="04050001">
      <w:start w:val="1"/>
      <w:numFmt w:val="bullet"/>
      <w:lvlText w:val=""/>
      <w:lvlJc w:val="left"/>
      <w:pPr>
        <w:ind w:left="720" w:hanging="360"/>
      </w:pPr>
      <w:rPr>
        <w:rFonts w:ascii="Symbol" w:hAnsi="Symbol" w:hint="default"/>
      </w:rPr>
    </w:lvl>
    <w:lvl w:ilvl="1" w:tplc="615EBFF4">
      <w:numFmt w:val="bullet"/>
      <w:lvlText w:val="-"/>
      <w:lvlJc w:val="left"/>
      <w:pPr>
        <w:ind w:left="1440" w:hanging="360"/>
      </w:pPr>
      <w:rPr>
        <w:rFonts w:ascii="Calibri" w:eastAsia="Times New Roman" w:hAnsi="Calibri" w:cs="Calibr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22C64CA"/>
    <w:multiLevelType w:val="hybridMultilevel"/>
    <w:tmpl w:val="E1BEC362"/>
    <w:lvl w:ilvl="0" w:tplc="04050001">
      <w:start w:val="1"/>
      <w:numFmt w:val="bullet"/>
      <w:lvlText w:val=""/>
      <w:lvlJc w:val="left"/>
      <w:pPr>
        <w:ind w:left="897" w:hanging="360"/>
      </w:pPr>
      <w:rPr>
        <w:rFonts w:ascii="Symbol" w:hAnsi="Symbol" w:hint="default"/>
      </w:rPr>
    </w:lvl>
    <w:lvl w:ilvl="1" w:tplc="04050003" w:tentative="1">
      <w:start w:val="1"/>
      <w:numFmt w:val="bullet"/>
      <w:lvlText w:val="o"/>
      <w:lvlJc w:val="left"/>
      <w:pPr>
        <w:ind w:left="1617" w:hanging="360"/>
      </w:pPr>
      <w:rPr>
        <w:rFonts w:ascii="Courier New" w:hAnsi="Courier New" w:cs="Courier New" w:hint="default"/>
      </w:rPr>
    </w:lvl>
    <w:lvl w:ilvl="2" w:tplc="04050005" w:tentative="1">
      <w:start w:val="1"/>
      <w:numFmt w:val="bullet"/>
      <w:lvlText w:val=""/>
      <w:lvlJc w:val="left"/>
      <w:pPr>
        <w:ind w:left="2337" w:hanging="360"/>
      </w:pPr>
      <w:rPr>
        <w:rFonts w:ascii="Wingdings" w:hAnsi="Wingdings" w:hint="default"/>
      </w:rPr>
    </w:lvl>
    <w:lvl w:ilvl="3" w:tplc="04050001" w:tentative="1">
      <w:start w:val="1"/>
      <w:numFmt w:val="bullet"/>
      <w:lvlText w:val=""/>
      <w:lvlJc w:val="left"/>
      <w:pPr>
        <w:ind w:left="3057" w:hanging="360"/>
      </w:pPr>
      <w:rPr>
        <w:rFonts w:ascii="Symbol" w:hAnsi="Symbol" w:hint="default"/>
      </w:rPr>
    </w:lvl>
    <w:lvl w:ilvl="4" w:tplc="04050003" w:tentative="1">
      <w:start w:val="1"/>
      <w:numFmt w:val="bullet"/>
      <w:lvlText w:val="o"/>
      <w:lvlJc w:val="left"/>
      <w:pPr>
        <w:ind w:left="3777" w:hanging="360"/>
      </w:pPr>
      <w:rPr>
        <w:rFonts w:ascii="Courier New" w:hAnsi="Courier New" w:cs="Courier New" w:hint="default"/>
      </w:rPr>
    </w:lvl>
    <w:lvl w:ilvl="5" w:tplc="04050005" w:tentative="1">
      <w:start w:val="1"/>
      <w:numFmt w:val="bullet"/>
      <w:lvlText w:val=""/>
      <w:lvlJc w:val="left"/>
      <w:pPr>
        <w:ind w:left="4497" w:hanging="360"/>
      </w:pPr>
      <w:rPr>
        <w:rFonts w:ascii="Wingdings" w:hAnsi="Wingdings" w:hint="default"/>
      </w:rPr>
    </w:lvl>
    <w:lvl w:ilvl="6" w:tplc="04050001" w:tentative="1">
      <w:start w:val="1"/>
      <w:numFmt w:val="bullet"/>
      <w:lvlText w:val=""/>
      <w:lvlJc w:val="left"/>
      <w:pPr>
        <w:ind w:left="5217" w:hanging="360"/>
      </w:pPr>
      <w:rPr>
        <w:rFonts w:ascii="Symbol" w:hAnsi="Symbol" w:hint="default"/>
      </w:rPr>
    </w:lvl>
    <w:lvl w:ilvl="7" w:tplc="04050003" w:tentative="1">
      <w:start w:val="1"/>
      <w:numFmt w:val="bullet"/>
      <w:lvlText w:val="o"/>
      <w:lvlJc w:val="left"/>
      <w:pPr>
        <w:ind w:left="5937" w:hanging="360"/>
      </w:pPr>
      <w:rPr>
        <w:rFonts w:ascii="Courier New" w:hAnsi="Courier New" w:cs="Courier New" w:hint="default"/>
      </w:rPr>
    </w:lvl>
    <w:lvl w:ilvl="8" w:tplc="04050005" w:tentative="1">
      <w:start w:val="1"/>
      <w:numFmt w:val="bullet"/>
      <w:lvlText w:val=""/>
      <w:lvlJc w:val="left"/>
      <w:pPr>
        <w:ind w:left="6657" w:hanging="360"/>
      </w:pPr>
      <w:rPr>
        <w:rFonts w:ascii="Wingdings" w:hAnsi="Wingdings" w:hint="default"/>
      </w:rPr>
    </w:lvl>
  </w:abstractNum>
  <w:abstractNum w:abstractNumId="22" w15:restartNumberingAfterBreak="0">
    <w:nsid w:val="49CB32B8"/>
    <w:multiLevelType w:val="multilevel"/>
    <w:tmpl w:val="A40AC3B2"/>
    <w:lvl w:ilvl="0">
      <w:start w:val="1"/>
      <w:numFmt w:val="decimal"/>
      <w:lvlText w:val="%1."/>
      <w:lvlJc w:val="left"/>
      <w:pPr>
        <w:ind w:left="360" w:hanging="360"/>
      </w:pPr>
      <w:rPr>
        <w:rFonts w:asciiTheme="minorHAnsi" w:hAnsiTheme="minorHAnsi" w:cstheme="minorHAnsi" w:hint="default"/>
        <w:b/>
        <w:i w:val="0"/>
        <w:caps w:val="0"/>
        <w:strike w:val="0"/>
        <w:dstrike w:val="0"/>
        <w:vanish w:val="0"/>
        <w:sz w:val="22"/>
        <w:szCs w:val="22"/>
        <w:vertAlign w:val="baseline"/>
      </w:rPr>
    </w:lvl>
    <w:lvl w:ilvl="1">
      <w:start w:val="1"/>
      <w:numFmt w:val="decimal"/>
      <w:lvlText w:val="%1.%2."/>
      <w:lvlJc w:val="left"/>
      <w:pPr>
        <w:ind w:left="792" w:hanging="432"/>
      </w:pPr>
      <w:rPr>
        <w:rFonts w:asciiTheme="minorHAnsi" w:hAnsiTheme="minorHAnsi" w:cstheme="minorHAnsi" w:hint="default"/>
        <w:b w:val="0"/>
        <w:i w:val="0"/>
        <w:sz w:val="22"/>
        <w:szCs w:val="22"/>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A8F1264"/>
    <w:multiLevelType w:val="hybridMultilevel"/>
    <w:tmpl w:val="812E681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B5123AD"/>
    <w:multiLevelType w:val="hybridMultilevel"/>
    <w:tmpl w:val="4A2497F6"/>
    <w:lvl w:ilvl="0" w:tplc="24648CC8">
      <w:start w:val="1"/>
      <w:numFmt w:val="decimal"/>
      <w:lvlText w:val="%1."/>
      <w:lvlJc w:val="left"/>
      <w:pPr>
        <w:ind w:left="1410" w:hanging="69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DBF650B"/>
    <w:multiLevelType w:val="hybridMultilevel"/>
    <w:tmpl w:val="3DE4BDF6"/>
    <w:lvl w:ilvl="0" w:tplc="04050001">
      <w:start w:val="1"/>
      <w:numFmt w:val="bullet"/>
      <w:lvlText w:val=""/>
      <w:lvlJc w:val="left"/>
      <w:pPr>
        <w:ind w:left="720" w:hanging="360"/>
      </w:pPr>
      <w:rPr>
        <w:rFonts w:ascii="Symbol" w:hAnsi="Symbol" w:hint="default"/>
      </w:rPr>
    </w:lvl>
    <w:lvl w:ilvl="1" w:tplc="0394845E">
      <w:numFmt w:val="bullet"/>
      <w:lvlText w:val="•"/>
      <w:lvlJc w:val="left"/>
      <w:pPr>
        <w:ind w:left="1440" w:hanging="360"/>
      </w:pPr>
      <w:rPr>
        <w:rFonts w:ascii="Arial" w:eastAsia="Calibr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18D4F62"/>
    <w:multiLevelType w:val="hybridMultilevel"/>
    <w:tmpl w:val="43DA62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73A0C3F"/>
    <w:multiLevelType w:val="hybridMultilevel"/>
    <w:tmpl w:val="18B2DD22"/>
    <w:lvl w:ilvl="0" w:tplc="04050001">
      <w:start w:val="1"/>
      <w:numFmt w:val="bullet"/>
      <w:lvlText w:val=""/>
      <w:lvlJc w:val="left"/>
      <w:pPr>
        <w:ind w:left="720" w:hanging="360"/>
      </w:pPr>
      <w:rPr>
        <w:rFonts w:ascii="Symbol" w:hAnsi="Symbol" w:hint="default"/>
      </w:rPr>
    </w:lvl>
    <w:lvl w:ilvl="1" w:tplc="615EBFF4">
      <w:numFmt w:val="bullet"/>
      <w:lvlText w:val="-"/>
      <w:lvlJc w:val="left"/>
      <w:pPr>
        <w:ind w:left="1440" w:hanging="360"/>
      </w:pPr>
      <w:rPr>
        <w:rFonts w:ascii="Calibri" w:eastAsia="Times New Roman" w:hAnsi="Calibri" w:cs="Calibr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85D3F2B"/>
    <w:multiLevelType w:val="multilevel"/>
    <w:tmpl w:val="22662E0E"/>
    <w:lvl w:ilvl="0">
      <w:start w:val="1"/>
      <w:numFmt w:val="decimal"/>
      <w:lvlText w:val="%1."/>
      <w:lvlJc w:val="left"/>
      <w:pPr>
        <w:ind w:left="360" w:hanging="360"/>
      </w:pPr>
      <w:rPr>
        <w:rFonts w:asciiTheme="minorHAnsi" w:hAnsiTheme="minorHAnsi" w:cstheme="minorHAnsi" w:hint="default"/>
        <w:b/>
        <w:i w:val="0"/>
        <w:caps w:val="0"/>
        <w:strike w:val="0"/>
        <w:dstrike w:val="0"/>
        <w:vanish w:val="0"/>
        <w:sz w:val="22"/>
        <w:szCs w:val="22"/>
        <w:vertAlign w:val="baseline"/>
      </w:rPr>
    </w:lvl>
    <w:lvl w:ilvl="1">
      <w:start w:val="1"/>
      <w:numFmt w:val="decimal"/>
      <w:lvlText w:val="%1.%2."/>
      <w:lvlJc w:val="left"/>
      <w:pPr>
        <w:ind w:left="792" w:hanging="432"/>
      </w:pPr>
      <w:rPr>
        <w:rFonts w:asciiTheme="minorHAnsi" w:hAnsiTheme="minorHAnsi" w:cstheme="minorHAnsi" w:hint="default"/>
        <w:b w:val="0"/>
        <w:i w:val="0"/>
        <w:sz w:val="22"/>
        <w:szCs w:val="22"/>
      </w:rPr>
    </w:lvl>
    <w:lvl w:ilvl="2">
      <w:start w:val="1"/>
      <w:numFmt w:val="decimal"/>
      <w:lvlText w:val="%1.%2.%3."/>
      <w:lvlJc w:val="left"/>
      <w:pPr>
        <w:ind w:left="1224" w:hanging="504"/>
      </w:pPr>
      <w:rPr>
        <w:rFonts w:hint="default"/>
        <w:b w:val="0"/>
        <w:i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E825E76"/>
    <w:multiLevelType w:val="multilevel"/>
    <w:tmpl w:val="3F343332"/>
    <w:lvl w:ilvl="0">
      <w:start w:val="1"/>
      <w:numFmt w:val="decimal"/>
      <w:lvlText w:val="%1."/>
      <w:lvlJc w:val="left"/>
      <w:pPr>
        <w:ind w:left="360" w:hanging="360"/>
      </w:pPr>
      <w:rPr>
        <w:rFonts w:asciiTheme="minorHAnsi" w:hAnsiTheme="minorHAnsi" w:cstheme="minorHAnsi" w:hint="default"/>
        <w:b/>
        <w:i w:val="0"/>
        <w:caps w:val="0"/>
        <w:strike w:val="0"/>
        <w:dstrike w:val="0"/>
        <w:vanish w:val="0"/>
        <w:sz w:val="22"/>
        <w:szCs w:val="22"/>
        <w:vertAlign w:val="baseline"/>
      </w:rPr>
    </w:lvl>
    <w:lvl w:ilvl="1">
      <w:start w:val="1"/>
      <w:numFmt w:val="decimal"/>
      <w:lvlText w:val="%1.%2."/>
      <w:lvlJc w:val="left"/>
      <w:pPr>
        <w:ind w:left="792" w:hanging="432"/>
      </w:pPr>
      <w:rPr>
        <w:rFonts w:asciiTheme="minorHAnsi" w:hAnsiTheme="minorHAnsi" w:cstheme="minorHAnsi" w:hint="default"/>
        <w:b w:val="0"/>
        <w:i w:val="0"/>
        <w:sz w:val="22"/>
        <w:szCs w:val="22"/>
      </w:rPr>
    </w:lvl>
    <w:lvl w:ilvl="2">
      <w:start w:val="1"/>
      <w:numFmt w:val="decimal"/>
      <w:lvlText w:val="%1.%2.%3."/>
      <w:lvlJc w:val="left"/>
      <w:pPr>
        <w:ind w:left="1224" w:hanging="504"/>
      </w:pPr>
      <w:rPr>
        <w:rFonts w:hint="default"/>
        <w:b w:val="0"/>
        <w:i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42A67D9"/>
    <w:multiLevelType w:val="hybridMultilevel"/>
    <w:tmpl w:val="491C19E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476416E"/>
    <w:multiLevelType w:val="hybridMultilevel"/>
    <w:tmpl w:val="ABE054CC"/>
    <w:lvl w:ilvl="0" w:tplc="04050001">
      <w:start w:val="1"/>
      <w:numFmt w:val="bullet"/>
      <w:lvlText w:val=""/>
      <w:lvlJc w:val="left"/>
      <w:pPr>
        <w:ind w:left="720" w:hanging="360"/>
      </w:pPr>
      <w:rPr>
        <w:rFonts w:ascii="Symbol" w:hAnsi="Symbol" w:hint="default"/>
      </w:rPr>
    </w:lvl>
    <w:lvl w:ilvl="1" w:tplc="0394845E">
      <w:numFmt w:val="bullet"/>
      <w:lvlText w:val="•"/>
      <w:lvlJc w:val="left"/>
      <w:pPr>
        <w:ind w:left="1440" w:hanging="360"/>
      </w:pPr>
      <w:rPr>
        <w:rFonts w:ascii="Arial" w:eastAsia="Calibr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FF5F42"/>
    <w:multiLevelType w:val="hybridMultilevel"/>
    <w:tmpl w:val="86E6A490"/>
    <w:lvl w:ilvl="0" w:tplc="DB503A36">
      <w:start w:val="1"/>
      <w:numFmt w:val="bullet"/>
      <w:lvlText w:val=""/>
      <w:lvlJc w:val="left"/>
      <w:pPr>
        <w:ind w:left="720" w:hanging="360"/>
      </w:pPr>
      <w:rPr>
        <w:rFonts w:ascii="Symbol" w:hAnsi="Symbol"/>
      </w:rPr>
    </w:lvl>
    <w:lvl w:ilvl="1" w:tplc="9D1A7808">
      <w:start w:val="1"/>
      <w:numFmt w:val="bullet"/>
      <w:lvlText w:val=""/>
      <w:lvlJc w:val="left"/>
      <w:pPr>
        <w:ind w:left="720" w:hanging="360"/>
      </w:pPr>
      <w:rPr>
        <w:rFonts w:ascii="Symbol" w:hAnsi="Symbol"/>
      </w:rPr>
    </w:lvl>
    <w:lvl w:ilvl="2" w:tplc="2E3E489A">
      <w:start w:val="1"/>
      <w:numFmt w:val="bullet"/>
      <w:lvlText w:val=""/>
      <w:lvlJc w:val="left"/>
      <w:pPr>
        <w:ind w:left="720" w:hanging="360"/>
      </w:pPr>
      <w:rPr>
        <w:rFonts w:ascii="Symbol" w:hAnsi="Symbol"/>
      </w:rPr>
    </w:lvl>
    <w:lvl w:ilvl="3" w:tplc="943AE126">
      <w:start w:val="1"/>
      <w:numFmt w:val="bullet"/>
      <w:lvlText w:val=""/>
      <w:lvlJc w:val="left"/>
      <w:pPr>
        <w:ind w:left="720" w:hanging="360"/>
      </w:pPr>
      <w:rPr>
        <w:rFonts w:ascii="Symbol" w:hAnsi="Symbol"/>
      </w:rPr>
    </w:lvl>
    <w:lvl w:ilvl="4" w:tplc="24F2D758">
      <w:start w:val="1"/>
      <w:numFmt w:val="bullet"/>
      <w:lvlText w:val=""/>
      <w:lvlJc w:val="left"/>
      <w:pPr>
        <w:ind w:left="720" w:hanging="360"/>
      </w:pPr>
      <w:rPr>
        <w:rFonts w:ascii="Symbol" w:hAnsi="Symbol"/>
      </w:rPr>
    </w:lvl>
    <w:lvl w:ilvl="5" w:tplc="C44A003A">
      <w:start w:val="1"/>
      <w:numFmt w:val="bullet"/>
      <w:lvlText w:val=""/>
      <w:lvlJc w:val="left"/>
      <w:pPr>
        <w:ind w:left="720" w:hanging="360"/>
      </w:pPr>
      <w:rPr>
        <w:rFonts w:ascii="Symbol" w:hAnsi="Symbol"/>
      </w:rPr>
    </w:lvl>
    <w:lvl w:ilvl="6" w:tplc="19F076D8">
      <w:start w:val="1"/>
      <w:numFmt w:val="bullet"/>
      <w:lvlText w:val=""/>
      <w:lvlJc w:val="left"/>
      <w:pPr>
        <w:ind w:left="720" w:hanging="360"/>
      </w:pPr>
      <w:rPr>
        <w:rFonts w:ascii="Symbol" w:hAnsi="Symbol"/>
      </w:rPr>
    </w:lvl>
    <w:lvl w:ilvl="7" w:tplc="C2329662">
      <w:start w:val="1"/>
      <w:numFmt w:val="bullet"/>
      <w:lvlText w:val=""/>
      <w:lvlJc w:val="left"/>
      <w:pPr>
        <w:ind w:left="720" w:hanging="360"/>
      </w:pPr>
      <w:rPr>
        <w:rFonts w:ascii="Symbol" w:hAnsi="Symbol"/>
      </w:rPr>
    </w:lvl>
    <w:lvl w:ilvl="8" w:tplc="D250DFBE">
      <w:start w:val="1"/>
      <w:numFmt w:val="bullet"/>
      <w:lvlText w:val=""/>
      <w:lvlJc w:val="left"/>
      <w:pPr>
        <w:ind w:left="720" w:hanging="360"/>
      </w:pPr>
      <w:rPr>
        <w:rFonts w:ascii="Symbol" w:hAnsi="Symbol"/>
      </w:rPr>
    </w:lvl>
  </w:abstractNum>
  <w:abstractNum w:abstractNumId="33" w15:restartNumberingAfterBreak="0">
    <w:nsid w:val="6595425A"/>
    <w:multiLevelType w:val="hybridMultilevel"/>
    <w:tmpl w:val="4DE812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5BE72EF"/>
    <w:multiLevelType w:val="hybridMultilevel"/>
    <w:tmpl w:val="0D2EE5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7974867"/>
    <w:multiLevelType w:val="hybridMultilevel"/>
    <w:tmpl w:val="941A4A54"/>
    <w:lvl w:ilvl="0" w:tplc="615EBFF4">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68805467"/>
    <w:multiLevelType w:val="multilevel"/>
    <w:tmpl w:val="83B08BAC"/>
    <w:lvl w:ilvl="0">
      <w:start w:val="1"/>
      <w:numFmt w:val="decimal"/>
      <w:pStyle w:val="Nadpis1"/>
      <w:lvlText w:val="%1"/>
      <w:lvlJc w:val="left"/>
      <w:pPr>
        <w:ind w:left="792" w:hanging="432"/>
      </w:pPr>
    </w:lvl>
    <w:lvl w:ilvl="1">
      <w:start w:val="1"/>
      <w:numFmt w:val="decimal"/>
      <w:lvlText w:val="%1.%2"/>
      <w:lvlJc w:val="left"/>
      <w:pPr>
        <w:ind w:left="936" w:hanging="576"/>
      </w:pPr>
    </w:lvl>
    <w:lvl w:ilvl="2">
      <w:start w:val="1"/>
      <w:numFmt w:val="decimal"/>
      <w:pStyle w:val="Nadpis3"/>
      <w:lvlText w:val="%1.%2.%3"/>
      <w:lvlJc w:val="left"/>
      <w:pPr>
        <w:ind w:left="1080" w:hanging="720"/>
      </w:pPr>
    </w:lvl>
    <w:lvl w:ilvl="3">
      <w:start w:val="1"/>
      <w:numFmt w:val="decimal"/>
      <w:pStyle w:val="Nadpis4"/>
      <w:lvlText w:val="%1.%2.%3.%4"/>
      <w:lvlJc w:val="left"/>
      <w:pPr>
        <w:ind w:left="1224" w:hanging="864"/>
      </w:pPr>
    </w:lvl>
    <w:lvl w:ilvl="4">
      <w:start w:val="1"/>
      <w:numFmt w:val="decimal"/>
      <w:pStyle w:val="Nadpis5"/>
      <w:lvlText w:val="%1.%2.%3.%4.%5"/>
      <w:lvlJc w:val="left"/>
      <w:pPr>
        <w:ind w:left="1368" w:hanging="1008"/>
      </w:pPr>
    </w:lvl>
    <w:lvl w:ilvl="5">
      <w:start w:val="1"/>
      <w:numFmt w:val="decimal"/>
      <w:pStyle w:val="Nadpis6"/>
      <w:lvlText w:val="%1.%2.%3.%4.%5.%6"/>
      <w:lvlJc w:val="left"/>
      <w:pPr>
        <w:ind w:left="1512" w:hanging="1152"/>
      </w:pPr>
    </w:lvl>
    <w:lvl w:ilvl="6">
      <w:start w:val="1"/>
      <w:numFmt w:val="decimal"/>
      <w:pStyle w:val="Nadpis7"/>
      <w:lvlText w:val="%1.%2.%3.%4.%5.%6.%7"/>
      <w:lvlJc w:val="left"/>
      <w:pPr>
        <w:ind w:left="1656" w:hanging="1296"/>
      </w:pPr>
    </w:lvl>
    <w:lvl w:ilvl="7">
      <w:start w:val="1"/>
      <w:numFmt w:val="decimal"/>
      <w:pStyle w:val="Nadpis8"/>
      <w:lvlText w:val="%1.%2.%3.%4.%5.%6.%7.%8"/>
      <w:lvlJc w:val="left"/>
      <w:pPr>
        <w:ind w:left="1800" w:hanging="1440"/>
      </w:pPr>
    </w:lvl>
    <w:lvl w:ilvl="8">
      <w:start w:val="1"/>
      <w:numFmt w:val="decimal"/>
      <w:pStyle w:val="Nadpis9"/>
      <w:lvlText w:val="%1.%2.%3.%4.%5.%6.%7.%8.%9"/>
      <w:lvlJc w:val="left"/>
      <w:pPr>
        <w:ind w:left="1944" w:hanging="1584"/>
      </w:pPr>
    </w:lvl>
  </w:abstractNum>
  <w:abstractNum w:abstractNumId="37" w15:restartNumberingAfterBreak="0">
    <w:nsid w:val="6E9816B5"/>
    <w:multiLevelType w:val="hybridMultilevel"/>
    <w:tmpl w:val="BBFE9F4A"/>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38" w15:restartNumberingAfterBreak="0">
    <w:nsid w:val="6F89291F"/>
    <w:multiLevelType w:val="hybridMultilevel"/>
    <w:tmpl w:val="B0D42D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0983FF4"/>
    <w:multiLevelType w:val="hybridMultilevel"/>
    <w:tmpl w:val="84F64BF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B084770"/>
    <w:multiLevelType w:val="hybridMultilevel"/>
    <w:tmpl w:val="B24EFC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BF8319A"/>
    <w:multiLevelType w:val="hybridMultilevel"/>
    <w:tmpl w:val="478401D0"/>
    <w:lvl w:ilvl="0" w:tplc="615EBFF4">
      <w:numFmt w:val="bullet"/>
      <w:lvlText w:val="-"/>
      <w:lvlJc w:val="left"/>
      <w:pPr>
        <w:ind w:left="862" w:hanging="360"/>
      </w:pPr>
      <w:rPr>
        <w:rFonts w:ascii="Calibri" w:eastAsia="Times New Roman" w:hAnsi="Calibri" w:cs="Calibri"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num w:numId="1" w16cid:durableId="1290209262">
    <w:abstractNumId w:val="36"/>
  </w:num>
  <w:num w:numId="2" w16cid:durableId="1546021150">
    <w:abstractNumId w:val="39"/>
  </w:num>
  <w:num w:numId="3" w16cid:durableId="847063331">
    <w:abstractNumId w:val="0"/>
  </w:num>
  <w:num w:numId="4" w16cid:durableId="1190027773">
    <w:abstractNumId w:val="33"/>
  </w:num>
  <w:num w:numId="5" w16cid:durableId="1021123803">
    <w:abstractNumId w:val="14"/>
  </w:num>
  <w:num w:numId="6" w16cid:durableId="572013746">
    <w:abstractNumId w:val="38"/>
  </w:num>
  <w:num w:numId="7" w16cid:durableId="1817989869">
    <w:abstractNumId w:val="26"/>
  </w:num>
  <w:num w:numId="8" w16cid:durableId="1748460817">
    <w:abstractNumId w:val="34"/>
  </w:num>
  <w:num w:numId="9" w16cid:durableId="1926839082">
    <w:abstractNumId w:val="40"/>
  </w:num>
  <w:num w:numId="10" w16cid:durableId="387647880">
    <w:abstractNumId w:val="19"/>
  </w:num>
  <w:num w:numId="11" w16cid:durableId="783886443">
    <w:abstractNumId w:val="37"/>
  </w:num>
  <w:num w:numId="12" w16cid:durableId="587925282">
    <w:abstractNumId w:val="30"/>
  </w:num>
  <w:num w:numId="13" w16cid:durableId="1839036555">
    <w:abstractNumId w:val="4"/>
  </w:num>
  <w:num w:numId="14" w16cid:durableId="1949072749">
    <w:abstractNumId w:val="23"/>
  </w:num>
  <w:num w:numId="15" w16cid:durableId="2020504055">
    <w:abstractNumId w:val="18"/>
  </w:num>
  <w:num w:numId="16" w16cid:durableId="1060592645">
    <w:abstractNumId w:val="16"/>
  </w:num>
  <w:num w:numId="17" w16cid:durableId="1779788215">
    <w:abstractNumId w:val="1"/>
  </w:num>
  <w:num w:numId="18" w16cid:durableId="1768816965">
    <w:abstractNumId w:val="11"/>
  </w:num>
  <w:num w:numId="19" w16cid:durableId="942685391">
    <w:abstractNumId w:val="6"/>
  </w:num>
  <w:num w:numId="20" w16cid:durableId="163014950">
    <w:abstractNumId w:val="22"/>
  </w:num>
  <w:num w:numId="21" w16cid:durableId="1625573325">
    <w:abstractNumId w:val="28"/>
  </w:num>
  <w:num w:numId="22" w16cid:durableId="234704871">
    <w:abstractNumId w:val="29"/>
  </w:num>
  <w:num w:numId="23" w16cid:durableId="485245082">
    <w:abstractNumId w:val="7"/>
  </w:num>
  <w:num w:numId="24" w16cid:durableId="948781803">
    <w:abstractNumId w:val="12"/>
  </w:num>
  <w:num w:numId="25" w16cid:durableId="1677608772">
    <w:abstractNumId w:val="8"/>
  </w:num>
  <w:num w:numId="26" w16cid:durableId="824708837">
    <w:abstractNumId w:val="25"/>
  </w:num>
  <w:num w:numId="27" w16cid:durableId="179438756">
    <w:abstractNumId w:val="31"/>
  </w:num>
  <w:num w:numId="28" w16cid:durableId="1155103823">
    <w:abstractNumId w:val="2"/>
  </w:num>
  <w:num w:numId="29" w16cid:durableId="449326848">
    <w:abstractNumId w:val="20"/>
  </w:num>
  <w:num w:numId="30" w16cid:durableId="47459637">
    <w:abstractNumId w:val="5"/>
  </w:num>
  <w:num w:numId="31" w16cid:durableId="1485514772">
    <w:abstractNumId w:val="41"/>
  </w:num>
  <w:num w:numId="32" w16cid:durableId="627778448">
    <w:abstractNumId w:val="9"/>
  </w:num>
  <w:num w:numId="33" w16cid:durableId="450321497">
    <w:abstractNumId w:val="13"/>
  </w:num>
  <w:num w:numId="34" w16cid:durableId="470368434">
    <w:abstractNumId w:val="27"/>
  </w:num>
  <w:num w:numId="35" w16cid:durableId="845023467">
    <w:abstractNumId w:val="15"/>
  </w:num>
  <w:num w:numId="36" w16cid:durableId="1958875257">
    <w:abstractNumId w:val="10"/>
  </w:num>
  <w:num w:numId="37" w16cid:durableId="1588229104">
    <w:abstractNumId w:val="17"/>
  </w:num>
  <w:num w:numId="38" w16cid:durableId="835262293">
    <w:abstractNumId w:val="3"/>
  </w:num>
  <w:num w:numId="39" w16cid:durableId="976839316">
    <w:abstractNumId w:val="24"/>
  </w:num>
  <w:num w:numId="40" w16cid:durableId="1485315541">
    <w:abstractNumId w:val="35"/>
  </w:num>
  <w:num w:numId="41" w16cid:durableId="1562980561">
    <w:abstractNumId w:val="21"/>
  </w:num>
  <w:num w:numId="42" w16cid:durableId="1502087593">
    <w:abstractNumId w:val="3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B9D"/>
    <w:rsid w:val="000019B7"/>
    <w:rsid w:val="00001A6E"/>
    <w:rsid w:val="000021E3"/>
    <w:rsid w:val="00002688"/>
    <w:rsid w:val="00002F03"/>
    <w:rsid w:val="00003BD9"/>
    <w:rsid w:val="00004199"/>
    <w:rsid w:val="00004A22"/>
    <w:rsid w:val="00006CD8"/>
    <w:rsid w:val="00011B15"/>
    <w:rsid w:val="00011D2B"/>
    <w:rsid w:val="00013DF9"/>
    <w:rsid w:val="000143E9"/>
    <w:rsid w:val="000153D9"/>
    <w:rsid w:val="00015B83"/>
    <w:rsid w:val="00016A07"/>
    <w:rsid w:val="000171E8"/>
    <w:rsid w:val="000203DC"/>
    <w:rsid w:val="000204E1"/>
    <w:rsid w:val="00022165"/>
    <w:rsid w:val="00022266"/>
    <w:rsid w:val="0002264A"/>
    <w:rsid w:val="00022E8C"/>
    <w:rsid w:val="00023716"/>
    <w:rsid w:val="00023D97"/>
    <w:rsid w:val="00024575"/>
    <w:rsid w:val="000248A0"/>
    <w:rsid w:val="0002673E"/>
    <w:rsid w:val="00030BD7"/>
    <w:rsid w:val="000322F9"/>
    <w:rsid w:val="00036FA6"/>
    <w:rsid w:val="00041067"/>
    <w:rsid w:val="0004155D"/>
    <w:rsid w:val="000418BD"/>
    <w:rsid w:val="00042808"/>
    <w:rsid w:val="0004284A"/>
    <w:rsid w:val="000435F7"/>
    <w:rsid w:val="000443B3"/>
    <w:rsid w:val="00044EBF"/>
    <w:rsid w:val="00044FC0"/>
    <w:rsid w:val="000465A5"/>
    <w:rsid w:val="000469E8"/>
    <w:rsid w:val="00046AF1"/>
    <w:rsid w:val="000471EC"/>
    <w:rsid w:val="00050C1B"/>
    <w:rsid w:val="000518C1"/>
    <w:rsid w:val="00051E84"/>
    <w:rsid w:val="00054305"/>
    <w:rsid w:val="0005443F"/>
    <w:rsid w:val="00054754"/>
    <w:rsid w:val="000547E9"/>
    <w:rsid w:val="00054845"/>
    <w:rsid w:val="000549A5"/>
    <w:rsid w:val="00054E0A"/>
    <w:rsid w:val="00055290"/>
    <w:rsid w:val="00055D92"/>
    <w:rsid w:val="00056655"/>
    <w:rsid w:val="00056A80"/>
    <w:rsid w:val="00060D37"/>
    <w:rsid w:val="0006198B"/>
    <w:rsid w:val="0006275F"/>
    <w:rsid w:val="0006285C"/>
    <w:rsid w:val="00063321"/>
    <w:rsid w:val="000635AA"/>
    <w:rsid w:val="00064095"/>
    <w:rsid w:val="00065CA7"/>
    <w:rsid w:val="00065F1C"/>
    <w:rsid w:val="00070A4B"/>
    <w:rsid w:val="00070D26"/>
    <w:rsid w:val="00071867"/>
    <w:rsid w:val="00071D55"/>
    <w:rsid w:val="00072C28"/>
    <w:rsid w:val="00073CAA"/>
    <w:rsid w:val="00073F06"/>
    <w:rsid w:val="00074177"/>
    <w:rsid w:val="00074296"/>
    <w:rsid w:val="000743DF"/>
    <w:rsid w:val="000749BA"/>
    <w:rsid w:val="00074CEB"/>
    <w:rsid w:val="00075225"/>
    <w:rsid w:val="000756D2"/>
    <w:rsid w:val="00077471"/>
    <w:rsid w:val="0008026C"/>
    <w:rsid w:val="00081F3A"/>
    <w:rsid w:val="0008258C"/>
    <w:rsid w:val="00082F3A"/>
    <w:rsid w:val="000838A4"/>
    <w:rsid w:val="00085626"/>
    <w:rsid w:val="000877FA"/>
    <w:rsid w:val="0009057F"/>
    <w:rsid w:val="00091CD6"/>
    <w:rsid w:val="00092AE4"/>
    <w:rsid w:val="000931DC"/>
    <w:rsid w:val="00093AD4"/>
    <w:rsid w:val="00093DB4"/>
    <w:rsid w:val="000949F6"/>
    <w:rsid w:val="000958A9"/>
    <w:rsid w:val="00095D8F"/>
    <w:rsid w:val="000969D2"/>
    <w:rsid w:val="000971F6"/>
    <w:rsid w:val="00097802"/>
    <w:rsid w:val="0009781E"/>
    <w:rsid w:val="000A43C0"/>
    <w:rsid w:val="000A6155"/>
    <w:rsid w:val="000A65D2"/>
    <w:rsid w:val="000A7F2F"/>
    <w:rsid w:val="000B24C4"/>
    <w:rsid w:val="000B3FF1"/>
    <w:rsid w:val="000B45B7"/>
    <w:rsid w:val="000B49A8"/>
    <w:rsid w:val="000B512E"/>
    <w:rsid w:val="000B54B7"/>
    <w:rsid w:val="000B71C4"/>
    <w:rsid w:val="000B75F4"/>
    <w:rsid w:val="000C0493"/>
    <w:rsid w:val="000C1A66"/>
    <w:rsid w:val="000C2880"/>
    <w:rsid w:val="000C2DCE"/>
    <w:rsid w:val="000C2F69"/>
    <w:rsid w:val="000C3374"/>
    <w:rsid w:val="000C3B6E"/>
    <w:rsid w:val="000C5571"/>
    <w:rsid w:val="000C58C0"/>
    <w:rsid w:val="000C5D32"/>
    <w:rsid w:val="000C6822"/>
    <w:rsid w:val="000C7934"/>
    <w:rsid w:val="000D1830"/>
    <w:rsid w:val="000D2A9E"/>
    <w:rsid w:val="000D482A"/>
    <w:rsid w:val="000D5317"/>
    <w:rsid w:val="000D7376"/>
    <w:rsid w:val="000D753D"/>
    <w:rsid w:val="000D78CE"/>
    <w:rsid w:val="000E00B3"/>
    <w:rsid w:val="000E15BA"/>
    <w:rsid w:val="000E256B"/>
    <w:rsid w:val="000E332B"/>
    <w:rsid w:val="000E3811"/>
    <w:rsid w:val="000E3A8E"/>
    <w:rsid w:val="000E4479"/>
    <w:rsid w:val="000E46C7"/>
    <w:rsid w:val="000E501A"/>
    <w:rsid w:val="000F03C4"/>
    <w:rsid w:val="000F0C70"/>
    <w:rsid w:val="000F0CDF"/>
    <w:rsid w:val="000F3B47"/>
    <w:rsid w:val="000F5F0C"/>
    <w:rsid w:val="000F603C"/>
    <w:rsid w:val="000F60F3"/>
    <w:rsid w:val="000F697A"/>
    <w:rsid w:val="00101397"/>
    <w:rsid w:val="00102EAC"/>
    <w:rsid w:val="00103134"/>
    <w:rsid w:val="0010337A"/>
    <w:rsid w:val="0010411D"/>
    <w:rsid w:val="001041AF"/>
    <w:rsid w:val="0010617F"/>
    <w:rsid w:val="00107155"/>
    <w:rsid w:val="00107FCD"/>
    <w:rsid w:val="001104B6"/>
    <w:rsid w:val="001110BC"/>
    <w:rsid w:val="0011435F"/>
    <w:rsid w:val="001149F7"/>
    <w:rsid w:val="00114FA8"/>
    <w:rsid w:val="001151E8"/>
    <w:rsid w:val="00116AEF"/>
    <w:rsid w:val="00117B6F"/>
    <w:rsid w:val="0012126A"/>
    <w:rsid w:val="00122D58"/>
    <w:rsid w:val="00122DE4"/>
    <w:rsid w:val="00123232"/>
    <w:rsid w:val="00124615"/>
    <w:rsid w:val="00126C68"/>
    <w:rsid w:val="0013026B"/>
    <w:rsid w:val="00131398"/>
    <w:rsid w:val="001328CD"/>
    <w:rsid w:val="00132A27"/>
    <w:rsid w:val="00132E1B"/>
    <w:rsid w:val="00133543"/>
    <w:rsid w:val="001335C4"/>
    <w:rsid w:val="00134FCD"/>
    <w:rsid w:val="001422D6"/>
    <w:rsid w:val="00143673"/>
    <w:rsid w:val="00144D59"/>
    <w:rsid w:val="00146007"/>
    <w:rsid w:val="0014602C"/>
    <w:rsid w:val="001478DC"/>
    <w:rsid w:val="00147FD5"/>
    <w:rsid w:val="0015018F"/>
    <w:rsid w:val="001506C0"/>
    <w:rsid w:val="00150F67"/>
    <w:rsid w:val="00151804"/>
    <w:rsid w:val="00152469"/>
    <w:rsid w:val="0015251A"/>
    <w:rsid w:val="0015348B"/>
    <w:rsid w:val="0015365C"/>
    <w:rsid w:val="00153E91"/>
    <w:rsid w:val="001541A4"/>
    <w:rsid w:val="001545AF"/>
    <w:rsid w:val="00154DBD"/>
    <w:rsid w:val="00154E1D"/>
    <w:rsid w:val="0015582F"/>
    <w:rsid w:val="0015671A"/>
    <w:rsid w:val="00156B96"/>
    <w:rsid w:val="00156C64"/>
    <w:rsid w:val="00160D93"/>
    <w:rsid w:val="00161F11"/>
    <w:rsid w:val="001631DB"/>
    <w:rsid w:val="00163A8D"/>
    <w:rsid w:val="00163C98"/>
    <w:rsid w:val="001650A3"/>
    <w:rsid w:val="00165389"/>
    <w:rsid w:val="001657AB"/>
    <w:rsid w:val="00165FD6"/>
    <w:rsid w:val="0016604B"/>
    <w:rsid w:val="0016724A"/>
    <w:rsid w:val="00170110"/>
    <w:rsid w:val="00170951"/>
    <w:rsid w:val="00171C5F"/>
    <w:rsid w:val="00171E4E"/>
    <w:rsid w:val="0017204B"/>
    <w:rsid w:val="00172665"/>
    <w:rsid w:val="00172AB7"/>
    <w:rsid w:val="0017450A"/>
    <w:rsid w:val="001758D7"/>
    <w:rsid w:val="00175D6C"/>
    <w:rsid w:val="00175E06"/>
    <w:rsid w:val="001771AB"/>
    <w:rsid w:val="00177697"/>
    <w:rsid w:val="00180172"/>
    <w:rsid w:val="00180449"/>
    <w:rsid w:val="00180C29"/>
    <w:rsid w:val="001816E4"/>
    <w:rsid w:val="00182008"/>
    <w:rsid w:val="00182640"/>
    <w:rsid w:val="001843D6"/>
    <w:rsid w:val="00185BC8"/>
    <w:rsid w:val="00185C7B"/>
    <w:rsid w:val="001878E6"/>
    <w:rsid w:val="001901C3"/>
    <w:rsid w:val="00190DEE"/>
    <w:rsid w:val="001918C8"/>
    <w:rsid w:val="00191EAD"/>
    <w:rsid w:val="00192377"/>
    <w:rsid w:val="0019287E"/>
    <w:rsid w:val="001929D8"/>
    <w:rsid w:val="00192C45"/>
    <w:rsid w:val="00192FB8"/>
    <w:rsid w:val="00195502"/>
    <w:rsid w:val="001961CD"/>
    <w:rsid w:val="001A0183"/>
    <w:rsid w:val="001A1125"/>
    <w:rsid w:val="001A1B90"/>
    <w:rsid w:val="001A354A"/>
    <w:rsid w:val="001A525A"/>
    <w:rsid w:val="001A54D7"/>
    <w:rsid w:val="001A5BBC"/>
    <w:rsid w:val="001A5DE8"/>
    <w:rsid w:val="001A5E19"/>
    <w:rsid w:val="001B3490"/>
    <w:rsid w:val="001B6077"/>
    <w:rsid w:val="001B6ADC"/>
    <w:rsid w:val="001C0807"/>
    <w:rsid w:val="001C0ECC"/>
    <w:rsid w:val="001C146A"/>
    <w:rsid w:val="001C255A"/>
    <w:rsid w:val="001C3531"/>
    <w:rsid w:val="001C6969"/>
    <w:rsid w:val="001C6D58"/>
    <w:rsid w:val="001D1072"/>
    <w:rsid w:val="001D145B"/>
    <w:rsid w:val="001D19DB"/>
    <w:rsid w:val="001D20CD"/>
    <w:rsid w:val="001D3074"/>
    <w:rsid w:val="001D31D8"/>
    <w:rsid w:val="001D3264"/>
    <w:rsid w:val="001D44D7"/>
    <w:rsid w:val="001D4B27"/>
    <w:rsid w:val="001D73C0"/>
    <w:rsid w:val="001D7423"/>
    <w:rsid w:val="001E0D02"/>
    <w:rsid w:val="001E0E6C"/>
    <w:rsid w:val="001E1CCF"/>
    <w:rsid w:val="001E1DC3"/>
    <w:rsid w:val="001E2960"/>
    <w:rsid w:val="001E29A9"/>
    <w:rsid w:val="001E471C"/>
    <w:rsid w:val="001E4851"/>
    <w:rsid w:val="001E500E"/>
    <w:rsid w:val="001E6035"/>
    <w:rsid w:val="001E76C8"/>
    <w:rsid w:val="001E79C1"/>
    <w:rsid w:val="001F2232"/>
    <w:rsid w:val="001F32E2"/>
    <w:rsid w:val="001F4A37"/>
    <w:rsid w:val="001F6C5A"/>
    <w:rsid w:val="001F7397"/>
    <w:rsid w:val="002013CA"/>
    <w:rsid w:val="00202F44"/>
    <w:rsid w:val="00203847"/>
    <w:rsid w:val="0020407D"/>
    <w:rsid w:val="0020447A"/>
    <w:rsid w:val="002050ED"/>
    <w:rsid w:val="002059AF"/>
    <w:rsid w:val="00205B01"/>
    <w:rsid w:val="00205EC7"/>
    <w:rsid w:val="00206545"/>
    <w:rsid w:val="0021064F"/>
    <w:rsid w:val="00210F38"/>
    <w:rsid w:val="00211CDE"/>
    <w:rsid w:val="002157B0"/>
    <w:rsid w:val="00215821"/>
    <w:rsid w:val="00217D33"/>
    <w:rsid w:val="00221C4A"/>
    <w:rsid w:val="00222D87"/>
    <w:rsid w:val="00223013"/>
    <w:rsid w:val="00224498"/>
    <w:rsid w:val="00224581"/>
    <w:rsid w:val="00224CA3"/>
    <w:rsid w:val="00224EB0"/>
    <w:rsid w:val="002261EE"/>
    <w:rsid w:val="0022699D"/>
    <w:rsid w:val="00226E32"/>
    <w:rsid w:val="00226EC5"/>
    <w:rsid w:val="00226EDD"/>
    <w:rsid w:val="002272A6"/>
    <w:rsid w:val="00227529"/>
    <w:rsid w:val="00230EB0"/>
    <w:rsid w:val="0023160A"/>
    <w:rsid w:val="002322E1"/>
    <w:rsid w:val="0023266B"/>
    <w:rsid w:val="00232B66"/>
    <w:rsid w:val="002356EA"/>
    <w:rsid w:val="002404B9"/>
    <w:rsid w:val="002413AB"/>
    <w:rsid w:val="00241882"/>
    <w:rsid w:val="00241DA5"/>
    <w:rsid w:val="00242506"/>
    <w:rsid w:val="00245232"/>
    <w:rsid w:val="002457B9"/>
    <w:rsid w:val="00245C9A"/>
    <w:rsid w:val="0024600B"/>
    <w:rsid w:val="00246B26"/>
    <w:rsid w:val="0024725E"/>
    <w:rsid w:val="00253528"/>
    <w:rsid w:val="00254B6C"/>
    <w:rsid w:val="0025574B"/>
    <w:rsid w:val="00255A34"/>
    <w:rsid w:val="00256A66"/>
    <w:rsid w:val="00262A5F"/>
    <w:rsid w:val="00264E6B"/>
    <w:rsid w:val="00266A96"/>
    <w:rsid w:val="00270ACB"/>
    <w:rsid w:val="002713E0"/>
    <w:rsid w:val="00272F54"/>
    <w:rsid w:val="0027354B"/>
    <w:rsid w:val="00274E2C"/>
    <w:rsid w:val="0027524E"/>
    <w:rsid w:val="002755EC"/>
    <w:rsid w:val="0027727F"/>
    <w:rsid w:val="00277733"/>
    <w:rsid w:val="002822A5"/>
    <w:rsid w:val="00283209"/>
    <w:rsid w:val="00284047"/>
    <w:rsid w:val="00284FEE"/>
    <w:rsid w:val="00285399"/>
    <w:rsid w:val="00286112"/>
    <w:rsid w:val="002861CC"/>
    <w:rsid w:val="00287702"/>
    <w:rsid w:val="00291CC9"/>
    <w:rsid w:val="002929FE"/>
    <w:rsid w:val="00292DDA"/>
    <w:rsid w:val="00294140"/>
    <w:rsid w:val="00294F87"/>
    <w:rsid w:val="0029570B"/>
    <w:rsid w:val="00295794"/>
    <w:rsid w:val="00296328"/>
    <w:rsid w:val="002A0F76"/>
    <w:rsid w:val="002A4D2C"/>
    <w:rsid w:val="002A541F"/>
    <w:rsid w:val="002A69BE"/>
    <w:rsid w:val="002A75B2"/>
    <w:rsid w:val="002A7BC7"/>
    <w:rsid w:val="002A7F42"/>
    <w:rsid w:val="002B0AD7"/>
    <w:rsid w:val="002B2050"/>
    <w:rsid w:val="002B25C7"/>
    <w:rsid w:val="002B503B"/>
    <w:rsid w:val="002B5361"/>
    <w:rsid w:val="002B558E"/>
    <w:rsid w:val="002B5DB5"/>
    <w:rsid w:val="002B5DB8"/>
    <w:rsid w:val="002B6748"/>
    <w:rsid w:val="002C020D"/>
    <w:rsid w:val="002C0772"/>
    <w:rsid w:val="002C1BA9"/>
    <w:rsid w:val="002C2084"/>
    <w:rsid w:val="002C20C3"/>
    <w:rsid w:val="002C320C"/>
    <w:rsid w:val="002C3B1B"/>
    <w:rsid w:val="002C4319"/>
    <w:rsid w:val="002C4355"/>
    <w:rsid w:val="002C52A2"/>
    <w:rsid w:val="002C630F"/>
    <w:rsid w:val="002C7A5C"/>
    <w:rsid w:val="002C7BA7"/>
    <w:rsid w:val="002D0EAA"/>
    <w:rsid w:val="002D1B36"/>
    <w:rsid w:val="002D3485"/>
    <w:rsid w:val="002D4175"/>
    <w:rsid w:val="002D457D"/>
    <w:rsid w:val="002D45A1"/>
    <w:rsid w:val="002D5715"/>
    <w:rsid w:val="002D5B2B"/>
    <w:rsid w:val="002D6187"/>
    <w:rsid w:val="002D79FF"/>
    <w:rsid w:val="002E0349"/>
    <w:rsid w:val="002E0E0E"/>
    <w:rsid w:val="002E0F10"/>
    <w:rsid w:val="002E14CA"/>
    <w:rsid w:val="002E1B9D"/>
    <w:rsid w:val="002E1E9A"/>
    <w:rsid w:val="002E3071"/>
    <w:rsid w:val="002E3165"/>
    <w:rsid w:val="002E452A"/>
    <w:rsid w:val="002E51C3"/>
    <w:rsid w:val="002E6F1E"/>
    <w:rsid w:val="002E71F9"/>
    <w:rsid w:val="002E72BE"/>
    <w:rsid w:val="002F1571"/>
    <w:rsid w:val="002F26A5"/>
    <w:rsid w:val="002F4E5F"/>
    <w:rsid w:val="002F5AFA"/>
    <w:rsid w:val="002F6504"/>
    <w:rsid w:val="002F79AC"/>
    <w:rsid w:val="003007EF"/>
    <w:rsid w:val="00300BA4"/>
    <w:rsid w:val="003019F1"/>
    <w:rsid w:val="00302052"/>
    <w:rsid w:val="00302B37"/>
    <w:rsid w:val="00305934"/>
    <w:rsid w:val="00306A4C"/>
    <w:rsid w:val="00307FD5"/>
    <w:rsid w:val="003127DD"/>
    <w:rsid w:val="00312A1A"/>
    <w:rsid w:val="003145B8"/>
    <w:rsid w:val="00314620"/>
    <w:rsid w:val="00314869"/>
    <w:rsid w:val="00316639"/>
    <w:rsid w:val="003175F7"/>
    <w:rsid w:val="00321AA8"/>
    <w:rsid w:val="00322621"/>
    <w:rsid w:val="0032270D"/>
    <w:rsid w:val="003242E8"/>
    <w:rsid w:val="00324C5C"/>
    <w:rsid w:val="00325BE4"/>
    <w:rsid w:val="003268B4"/>
    <w:rsid w:val="00327E27"/>
    <w:rsid w:val="003301FF"/>
    <w:rsid w:val="00331411"/>
    <w:rsid w:val="003331A9"/>
    <w:rsid w:val="00333C58"/>
    <w:rsid w:val="00334892"/>
    <w:rsid w:val="00334A0F"/>
    <w:rsid w:val="00334BA8"/>
    <w:rsid w:val="00335351"/>
    <w:rsid w:val="00335D72"/>
    <w:rsid w:val="00337CE8"/>
    <w:rsid w:val="003400C6"/>
    <w:rsid w:val="003402FA"/>
    <w:rsid w:val="00340D03"/>
    <w:rsid w:val="00340E1C"/>
    <w:rsid w:val="00340E3B"/>
    <w:rsid w:val="00340E3F"/>
    <w:rsid w:val="00341621"/>
    <w:rsid w:val="00344122"/>
    <w:rsid w:val="00344FAB"/>
    <w:rsid w:val="00345C79"/>
    <w:rsid w:val="00346B0E"/>
    <w:rsid w:val="00347D50"/>
    <w:rsid w:val="00347DDC"/>
    <w:rsid w:val="003503B3"/>
    <w:rsid w:val="00350939"/>
    <w:rsid w:val="00350F12"/>
    <w:rsid w:val="00350F5F"/>
    <w:rsid w:val="00351804"/>
    <w:rsid w:val="00352BC3"/>
    <w:rsid w:val="00353241"/>
    <w:rsid w:val="00354FF8"/>
    <w:rsid w:val="00355906"/>
    <w:rsid w:val="00355B5C"/>
    <w:rsid w:val="00355F1B"/>
    <w:rsid w:val="00361991"/>
    <w:rsid w:val="00362012"/>
    <w:rsid w:val="00363D1A"/>
    <w:rsid w:val="00364479"/>
    <w:rsid w:val="00364B98"/>
    <w:rsid w:val="00364DB7"/>
    <w:rsid w:val="0036559E"/>
    <w:rsid w:val="0036561C"/>
    <w:rsid w:val="003661EF"/>
    <w:rsid w:val="0036709A"/>
    <w:rsid w:val="00367A7D"/>
    <w:rsid w:val="00372E72"/>
    <w:rsid w:val="003730B0"/>
    <w:rsid w:val="003735EA"/>
    <w:rsid w:val="00374275"/>
    <w:rsid w:val="00374308"/>
    <w:rsid w:val="00374B3A"/>
    <w:rsid w:val="00375637"/>
    <w:rsid w:val="0037747D"/>
    <w:rsid w:val="00380306"/>
    <w:rsid w:val="00380A27"/>
    <w:rsid w:val="00380C39"/>
    <w:rsid w:val="00380F05"/>
    <w:rsid w:val="003818D2"/>
    <w:rsid w:val="003822B3"/>
    <w:rsid w:val="00382FF2"/>
    <w:rsid w:val="00384EE1"/>
    <w:rsid w:val="003873BC"/>
    <w:rsid w:val="0039235D"/>
    <w:rsid w:val="00392CDB"/>
    <w:rsid w:val="0039599C"/>
    <w:rsid w:val="003965C6"/>
    <w:rsid w:val="003A1FD5"/>
    <w:rsid w:val="003A203B"/>
    <w:rsid w:val="003A3E9F"/>
    <w:rsid w:val="003A458B"/>
    <w:rsid w:val="003A539D"/>
    <w:rsid w:val="003A6214"/>
    <w:rsid w:val="003A77F6"/>
    <w:rsid w:val="003B145A"/>
    <w:rsid w:val="003B383E"/>
    <w:rsid w:val="003B3D9C"/>
    <w:rsid w:val="003B3F10"/>
    <w:rsid w:val="003B6DEF"/>
    <w:rsid w:val="003B6EC3"/>
    <w:rsid w:val="003C15FF"/>
    <w:rsid w:val="003C280A"/>
    <w:rsid w:val="003C2DD6"/>
    <w:rsid w:val="003C32C4"/>
    <w:rsid w:val="003C5315"/>
    <w:rsid w:val="003C574D"/>
    <w:rsid w:val="003C612D"/>
    <w:rsid w:val="003C69F2"/>
    <w:rsid w:val="003C6CB1"/>
    <w:rsid w:val="003C72EF"/>
    <w:rsid w:val="003C774B"/>
    <w:rsid w:val="003D01CE"/>
    <w:rsid w:val="003D1B8A"/>
    <w:rsid w:val="003D27F3"/>
    <w:rsid w:val="003D4092"/>
    <w:rsid w:val="003D42EB"/>
    <w:rsid w:val="003D436D"/>
    <w:rsid w:val="003D4A8C"/>
    <w:rsid w:val="003D4E26"/>
    <w:rsid w:val="003D4FBC"/>
    <w:rsid w:val="003D6AB5"/>
    <w:rsid w:val="003D7175"/>
    <w:rsid w:val="003D7D92"/>
    <w:rsid w:val="003E2114"/>
    <w:rsid w:val="003E22CC"/>
    <w:rsid w:val="003E279E"/>
    <w:rsid w:val="003E2AB7"/>
    <w:rsid w:val="003E2B02"/>
    <w:rsid w:val="003E46D8"/>
    <w:rsid w:val="003E542C"/>
    <w:rsid w:val="003E77AB"/>
    <w:rsid w:val="003E7927"/>
    <w:rsid w:val="003F05D9"/>
    <w:rsid w:val="003F4DD8"/>
    <w:rsid w:val="003F56E2"/>
    <w:rsid w:val="003F5BA5"/>
    <w:rsid w:val="003F6224"/>
    <w:rsid w:val="003F6C69"/>
    <w:rsid w:val="003F7F00"/>
    <w:rsid w:val="00400789"/>
    <w:rsid w:val="00400C85"/>
    <w:rsid w:val="00400E39"/>
    <w:rsid w:val="004012E5"/>
    <w:rsid w:val="00401BE6"/>
    <w:rsid w:val="00401F1B"/>
    <w:rsid w:val="00401F78"/>
    <w:rsid w:val="00402F5B"/>
    <w:rsid w:val="004038FF"/>
    <w:rsid w:val="004057F8"/>
    <w:rsid w:val="00406A98"/>
    <w:rsid w:val="00411D16"/>
    <w:rsid w:val="004125A9"/>
    <w:rsid w:val="004136F9"/>
    <w:rsid w:val="004162FF"/>
    <w:rsid w:val="004170F5"/>
    <w:rsid w:val="00417D15"/>
    <w:rsid w:val="0042017C"/>
    <w:rsid w:val="004223AF"/>
    <w:rsid w:val="00424DAD"/>
    <w:rsid w:val="00426EC7"/>
    <w:rsid w:val="004341BB"/>
    <w:rsid w:val="004346D7"/>
    <w:rsid w:val="00434863"/>
    <w:rsid w:val="0043569F"/>
    <w:rsid w:val="004363C1"/>
    <w:rsid w:val="00437B35"/>
    <w:rsid w:val="00440C17"/>
    <w:rsid w:val="004424C6"/>
    <w:rsid w:val="004454CE"/>
    <w:rsid w:val="00450557"/>
    <w:rsid w:val="004506F8"/>
    <w:rsid w:val="0045113E"/>
    <w:rsid w:val="004531CD"/>
    <w:rsid w:val="004533F2"/>
    <w:rsid w:val="00453F9D"/>
    <w:rsid w:val="00454901"/>
    <w:rsid w:val="00454CD8"/>
    <w:rsid w:val="00455897"/>
    <w:rsid w:val="0045790B"/>
    <w:rsid w:val="004603AD"/>
    <w:rsid w:val="00461197"/>
    <w:rsid w:val="00463CE0"/>
    <w:rsid w:val="00465AB3"/>
    <w:rsid w:val="00467690"/>
    <w:rsid w:val="00467C5C"/>
    <w:rsid w:val="004719E0"/>
    <w:rsid w:val="004723F2"/>
    <w:rsid w:val="004725DF"/>
    <w:rsid w:val="004727BE"/>
    <w:rsid w:val="00473D23"/>
    <w:rsid w:val="0047601A"/>
    <w:rsid w:val="00477F0F"/>
    <w:rsid w:val="00481F1C"/>
    <w:rsid w:val="00483AAA"/>
    <w:rsid w:val="00484373"/>
    <w:rsid w:val="004847A3"/>
    <w:rsid w:val="00485BDC"/>
    <w:rsid w:val="004860C2"/>
    <w:rsid w:val="00486C3F"/>
    <w:rsid w:val="00491604"/>
    <w:rsid w:val="00491F3C"/>
    <w:rsid w:val="00492E2D"/>
    <w:rsid w:val="00493135"/>
    <w:rsid w:val="00493A1A"/>
    <w:rsid w:val="00494600"/>
    <w:rsid w:val="00495650"/>
    <w:rsid w:val="0049594E"/>
    <w:rsid w:val="00496D3E"/>
    <w:rsid w:val="004976BF"/>
    <w:rsid w:val="00497CD0"/>
    <w:rsid w:val="004A0725"/>
    <w:rsid w:val="004A0E4C"/>
    <w:rsid w:val="004A11AC"/>
    <w:rsid w:val="004A11E2"/>
    <w:rsid w:val="004A5A00"/>
    <w:rsid w:val="004A6C24"/>
    <w:rsid w:val="004A7041"/>
    <w:rsid w:val="004B0A1C"/>
    <w:rsid w:val="004B115A"/>
    <w:rsid w:val="004B40AF"/>
    <w:rsid w:val="004B58CF"/>
    <w:rsid w:val="004B5E15"/>
    <w:rsid w:val="004B6316"/>
    <w:rsid w:val="004C054F"/>
    <w:rsid w:val="004C0876"/>
    <w:rsid w:val="004C0931"/>
    <w:rsid w:val="004C27C8"/>
    <w:rsid w:val="004C2D81"/>
    <w:rsid w:val="004C3714"/>
    <w:rsid w:val="004C4E9C"/>
    <w:rsid w:val="004C5717"/>
    <w:rsid w:val="004C5924"/>
    <w:rsid w:val="004C62D6"/>
    <w:rsid w:val="004C6FAD"/>
    <w:rsid w:val="004C7063"/>
    <w:rsid w:val="004C75F0"/>
    <w:rsid w:val="004D0D12"/>
    <w:rsid w:val="004D1A56"/>
    <w:rsid w:val="004D388E"/>
    <w:rsid w:val="004D4426"/>
    <w:rsid w:val="004D772B"/>
    <w:rsid w:val="004E0BD9"/>
    <w:rsid w:val="004E148A"/>
    <w:rsid w:val="004E2679"/>
    <w:rsid w:val="004E26AF"/>
    <w:rsid w:val="004E2E89"/>
    <w:rsid w:val="004E306D"/>
    <w:rsid w:val="004E3A54"/>
    <w:rsid w:val="004E4BEF"/>
    <w:rsid w:val="004E5003"/>
    <w:rsid w:val="004E76F0"/>
    <w:rsid w:val="004F0993"/>
    <w:rsid w:val="004F185E"/>
    <w:rsid w:val="004F2CCA"/>
    <w:rsid w:val="004F3C2E"/>
    <w:rsid w:val="004F44C1"/>
    <w:rsid w:val="004F539A"/>
    <w:rsid w:val="004F690B"/>
    <w:rsid w:val="004F6C97"/>
    <w:rsid w:val="004F6F2C"/>
    <w:rsid w:val="0050092E"/>
    <w:rsid w:val="00500DB1"/>
    <w:rsid w:val="00500DF1"/>
    <w:rsid w:val="00501A21"/>
    <w:rsid w:val="0050231A"/>
    <w:rsid w:val="0050235D"/>
    <w:rsid w:val="005058B9"/>
    <w:rsid w:val="00506753"/>
    <w:rsid w:val="0050709F"/>
    <w:rsid w:val="00510B67"/>
    <w:rsid w:val="00511C9C"/>
    <w:rsid w:val="00512BD2"/>
    <w:rsid w:val="005130A5"/>
    <w:rsid w:val="0051335F"/>
    <w:rsid w:val="00513EDB"/>
    <w:rsid w:val="0051490A"/>
    <w:rsid w:val="00514F18"/>
    <w:rsid w:val="00515209"/>
    <w:rsid w:val="00515BAE"/>
    <w:rsid w:val="0051718B"/>
    <w:rsid w:val="00520210"/>
    <w:rsid w:val="00520BC7"/>
    <w:rsid w:val="0052248B"/>
    <w:rsid w:val="005242AD"/>
    <w:rsid w:val="00524956"/>
    <w:rsid w:val="00524AFA"/>
    <w:rsid w:val="005276FA"/>
    <w:rsid w:val="005278B0"/>
    <w:rsid w:val="00532416"/>
    <w:rsid w:val="00534784"/>
    <w:rsid w:val="0054052D"/>
    <w:rsid w:val="00540944"/>
    <w:rsid w:val="00540CA6"/>
    <w:rsid w:val="00540F23"/>
    <w:rsid w:val="00542828"/>
    <w:rsid w:val="00544188"/>
    <w:rsid w:val="00544F15"/>
    <w:rsid w:val="00546F51"/>
    <w:rsid w:val="00547338"/>
    <w:rsid w:val="00550D65"/>
    <w:rsid w:val="00551388"/>
    <w:rsid w:val="00553248"/>
    <w:rsid w:val="00554204"/>
    <w:rsid w:val="00556782"/>
    <w:rsid w:val="005577A6"/>
    <w:rsid w:val="0055796B"/>
    <w:rsid w:val="00560475"/>
    <w:rsid w:val="00560A04"/>
    <w:rsid w:val="00561DC1"/>
    <w:rsid w:val="00561E0E"/>
    <w:rsid w:val="00561F3C"/>
    <w:rsid w:val="00562798"/>
    <w:rsid w:val="00562F1F"/>
    <w:rsid w:val="005631F1"/>
    <w:rsid w:val="0056388F"/>
    <w:rsid w:val="00563CE2"/>
    <w:rsid w:val="005641B6"/>
    <w:rsid w:val="00564FB6"/>
    <w:rsid w:val="00565374"/>
    <w:rsid w:val="0056670D"/>
    <w:rsid w:val="00566897"/>
    <w:rsid w:val="005668E5"/>
    <w:rsid w:val="0056751F"/>
    <w:rsid w:val="00567555"/>
    <w:rsid w:val="0057120A"/>
    <w:rsid w:val="00571838"/>
    <w:rsid w:val="00571926"/>
    <w:rsid w:val="00571F2F"/>
    <w:rsid w:val="0057201D"/>
    <w:rsid w:val="0057209C"/>
    <w:rsid w:val="005732D9"/>
    <w:rsid w:val="0057345A"/>
    <w:rsid w:val="005735E6"/>
    <w:rsid w:val="005740B7"/>
    <w:rsid w:val="0057423C"/>
    <w:rsid w:val="00577C09"/>
    <w:rsid w:val="00580018"/>
    <w:rsid w:val="0058179E"/>
    <w:rsid w:val="00582185"/>
    <w:rsid w:val="00583D45"/>
    <w:rsid w:val="0058427A"/>
    <w:rsid w:val="00584A77"/>
    <w:rsid w:val="005901A9"/>
    <w:rsid w:val="00590519"/>
    <w:rsid w:val="00590DFF"/>
    <w:rsid w:val="00591679"/>
    <w:rsid w:val="00591AFB"/>
    <w:rsid w:val="00592D99"/>
    <w:rsid w:val="00593051"/>
    <w:rsid w:val="005938E0"/>
    <w:rsid w:val="00595C92"/>
    <w:rsid w:val="00596B60"/>
    <w:rsid w:val="005A1568"/>
    <w:rsid w:val="005A1AAD"/>
    <w:rsid w:val="005A21B8"/>
    <w:rsid w:val="005A22AE"/>
    <w:rsid w:val="005A49C9"/>
    <w:rsid w:val="005B0A2F"/>
    <w:rsid w:val="005B0D86"/>
    <w:rsid w:val="005B1FF3"/>
    <w:rsid w:val="005B2F34"/>
    <w:rsid w:val="005B36B5"/>
    <w:rsid w:val="005B37CA"/>
    <w:rsid w:val="005B3E99"/>
    <w:rsid w:val="005B587D"/>
    <w:rsid w:val="005B5C17"/>
    <w:rsid w:val="005B5CAB"/>
    <w:rsid w:val="005B7ACF"/>
    <w:rsid w:val="005C1711"/>
    <w:rsid w:val="005C19CF"/>
    <w:rsid w:val="005C22FB"/>
    <w:rsid w:val="005C25F1"/>
    <w:rsid w:val="005C2CCD"/>
    <w:rsid w:val="005C2D55"/>
    <w:rsid w:val="005C3BB9"/>
    <w:rsid w:val="005C4A30"/>
    <w:rsid w:val="005C738C"/>
    <w:rsid w:val="005C7F48"/>
    <w:rsid w:val="005C7F5D"/>
    <w:rsid w:val="005D0485"/>
    <w:rsid w:val="005D10D1"/>
    <w:rsid w:val="005D2445"/>
    <w:rsid w:val="005D2C53"/>
    <w:rsid w:val="005D31FC"/>
    <w:rsid w:val="005D3B46"/>
    <w:rsid w:val="005D48BA"/>
    <w:rsid w:val="005E00F4"/>
    <w:rsid w:val="005E1A41"/>
    <w:rsid w:val="005E2176"/>
    <w:rsid w:val="005E2C9B"/>
    <w:rsid w:val="005E3196"/>
    <w:rsid w:val="005E5662"/>
    <w:rsid w:val="005E64DD"/>
    <w:rsid w:val="005E76A8"/>
    <w:rsid w:val="005E7A19"/>
    <w:rsid w:val="005F2E55"/>
    <w:rsid w:val="005F394E"/>
    <w:rsid w:val="005F5218"/>
    <w:rsid w:val="005F533F"/>
    <w:rsid w:val="005F55AC"/>
    <w:rsid w:val="005F6519"/>
    <w:rsid w:val="005F7123"/>
    <w:rsid w:val="005F7B63"/>
    <w:rsid w:val="00600940"/>
    <w:rsid w:val="00600E1E"/>
    <w:rsid w:val="00601358"/>
    <w:rsid w:val="00601E5C"/>
    <w:rsid w:val="00603376"/>
    <w:rsid w:val="006039FC"/>
    <w:rsid w:val="0060458B"/>
    <w:rsid w:val="00604D50"/>
    <w:rsid w:val="0060591E"/>
    <w:rsid w:val="006064CA"/>
    <w:rsid w:val="00613328"/>
    <w:rsid w:val="0061366B"/>
    <w:rsid w:val="006149CB"/>
    <w:rsid w:val="00614B50"/>
    <w:rsid w:val="00615892"/>
    <w:rsid w:val="006161EC"/>
    <w:rsid w:val="00616C64"/>
    <w:rsid w:val="00616EC7"/>
    <w:rsid w:val="00617333"/>
    <w:rsid w:val="00620B01"/>
    <w:rsid w:val="00620C85"/>
    <w:rsid w:val="00621027"/>
    <w:rsid w:val="006218F2"/>
    <w:rsid w:val="00624DB7"/>
    <w:rsid w:val="00625DD3"/>
    <w:rsid w:val="00627432"/>
    <w:rsid w:val="00630137"/>
    <w:rsid w:val="006306A9"/>
    <w:rsid w:val="006323EB"/>
    <w:rsid w:val="00632D80"/>
    <w:rsid w:val="0063315B"/>
    <w:rsid w:val="00634BB3"/>
    <w:rsid w:val="00635DE7"/>
    <w:rsid w:val="006367B9"/>
    <w:rsid w:val="00636CD2"/>
    <w:rsid w:val="0063735B"/>
    <w:rsid w:val="00637FA3"/>
    <w:rsid w:val="00641FEF"/>
    <w:rsid w:val="00644422"/>
    <w:rsid w:val="00644C27"/>
    <w:rsid w:val="006452B5"/>
    <w:rsid w:val="006455C4"/>
    <w:rsid w:val="0064572A"/>
    <w:rsid w:val="00646944"/>
    <w:rsid w:val="006478E2"/>
    <w:rsid w:val="00647E09"/>
    <w:rsid w:val="00651014"/>
    <w:rsid w:val="006511AA"/>
    <w:rsid w:val="00651560"/>
    <w:rsid w:val="006525A9"/>
    <w:rsid w:val="00652888"/>
    <w:rsid w:val="006533D0"/>
    <w:rsid w:val="00653407"/>
    <w:rsid w:val="00653653"/>
    <w:rsid w:val="006540D8"/>
    <w:rsid w:val="00655656"/>
    <w:rsid w:val="006558FE"/>
    <w:rsid w:val="006561BC"/>
    <w:rsid w:val="006564C1"/>
    <w:rsid w:val="00657C99"/>
    <w:rsid w:val="00657E07"/>
    <w:rsid w:val="00660677"/>
    <w:rsid w:val="00661B4D"/>
    <w:rsid w:val="00662491"/>
    <w:rsid w:val="006644AC"/>
    <w:rsid w:val="00665126"/>
    <w:rsid w:val="00665B8E"/>
    <w:rsid w:val="006665D6"/>
    <w:rsid w:val="006702B3"/>
    <w:rsid w:val="0067094F"/>
    <w:rsid w:val="00673019"/>
    <w:rsid w:val="0067319B"/>
    <w:rsid w:val="00673642"/>
    <w:rsid w:val="006742AD"/>
    <w:rsid w:val="0067460E"/>
    <w:rsid w:val="00676297"/>
    <w:rsid w:val="006768AF"/>
    <w:rsid w:val="006807D7"/>
    <w:rsid w:val="006808C4"/>
    <w:rsid w:val="00680E29"/>
    <w:rsid w:val="0068124D"/>
    <w:rsid w:val="006841CD"/>
    <w:rsid w:val="00685451"/>
    <w:rsid w:val="006854F0"/>
    <w:rsid w:val="00685790"/>
    <w:rsid w:val="00686B25"/>
    <w:rsid w:val="00686CA3"/>
    <w:rsid w:val="00687247"/>
    <w:rsid w:val="00687285"/>
    <w:rsid w:val="006873D2"/>
    <w:rsid w:val="006902F0"/>
    <w:rsid w:val="00691299"/>
    <w:rsid w:val="00691A2F"/>
    <w:rsid w:val="0069449C"/>
    <w:rsid w:val="00694C30"/>
    <w:rsid w:val="006957E7"/>
    <w:rsid w:val="00695E18"/>
    <w:rsid w:val="00696FB6"/>
    <w:rsid w:val="00697EDA"/>
    <w:rsid w:val="00697F14"/>
    <w:rsid w:val="006A0139"/>
    <w:rsid w:val="006A0B50"/>
    <w:rsid w:val="006A1B60"/>
    <w:rsid w:val="006A2395"/>
    <w:rsid w:val="006A4B50"/>
    <w:rsid w:val="006A51E8"/>
    <w:rsid w:val="006A52C7"/>
    <w:rsid w:val="006A5425"/>
    <w:rsid w:val="006A7217"/>
    <w:rsid w:val="006A7A48"/>
    <w:rsid w:val="006B04EF"/>
    <w:rsid w:val="006B07BC"/>
    <w:rsid w:val="006B1812"/>
    <w:rsid w:val="006B2558"/>
    <w:rsid w:val="006B2EA1"/>
    <w:rsid w:val="006B392F"/>
    <w:rsid w:val="006B4F36"/>
    <w:rsid w:val="006B50FA"/>
    <w:rsid w:val="006B5895"/>
    <w:rsid w:val="006B58CE"/>
    <w:rsid w:val="006B69DB"/>
    <w:rsid w:val="006B7935"/>
    <w:rsid w:val="006C07EF"/>
    <w:rsid w:val="006C1665"/>
    <w:rsid w:val="006C170F"/>
    <w:rsid w:val="006C1718"/>
    <w:rsid w:val="006C2696"/>
    <w:rsid w:val="006C26D1"/>
    <w:rsid w:val="006C288D"/>
    <w:rsid w:val="006C33D3"/>
    <w:rsid w:val="006C523B"/>
    <w:rsid w:val="006C581F"/>
    <w:rsid w:val="006C657F"/>
    <w:rsid w:val="006C7366"/>
    <w:rsid w:val="006D011C"/>
    <w:rsid w:val="006D08A8"/>
    <w:rsid w:val="006D352E"/>
    <w:rsid w:val="006D3BF5"/>
    <w:rsid w:val="006D41C9"/>
    <w:rsid w:val="006D42E7"/>
    <w:rsid w:val="006D52B1"/>
    <w:rsid w:val="006D54BF"/>
    <w:rsid w:val="006D5547"/>
    <w:rsid w:val="006D6724"/>
    <w:rsid w:val="006D69DF"/>
    <w:rsid w:val="006D7F55"/>
    <w:rsid w:val="006E0404"/>
    <w:rsid w:val="006E1097"/>
    <w:rsid w:val="006E2A32"/>
    <w:rsid w:val="006E32DA"/>
    <w:rsid w:val="006E4861"/>
    <w:rsid w:val="006E4FEA"/>
    <w:rsid w:val="006E69E5"/>
    <w:rsid w:val="006E6A79"/>
    <w:rsid w:val="006E6E73"/>
    <w:rsid w:val="006E6EDA"/>
    <w:rsid w:val="006E6FB6"/>
    <w:rsid w:val="006E7793"/>
    <w:rsid w:val="006F1964"/>
    <w:rsid w:val="006F2045"/>
    <w:rsid w:val="006F5566"/>
    <w:rsid w:val="006F5BFA"/>
    <w:rsid w:val="006F7523"/>
    <w:rsid w:val="006F787D"/>
    <w:rsid w:val="006F7CA3"/>
    <w:rsid w:val="007005C4"/>
    <w:rsid w:val="00701F23"/>
    <w:rsid w:val="00702BCE"/>
    <w:rsid w:val="007033BD"/>
    <w:rsid w:val="00703F67"/>
    <w:rsid w:val="007056C4"/>
    <w:rsid w:val="0070770F"/>
    <w:rsid w:val="00710422"/>
    <w:rsid w:val="0071057C"/>
    <w:rsid w:val="007110D9"/>
    <w:rsid w:val="007127A3"/>
    <w:rsid w:val="00712ACA"/>
    <w:rsid w:val="00712B28"/>
    <w:rsid w:val="0071470C"/>
    <w:rsid w:val="007155FF"/>
    <w:rsid w:val="00715764"/>
    <w:rsid w:val="007162B7"/>
    <w:rsid w:val="0071731E"/>
    <w:rsid w:val="00717566"/>
    <w:rsid w:val="00720342"/>
    <w:rsid w:val="00720909"/>
    <w:rsid w:val="007216C5"/>
    <w:rsid w:val="0072240B"/>
    <w:rsid w:val="00723206"/>
    <w:rsid w:val="00723BB7"/>
    <w:rsid w:val="00724241"/>
    <w:rsid w:val="00724ECE"/>
    <w:rsid w:val="0072562A"/>
    <w:rsid w:val="00725641"/>
    <w:rsid w:val="007260BB"/>
    <w:rsid w:val="00731531"/>
    <w:rsid w:val="0073250E"/>
    <w:rsid w:val="00733063"/>
    <w:rsid w:val="007332F9"/>
    <w:rsid w:val="00733C9A"/>
    <w:rsid w:val="007343B1"/>
    <w:rsid w:val="00734CB8"/>
    <w:rsid w:val="007366AB"/>
    <w:rsid w:val="007367B8"/>
    <w:rsid w:val="0073755D"/>
    <w:rsid w:val="007401CB"/>
    <w:rsid w:val="007418A3"/>
    <w:rsid w:val="00745A6C"/>
    <w:rsid w:val="0074761E"/>
    <w:rsid w:val="00750ED7"/>
    <w:rsid w:val="007516B8"/>
    <w:rsid w:val="007524B3"/>
    <w:rsid w:val="007538E7"/>
    <w:rsid w:val="00754629"/>
    <w:rsid w:val="00754820"/>
    <w:rsid w:val="00754837"/>
    <w:rsid w:val="00756536"/>
    <w:rsid w:val="0075679E"/>
    <w:rsid w:val="00756968"/>
    <w:rsid w:val="00756AFC"/>
    <w:rsid w:val="0076051B"/>
    <w:rsid w:val="00760685"/>
    <w:rsid w:val="007625F9"/>
    <w:rsid w:val="00765A2E"/>
    <w:rsid w:val="007706F1"/>
    <w:rsid w:val="007726E1"/>
    <w:rsid w:val="007726F9"/>
    <w:rsid w:val="00772A5E"/>
    <w:rsid w:val="00772C64"/>
    <w:rsid w:val="007741AE"/>
    <w:rsid w:val="00774720"/>
    <w:rsid w:val="007767C8"/>
    <w:rsid w:val="00776E1F"/>
    <w:rsid w:val="0077796B"/>
    <w:rsid w:val="0078078C"/>
    <w:rsid w:val="007810B7"/>
    <w:rsid w:val="00782AB9"/>
    <w:rsid w:val="0078352E"/>
    <w:rsid w:val="00784154"/>
    <w:rsid w:val="00784CDC"/>
    <w:rsid w:val="00784D06"/>
    <w:rsid w:val="00785A37"/>
    <w:rsid w:val="00786BEB"/>
    <w:rsid w:val="00787408"/>
    <w:rsid w:val="0078783B"/>
    <w:rsid w:val="007903C8"/>
    <w:rsid w:val="00790D62"/>
    <w:rsid w:val="00790E10"/>
    <w:rsid w:val="00790E53"/>
    <w:rsid w:val="00793F6C"/>
    <w:rsid w:val="007948A8"/>
    <w:rsid w:val="00796C01"/>
    <w:rsid w:val="0079786C"/>
    <w:rsid w:val="007A01C6"/>
    <w:rsid w:val="007A0989"/>
    <w:rsid w:val="007A0C6E"/>
    <w:rsid w:val="007A0C70"/>
    <w:rsid w:val="007A22CF"/>
    <w:rsid w:val="007A32FD"/>
    <w:rsid w:val="007A3696"/>
    <w:rsid w:val="007A3DC3"/>
    <w:rsid w:val="007A3E94"/>
    <w:rsid w:val="007A4339"/>
    <w:rsid w:val="007A4879"/>
    <w:rsid w:val="007A4B5F"/>
    <w:rsid w:val="007A54D1"/>
    <w:rsid w:val="007A692A"/>
    <w:rsid w:val="007A7F60"/>
    <w:rsid w:val="007B0B40"/>
    <w:rsid w:val="007B11CF"/>
    <w:rsid w:val="007B2311"/>
    <w:rsid w:val="007B41B8"/>
    <w:rsid w:val="007B41F3"/>
    <w:rsid w:val="007B6F50"/>
    <w:rsid w:val="007B7F41"/>
    <w:rsid w:val="007C0C21"/>
    <w:rsid w:val="007C1854"/>
    <w:rsid w:val="007C251A"/>
    <w:rsid w:val="007C287D"/>
    <w:rsid w:val="007C36EF"/>
    <w:rsid w:val="007C3B50"/>
    <w:rsid w:val="007C6BE0"/>
    <w:rsid w:val="007C6F56"/>
    <w:rsid w:val="007C6FEF"/>
    <w:rsid w:val="007C7BCE"/>
    <w:rsid w:val="007D2642"/>
    <w:rsid w:val="007D2963"/>
    <w:rsid w:val="007D2B9F"/>
    <w:rsid w:val="007D2BE2"/>
    <w:rsid w:val="007D3812"/>
    <w:rsid w:val="007D3F64"/>
    <w:rsid w:val="007D531A"/>
    <w:rsid w:val="007D5EFA"/>
    <w:rsid w:val="007D6CAD"/>
    <w:rsid w:val="007E01E6"/>
    <w:rsid w:val="007E1450"/>
    <w:rsid w:val="007E15BB"/>
    <w:rsid w:val="007E1965"/>
    <w:rsid w:val="007E3320"/>
    <w:rsid w:val="007E4E69"/>
    <w:rsid w:val="007E4FAB"/>
    <w:rsid w:val="007E5334"/>
    <w:rsid w:val="007E574E"/>
    <w:rsid w:val="007E5D1E"/>
    <w:rsid w:val="007E72BE"/>
    <w:rsid w:val="007E78D2"/>
    <w:rsid w:val="007F0FC2"/>
    <w:rsid w:val="007F2E1A"/>
    <w:rsid w:val="007F518B"/>
    <w:rsid w:val="007F5A4E"/>
    <w:rsid w:val="007F69AE"/>
    <w:rsid w:val="007F6D6C"/>
    <w:rsid w:val="007F7DAF"/>
    <w:rsid w:val="00801445"/>
    <w:rsid w:val="00803267"/>
    <w:rsid w:val="00803780"/>
    <w:rsid w:val="00803BC3"/>
    <w:rsid w:val="00803D01"/>
    <w:rsid w:val="008046E4"/>
    <w:rsid w:val="00806445"/>
    <w:rsid w:val="008067C6"/>
    <w:rsid w:val="00806D02"/>
    <w:rsid w:val="00811331"/>
    <w:rsid w:val="00811E32"/>
    <w:rsid w:val="008126E5"/>
    <w:rsid w:val="008142C5"/>
    <w:rsid w:val="008146F0"/>
    <w:rsid w:val="00814C70"/>
    <w:rsid w:val="00814E02"/>
    <w:rsid w:val="008157AA"/>
    <w:rsid w:val="008157AE"/>
    <w:rsid w:val="00816B7B"/>
    <w:rsid w:val="008205B4"/>
    <w:rsid w:val="00822F75"/>
    <w:rsid w:val="0082445F"/>
    <w:rsid w:val="008265B2"/>
    <w:rsid w:val="00827157"/>
    <w:rsid w:val="00827B81"/>
    <w:rsid w:val="00831322"/>
    <w:rsid w:val="00831C06"/>
    <w:rsid w:val="00833386"/>
    <w:rsid w:val="0083471B"/>
    <w:rsid w:val="00835643"/>
    <w:rsid w:val="00835832"/>
    <w:rsid w:val="008403A6"/>
    <w:rsid w:val="00840EFC"/>
    <w:rsid w:val="00841AF2"/>
    <w:rsid w:val="00842AA7"/>
    <w:rsid w:val="0084371A"/>
    <w:rsid w:val="00843B0F"/>
    <w:rsid w:val="008449BB"/>
    <w:rsid w:val="0084553F"/>
    <w:rsid w:val="00845B14"/>
    <w:rsid w:val="00845B49"/>
    <w:rsid w:val="00845D07"/>
    <w:rsid w:val="00847950"/>
    <w:rsid w:val="00851949"/>
    <w:rsid w:val="0085498A"/>
    <w:rsid w:val="0085503C"/>
    <w:rsid w:val="008551C2"/>
    <w:rsid w:val="00856EBF"/>
    <w:rsid w:val="00857AA1"/>
    <w:rsid w:val="0086038B"/>
    <w:rsid w:val="00860A48"/>
    <w:rsid w:val="00860CAE"/>
    <w:rsid w:val="00862C1D"/>
    <w:rsid w:val="008640BC"/>
    <w:rsid w:val="008651EC"/>
    <w:rsid w:val="00865FFB"/>
    <w:rsid w:val="008662A4"/>
    <w:rsid w:val="00866D25"/>
    <w:rsid w:val="00867486"/>
    <w:rsid w:val="0086784B"/>
    <w:rsid w:val="00870D99"/>
    <w:rsid w:val="00870F44"/>
    <w:rsid w:val="008710D0"/>
    <w:rsid w:val="00871873"/>
    <w:rsid w:val="008727CC"/>
    <w:rsid w:val="00872DF0"/>
    <w:rsid w:val="008778E0"/>
    <w:rsid w:val="008803A0"/>
    <w:rsid w:val="008854B0"/>
    <w:rsid w:val="00886296"/>
    <w:rsid w:val="00886AC1"/>
    <w:rsid w:val="00887187"/>
    <w:rsid w:val="00892AC7"/>
    <w:rsid w:val="0089400E"/>
    <w:rsid w:val="0089413B"/>
    <w:rsid w:val="00894A2A"/>
    <w:rsid w:val="00894A7C"/>
    <w:rsid w:val="00894F9C"/>
    <w:rsid w:val="00895A95"/>
    <w:rsid w:val="00895CF7"/>
    <w:rsid w:val="008962A9"/>
    <w:rsid w:val="008965EB"/>
    <w:rsid w:val="00896E8B"/>
    <w:rsid w:val="00896EF4"/>
    <w:rsid w:val="00897B50"/>
    <w:rsid w:val="008A0018"/>
    <w:rsid w:val="008A013A"/>
    <w:rsid w:val="008A13F6"/>
    <w:rsid w:val="008A16D7"/>
    <w:rsid w:val="008A2596"/>
    <w:rsid w:val="008A51DC"/>
    <w:rsid w:val="008A5C2A"/>
    <w:rsid w:val="008A65DA"/>
    <w:rsid w:val="008A6CD3"/>
    <w:rsid w:val="008B0D24"/>
    <w:rsid w:val="008B0F8E"/>
    <w:rsid w:val="008B19FE"/>
    <w:rsid w:val="008B24B0"/>
    <w:rsid w:val="008B3127"/>
    <w:rsid w:val="008B39AE"/>
    <w:rsid w:val="008B432A"/>
    <w:rsid w:val="008B49BB"/>
    <w:rsid w:val="008B4ED7"/>
    <w:rsid w:val="008B5917"/>
    <w:rsid w:val="008B5DC2"/>
    <w:rsid w:val="008B5F55"/>
    <w:rsid w:val="008B7C32"/>
    <w:rsid w:val="008B7CAD"/>
    <w:rsid w:val="008C03C4"/>
    <w:rsid w:val="008C040F"/>
    <w:rsid w:val="008C0CC2"/>
    <w:rsid w:val="008C24C1"/>
    <w:rsid w:val="008C2FC2"/>
    <w:rsid w:val="008C34DF"/>
    <w:rsid w:val="008C3786"/>
    <w:rsid w:val="008C511D"/>
    <w:rsid w:val="008C647A"/>
    <w:rsid w:val="008C7191"/>
    <w:rsid w:val="008C7287"/>
    <w:rsid w:val="008C7C64"/>
    <w:rsid w:val="008D0012"/>
    <w:rsid w:val="008D03A1"/>
    <w:rsid w:val="008D0961"/>
    <w:rsid w:val="008D2714"/>
    <w:rsid w:val="008D4202"/>
    <w:rsid w:val="008D68BC"/>
    <w:rsid w:val="008D6CAB"/>
    <w:rsid w:val="008E0F78"/>
    <w:rsid w:val="008E155C"/>
    <w:rsid w:val="008E4C11"/>
    <w:rsid w:val="008E55A8"/>
    <w:rsid w:val="008E6820"/>
    <w:rsid w:val="008E70D4"/>
    <w:rsid w:val="008E7495"/>
    <w:rsid w:val="008E7598"/>
    <w:rsid w:val="008F153A"/>
    <w:rsid w:val="008F376C"/>
    <w:rsid w:val="008F417D"/>
    <w:rsid w:val="008F44E0"/>
    <w:rsid w:val="008F47A7"/>
    <w:rsid w:val="008F5887"/>
    <w:rsid w:val="008F7835"/>
    <w:rsid w:val="00900D48"/>
    <w:rsid w:val="00902344"/>
    <w:rsid w:val="009026A6"/>
    <w:rsid w:val="00902C71"/>
    <w:rsid w:val="00902CA4"/>
    <w:rsid w:val="00902F4C"/>
    <w:rsid w:val="00903B4C"/>
    <w:rsid w:val="00903BB7"/>
    <w:rsid w:val="009064B0"/>
    <w:rsid w:val="00906774"/>
    <w:rsid w:val="00907DE7"/>
    <w:rsid w:val="00910533"/>
    <w:rsid w:val="009106F9"/>
    <w:rsid w:val="00910ECF"/>
    <w:rsid w:val="009120E4"/>
    <w:rsid w:val="00914A81"/>
    <w:rsid w:val="00914D85"/>
    <w:rsid w:val="009150E3"/>
    <w:rsid w:val="00916E42"/>
    <w:rsid w:val="00916F26"/>
    <w:rsid w:val="00916F78"/>
    <w:rsid w:val="00920717"/>
    <w:rsid w:val="00920DEF"/>
    <w:rsid w:val="00921252"/>
    <w:rsid w:val="00921D5D"/>
    <w:rsid w:val="00925498"/>
    <w:rsid w:val="00925699"/>
    <w:rsid w:val="009257F9"/>
    <w:rsid w:val="00925A51"/>
    <w:rsid w:val="00930506"/>
    <w:rsid w:val="0093073D"/>
    <w:rsid w:val="00931298"/>
    <w:rsid w:val="00932B38"/>
    <w:rsid w:val="00934930"/>
    <w:rsid w:val="00937114"/>
    <w:rsid w:val="0093794A"/>
    <w:rsid w:val="009401FB"/>
    <w:rsid w:val="00940406"/>
    <w:rsid w:val="00941713"/>
    <w:rsid w:val="00941E50"/>
    <w:rsid w:val="0094252A"/>
    <w:rsid w:val="00942B38"/>
    <w:rsid w:val="00943DFB"/>
    <w:rsid w:val="00944129"/>
    <w:rsid w:val="009445FA"/>
    <w:rsid w:val="009448B1"/>
    <w:rsid w:val="00944C48"/>
    <w:rsid w:val="00945126"/>
    <w:rsid w:val="00945236"/>
    <w:rsid w:val="00945FBE"/>
    <w:rsid w:val="00946145"/>
    <w:rsid w:val="00946AF4"/>
    <w:rsid w:val="00947E89"/>
    <w:rsid w:val="00952005"/>
    <w:rsid w:val="00952B01"/>
    <w:rsid w:val="009536A8"/>
    <w:rsid w:val="00954CF0"/>
    <w:rsid w:val="0095556A"/>
    <w:rsid w:val="00956279"/>
    <w:rsid w:val="00956406"/>
    <w:rsid w:val="00956788"/>
    <w:rsid w:val="00960037"/>
    <w:rsid w:val="00960659"/>
    <w:rsid w:val="009606D4"/>
    <w:rsid w:val="0096213E"/>
    <w:rsid w:val="0096288C"/>
    <w:rsid w:val="00963DEA"/>
    <w:rsid w:val="009649B5"/>
    <w:rsid w:val="009667E8"/>
    <w:rsid w:val="00966BB8"/>
    <w:rsid w:val="00966C99"/>
    <w:rsid w:val="009672F3"/>
    <w:rsid w:val="00967698"/>
    <w:rsid w:val="00971BDB"/>
    <w:rsid w:val="00973655"/>
    <w:rsid w:val="00974912"/>
    <w:rsid w:val="00975EA7"/>
    <w:rsid w:val="009766CB"/>
    <w:rsid w:val="00980737"/>
    <w:rsid w:val="00982775"/>
    <w:rsid w:val="0098324B"/>
    <w:rsid w:val="009838F4"/>
    <w:rsid w:val="009844D8"/>
    <w:rsid w:val="0098507C"/>
    <w:rsid w:val="00985C52"/>
    <w:rsid w:val="009865AA"/>
    <w:rsid w:val="00987322"/>
    <w:rsid w:val="0099053E"/>
    <w:rsid w:val="0099069E"/>
    <w:rsid w:val="00990713"/>
    <w:rsid w:val="009912CC"/>
    <w:rsid w:val="0099265D"/>
    <w:rsid w:val="00993205"/>
    <w:rsid w:val="00993EA5"/>
    <w:rsid w:val="00994087"/>
    <w:rsid w:val="009944F3"/>
    <w:rsid w:val="00994745"/>
    <w:rsid w:val="0099494B"/>
    <w:rsid w:val="00995356"/>
    <w:rsid w:val="0099555D"/>
    <w:rsid w:val="009976C7"/>
    <w:rsid w:val="009A10D2"/>
    <w:rsid w:val="009A142B"/>
    <w:rsid w:val="009A23EB"/>
    <w:rsid w:val="009A2D9A"/>
    <w:rsid w:val="009A3008"/>
    <w:rsid w:val="009A37D3"/>
    <w:rsid w:val="009A3967"/>
    <w:rsid w:val="009A5037"/>
    <w:rsid w:val="009A5E91"/>
    <w:rsid w:val="009A6599"/>
    <w:rsid w:val="009A69E8"/>
    <w:rsid w:val="009A6AA5"/>
    <w:rsid w:val="009A7660"/>
    <w:rsid w:val="009A7893"/>
    <w:rsid w:val="009B0534"/>
    <w:rsid w:val="009B0C4A"/>
    <w:rsid w:val="009B0D30"/>
    <w:rsid w:val="009B1D99"/>
    <w:rsid w:val="009B2D08"/>
    <w:rsid w:val="009B3D75"/>
    <w:rsid w:val="009B406B"/>
    <w:rsid w:val="009B4DC3"/>
    <w:rsid w:val="009B56F8"/>
    <w:rsid w:val="009B775E"/>
    <w:rsid w:val="009B776A"/>
    <w:rsid w:val="009C04FA"/>
    <w:rsid w:val="009C0C6E"/>
    <w:rsid w:val="009C1BC9"/>
    <w:rsid w:val="009C3AD0"/>
    <w:rsid w:val="009C3DB1"/>
    <w:rsid w:val="009C401F"/>
    <w:rsid w:val="009C4037"/>
    <w:rsid w:val="009C6BE8"/>
    <w:rsid w:val="009D06D1"/>
    <w:rsid w:val="009D0E4B"/>
    <w:rsid w:val="009D1688"/>
    <w:rsid w:val="009D1FA3"/>
    <w:rsid w:val="009D2295"/>
    <w:rsid w:val="009D2D0D"/>
    <w:rsid w:val="009D33B9"/>
    <w:rsid w:val="009D3B3B"/>
    <w:rsid w:val="009D5775"/>
    <w:rsid w:val="009D64D7"/>
    <w:rsid w:val="009D673A"/>
    <w:rsid w:val="009D6753"/>
    <w:rsid w:val="009D738D"/>
    <w:rsid w:val="009D7420"/>
    <w:rsid w:val="009E210A"/>
    <w:rsid w:val="009E446B"/>
    <w:rsid w:val="009E446D"/>
    <w:rsid w:val="009E51FA"/>
    <w:rsid w:val="009E567E"/>
    <w:rsid w:val="009E6E98"/>
    <w:rsid w:val="009F12B3"/>
    <w:rsid w:val="009F1B66"/>
    <w:rsid w:val="009F3748"/>
    <w:rsid w:val="009F4891"/>
    <w:rsid w:val="00A00586"/>
    <w:rsid w:val="00A01439"/>
    <w:rsid w:val="00A018F4"/>
    <w:rsid w:val="00A021F7"/>
    <w:rsid w:val="00A048C2"/>
    <w:rsid w:val="00A04ACB"/>
    <w:rsid w:val="00A05685"/>
    <w:rsid w:val="00A07E1E"/>
    <w:rsid w:val="00A103A1"/>
    <w:rsid w:val="00A11A22"/>
    <w:rsid w:val="00A1330E"/>
    <w:rsid w:val="00A14666"/>
    <w:rsid w:val="00A14836"/>
    <w:rsid w:val="00A16072"/>
    <w:rsid w:val="00A20CD5"/>
    <w:rsid w:val="00A23606"/>
    <w:rsid w:val="00A23A21"/>
    <w:rsid w:val="00A23E4C"/>
    <w:rsid w:val="00A24FC7"/>
    <w:rsid w:val="00A25125"/>
    <w:rsid w:val="00A25219"/>
    <w:rsid w:val="00A25813"/>
    <w:rsid w:val="00A25F2A"/>
    <w:rsid w:val="00A27C9F"/>
    <w:rsid w:val="00A27E35"/>
    <w:rsid w:val="00A301DF"/>
    <w:rsid w:val="00A315A4"/>
    <w:rsid w:val="00A32138"/>
    <w:rsid w:val="00A33C5F"/>
    <w:rsid w:val="00A34595"/>
    <w:rsid w:val="00A350D7"/>
    <w:rsid w:val="00A352FB"/>
    <w:rsid w:val="00A365A2"/>
    <w:rsid w:val="00A3761B"/>
    <w:rsid w:val="00A37B63"/>
    <w:rsid w:val="00A40360"/>
    <w:rsid w:val="00A404D6"/>
    <w:rsid w:val="00A40840"/>
    <w:rsid w:val="00A40DA1"/>
    <w:rsid w:val="00A4224B"/>
    <w:rsid w:val="00A427EA"/>
    <w:rsid w:val="00A438C8"/>
    <w:rsid w:val="00A44EC3"/>
    <w:rsid w:val="00A45251"/>
    <w:rsid w:val="00A460E6"/>
    <w:rsid w:val="00A46E01"/>
    <w:rsid w:val="00A500BD"/>
    <w:rsid w:val="00A500C7"/>
    <w:rsid w:val="00A506FB"/>
    <w:rsid w:val="00A50CA0"/>
    <w:rsid w:val="00A513F5"/>
    <w:rsid w:val="00A5356B"/>
    <w:rsid w:val="00A5507C"/>
    <w:rsid w:val="00A5572D"/>
    <w:rsid w:val="00A55890"/>
    <w:rsid w:val="00A573AF"/>
    <w:rsid w:val="00A57C4E"/>
    <w:rsid w:val="00A6197C"/>
    <w:rsid w:val="00A62841"/>
    <w:rsid w:val="00A63FCF"/>
    <w:rsid w:val="00A64FC8"/>
    <w:rsid w:val="00A65236"/>
    <w:rsid w:val="00A659B5"/>
    <w:rsid w:val="00A669B5"/>
    <w:rsid w:val="00A67A04"/>
    <w:rsid w:val="00A67F6F"/>
    <w:rsid w:val="00A7252D"/>
    <w:rsid w:val="00A72CA8"/>
    <w:rsid w:val="00A73C4F"/>
    <w:rsid w:val="00A74A97"/>
    <w:rsid w:val="00A75B4D"/>
    <w:rsid w:val="00A75E93"/>
    <w:rsid w:val="00A766D0"/>
    <w:rsid w:val="00A76A01"/>
    <w:rsid w:val="00A77047"/>
    <w:rsid w:val="00A77376"/>
    <w:rsid w:val="00A77CC9"/>
    <w:rsid w:val="00A82D10"/>
    <w:rsid w:val="00A83A8D"/>
    <w:rsid w:val="00A848B1"/>
    <w:rsid w:val="00A84FC5"/>
    <w:rsid w:val="00A87D19"/>
    <w:rsid w:val="00A902AE"/>
    <w:rsid w:val="00A9257D"/>
    <w:rsid w:val="00A936B6"/>
    <w:rsid w:val="00A94835"/>
    <w:rsid w:val="00A94C10"/>
    <w:rsid w:val="00A95039"/>
    <w:rsid w:val="00A95E5B"/>
    <w:rsid w:val="00A96E8A"/>
    <w:rsid w:val="00A97236"/>
    <w:rsid w:val="00A97508"/>
    <w:rsid w:val="00A97F67"/>
    <w:rsid w:val="00AA0573"/>
    <w:rsid w:val="00AA0675"/>
    <w:rsid w:val="00AA1138"/>
    <w:rsid w:val="00AA1B46"/>
    <w:rsid w:val="00AA25ED"/>
    <w:rsid w:val="00AA29F8"/>
    <w:rsid w:val="00AA2CD7"/>
    <w:rsid w:val="00AA38D9"/>
    <w:rsid w:val="00AA3AE8"/>
    <w:rsid w:val="00AA3BEE"/>
    <w:rsid w:val="00AA424A"/>
    <w:rsid w:val="00AA5274"/>
    <w:rsid w:val="00AA527D"/>
    <w:rsid w:val="00AA60C2"/>
    <w:rsid w:val="00AA7C4A"/>
    <w:rsid w:val="00AB0D31"/>
    <w:rsid w:val="00AB1760"/>
    <w:rsid w:val="00AB1C39"/>
    <w:rsid w:val="00AB1C65"/>
    <w:rsid w:val="00AB2029"/>
    <w:rsid w:val="00AB2DA2"/>
    <w:rsid w:val="00AB3978"/>
    <w:rsid w:val="00AB3B16"/>
    <w:rsid w:val="00AB476C"/>
    <w:rsid w:val="00AB5C46"/>
    <w:rsid w:val="00AB5EF2"/>
    <w:rsid w:val="00AB5F03"/>
    <w:rsid w:val="00AB72C4"/>
    <w:rsid w:val="00AB7A96"/>
    <w:rsid w:val="00AB7C6C"/>
    <w:rsid w:val="00AC054A"/>
    <w:rsid w:val="00AC0B2D"/>
    <w:rsid w:val="00AC158A"/>
    <w:rsid w:val="00AC1A70"/>
    <w:rsid w:val="00AC20F7"/>
    <w:rsid w:val="00AC3935"/>
    <w:rsid w:val="00AC3FC8"/>
    <w:rsid w:val="00AC6D5E"/>
    <w:rsid w:val="00AC7DA1"/>
    <w:rsid w:val="00AD1FAC"/>
    <w:rsid w:val="00AD2704"/>
    <w:rsid w:val="00AD352E"/>
    <w:rsid w:val="00AD3A5F"/>
    <w:rsid w:val="00AD46FD"/>
    <w:rsid w:val="00AD563E"/>
    <w:rsid w:val="00AD6834"/>
    <w:rsid w:val="00AD7E92"/>
    <w:rsid w:val="00AE00AE"/>
    <w:rsid w:val="00AE04F6"/>
    <w:rsid w:val="00AE0D54"/>
    <w:rsid w:val="00AE0FC0"/>
    <w:rsid w:val="00AE2207"/>
    <w:rsid w:val="00AE2D61"/>
    <w:rsid w:val="00AE39B1"/>
    <w:rsid w:val="00AE3EB4"/>
    <w:rsid w:val="00AE4AF1"/>
    <w:rsid w:val="00AE4D44"/>
    <w:rsid w:val="00AE564E"/>
    <w:rsid w:val="00AE6446"/>
    <w:rsid w:val="00AE6B01"/>
    <w:rsid w:val="00AE6F32"/>
    <w:rsid w:val="00AE72D1"/>
    <w:rsid w:val="00AF0252"/>
    <w:rsid w:val="00AF06B9"/>
    <w:rsid w:val="00AF089C"/>
    <w:rsid w:val="00AF2C8D"/>
    <w:rsid w:val="00AF397C"/>
    <w:rsid w:val="00AF4533"/>
    <w:rsid w:val="00AF47D9"/>
    <w:rsid w:val="00AF4D25"/>
    <w:rsid w:val="00AF681D"/>
    <w:rsid w:val="00B0014A"/>
    <w:rsid w:val="00B008D1"/>
    <w:rsid w:val="00B01076"/>
    <w:rsid w:val="00B01501"/>
    <w:rsid w:val="00B02E24"/>
    <w:rsid w:val="00B0710C"/>
    <w:rsid w:val="00B074D7"/>
    <w:rsid w:val="00B10459"/>
    <w:rsid w:val="00B113BA"/>
    <w:rsid w:val="00B145BC"/>
    <w:rsid w:val="00B167AD"/>
    <w:rsid w:val="00B17A4B"/>
    <w:rsid w:val="00B17C96"/>
    <w:rsid w:val="00B20E56"/>
    <w:rsid w:val="00B218E6"/>
    <w:rsid w:val="00B21B8D"/>
    <w:rsid w:val="00B22312"/>
    <w:rsid w:val="00B228C5"/>
    <w:rsid w:val="00B22DD2"/>
    <w:rsid w:val="00B2329A"/>
    <w:rsid w:val="00B25B7C"/>
    <w:rsid w:val="00B26BFC"/>
    <w:rsid w:val="00B3037E"/>
    <w:rsid w:val="00B323D2"/>
    <w:rsid w:val="00B363EB"/>
    <w:rsid w:val="00B37E8E"/>
    <w:rsid w:val="00B40F5B"/>
    <w:rsid w:val="00B4236C"/>
    <w:rsid w:val="00B43AA6"/>
    <w:rsid w:val="00B43CB0"/>
    <w:rsid w:val="00B43E59"/>
    <w:rsid w:val="00B43FEB"/>
    <w:rsid w:val="00B444F0"/>
    <w:rsid w:val="00B44891"/>
    <w:rsid w:val="00B45832"/>
    <w:rsid w:val="00B46743"/>
    <w:rsid w:val="00B4696A"/>
    <w:rsid w:val="00B50F4C"/>
    <w:rsid w:val="00B52BC7"/>
    <w:rsid w:val="00B52C71"/>
    <w:rsid w:val="00B54EF4"/>
    <w:rsid w:val="00B556F5"/>
    <w:rsid w:val="00B565A8"/>
    <w:rsid w:val="00B57D46"/>
    <w:rsid w:val="00B61667"/>
    <w:rsid w:val="00B62322"/>
    <w:rsid w:val="00B62961"/>
    <w:rsid w:val="00B63925"/>
    <w:rsid w:val="00B641B9"/>
    <w:rsid w:val="00B64E47"/>
    <w:rsid w:val="00B65CD3"/>
    <w:rsid w:val="00B65F4B"/>
    <w:rsid w:val="00B67F02"/>
    <w:rsid w:val="00B70F18"/>
    <w:rsid w:val="00B719C4"/>
    <w:rsid w:val="00B71E05"/>
    <w:rsid w:val="00B722CE"/>
    <w:rsid w:val="00B7293E"/>
    <w:rsid w:val="00B73603"/>
    <w:rsid w:val="00B73F39"/>
    <w:rsid w:val="00B74D60"/>
    <w:rsid w:val="00B750E2"/>
    <w:rsid w:val="00B75575"/>
    <w:rsid w:val="00B80038"/>
    <w:rsid w:val="00B80B1E"/>
    <w:rsid w:val="00B80B5A"/>
    <w:rsid w:val="00B81FB0"/>
    <w:rsid w:val="00B81FEF"/>
    <w:rsid w:val="00B829AD"/>
    <w:rsid w:val="00B8410A"/>
    <w:rsid w:val="00B84C81"/>
    <w:rsid w:val="00B873D7"/>
    <w:rsid w:val="00B8791E"/>
    <w:rsid w:val="00B908BA"/>
    <w:rsid w:val="00B91415"/>
    <w:rsid w:val="00B9192A"/>
    <w:rsid w:val="00B91DFD"/>
    <w:rsid w:val="00B92936"/>
    <w:rsid w:val="00B92ED1"/>
    <w:rsid w:val="00B92F72"/>
    <w:rsid w:val="00B93647"/>
    <w:rsid w:val="00B93BCE"/>
    <w:rsid w:val="00B94E11"/>
    <w:rsid w:val="00BA0CC8"/>
    <w:rsid w:val="00BA15B2"/>
    <w:rsid w:val="00BA1973"/>
    <w:rsid w:val="00BA19D0"/>
    <w:rsid w:val="00BA1B9A"/>
    <w:rsid w:val="00BA1CD8"/>
    <w:rsid w:val="00BA3796"/>
    <w:rsid w:val="00BA3998"/>
    <w:rsid w:val="00BA4551"/>
    <w:rsid w:val="00BA4E71"/>
    <w:rsid w:val="00BA56B7"/>
    <w:rsid w:val="00BA5D41"/>
    <w:rsid w:val="00BB3F3D"/>
    <w:rsid w:val="00BB4896"/>
    <w:rsid w:val="00BB4B2C"/>
    <w:rsid w:val="00BB5A16"/>
    <w:rsid w:val="00BB5AC6"/>
    <w:rsid w:val="00BB5DFE"/>
    <w:rsid w:val="00BB675D"/>
    <w:rsid w:val="00BB6979"/>
    <w:rsid w:val="00BB7F6A"/>
    <w:rsid w:val="00BB7FA8"/>
    <w:rsid w:val="00BC0FFD"/>
    <w:rsid w:val="00BC207F"/>
    <w:rsid w:val="00BC3B1B"/>
    <w:rsid w:val="00BC56F7"/>
    <w:rsid w:val="00BC78AF"/>
    <w:rsid w:val="00BD0769"/>
    <w:rsid w:val="00BD11CB"/>
    <w:rsid w:val="00BD1808"/>
    <w:rsid w:val="00BD192F"/>
    <w:rsid w:val="00BD1F67"/>
    <w:rsid w:val="00BD353D"/>
    <w:rsid w:val="00BD4E33"/>
    <w:rsid w:val="00BD5873"/>
    <w:rsid w:val="00BD6389"/>
    <w:rsid w:val="00BD66E8"/>
    <w:rsid w:val="00BE0B90"/>
    <w:rsid w:val="00BE1429"/>
    <w:rsid w:val="00BE216B"/>
    <w:rsid w:val="00BE27A7"/>
    <w:rsid w:val="00BE2BAA"/>
    <w:rsid w:val="00BE4482"/>
    <w:rsid w:val="00BE692A"/>
    <w:rsid w:val="00BE7279"/>
    <w:rsid w:val="00BE7898"/>
    <w:rsid w:val="00BE7C38"/>
    <w:rsid w:val="00BF1A92"/>
    <w:rsid w:val="00BF1CB9"/>
    <w:rsid w:val="00BF20C3"/>
    <w:rsid w:val="00BF2320"/>
    <w:rsid w:val="00BF5C04"/>
    <w:rsid w:val="00BF5EE9"/>
    <w:rsid w:val="00BF607B"/>
    <w:rsid w:val="00BF68C4"/>
    <w:rsid w:val="00C0134D"/>
    <w:rsid w:val="00C014E8"/>
    <w:rsid w:val="00C01CE6"/>
    <w:rsid w:val="00C034E3"/>
    <w:rsid w:val="00C03720"/>
    <w:rsid w:val="00C06330"/>
    <w:rsid w:val="00C06611"/>
    <w:rsid w:val="00C06C8D"/>
    <w:rsid w:val="00C06D66"/>
    <w:rsid w:val="00C12609"/>
    <w:rsid w:val="00C132DC"/>
    <w:rsid w:val="00C15327"/>
    <w:rsid w:val="00C166E4"/>
    <w:rsid w:val="00C172D8"/>
    <w:rsid w:val="00C1786D"/>
    <w:rsid w:val="00C21406"/>
    <w:rsid w:val="00C22441"/>
    <w:rsid w:val="00C2434F"/>
    <w:rsid w:val="00C24743"/>
    <w:rsid w:val="00C254B6"/>
    <w:rsid w:val="00C2586C"/>
    <w:rsid w:val="00C274D2"/>
    <w:rsid w:val="00C30C07"/>
    <w:rsid w:val="00C31575"/>
    <w:rsid w:val="00C3214B"/>
    <w:rsid w:val="00C336EB"/>
    <w:rsid w:val="00C3421A"/>
    <w:rsid w:val="00C34427"/>
    <w:rsid w:val="00C349AD"/>
    <w:rsid w:val="00C34B6F"/>
    <w:rsid w:val="00C35514"/>
    <w:rsid w:val="00C40951"/>
    <w:rsid w:val="00C40C0A"/>
    <w:rsid w:val="00C41B64"/>
    <w:rsid w:val="00C42BBA"/>
    <w:rsid w:val="00C42E4E"/>
    <w:rsid w:val="00C43EFA"/>
    <w:rsid w:val="00C44374"/>
    <w:rsid w:val="00C4455F"/>
    <w:rsid w:val="00C448A2"/>
    <w:rsid w:val="00C44A1C"/>
    <w:rsid w:val="00C44C65"/>
    <w:rsid w:val="00C44E7F"/>
    <w:rsid w:val="00C45F84"/>
    <w:rsid w:val="00C460B9"/>
    <w:rsid w:val="00C50D20"/>
    <w:rsid w:val="00C51FDA"/>
    <w:rsid w:val="00C54669"/>
    <w:rsid w:val="00C55E44"/>
    <w:rsid w:val="00C5743E"/>
    <w:rsid w:val="00C575D7"/>
    <w:rsid w:val="00C61424"/>
    <w:rsid w:val="00C614D7"/>
    <w:rsid w:val="00C6158B"/>
    <w:rsid w:val="00C6174B"/>
    <w:rsid w:val="00C644E0"/>
    <w:rsid w:val="00C64AB1"/>
    <w:rsid w:val="00C6537A"/>
    <w:rsid w:val="00C6713C"/>
    <w:rsid w:val="00C67919"/>
    <w:rsid w:val="00C72581"/>
    <w:rsid w:val="00C75775"/>
    <w:rsid w:val="00C75C74"/>
    <w:rsid w:val="00C7685F"/>
    <w:rsid w:val="00C7765F"/>
    <w:rsid w:val="00C7779E"/>
    <w:rsid w:val="00C80CAD"/>
    <w:rsid w:val="00C82967"/>
    <w:rsid w:val="00C83CF3"/>
    <w:rsid w:val="00C8407D"/>
    <w:rsid w:val="00C84361"/>
    <w:rsid w:val="00C844DD"/>
    <w:rsid w:val="00C8587A"/>
    <w:rsid w:val="00C85C95"/>
    <w:rsid w:val="00C864EF"/>
    <w:rsid w:val="00C870DF"/>
    <w:rsid w:val="00C91555"/>
    <w:rsid w:val="00C9639E"/>
    <w:rsid w:val="00C9679C"/>
    <w:rsid w:val="00C96B81"/>
    <w:rsid w:val="00C96F7D"/>
    <w:rsid w:val="00C97393"/>
    <w:rsid w:val="00C973F0"/>
    <w:rsid w:val="00CA015B"/>
    <w:rsid w:val="00CA10FF"/>
    <w:rsid w:val="00CA1835"/>
    <w:rsid w:val="00CA31E3"/>
    <w:rsid w:val="00CA3EBF"/>
    <w:rsid w:val="00CA5442"/>
    <w:rsid w:val="00CA608B"/>
    <w:rsid w:val="00CA6972"/>
    <w:rsid w:val="00CA7D64"/>
    <w:rsid w:val="00CB200F"/>
    <w:rsid w:val="00CB274E"/>
    <w:rsid w:val="00CB31FC"/>
    <w:rsid w:val="00CB3DB6"/>
    <w:rsid w:val="00CB5026"/>
    <w:rsid w:val="00CB5A83"/>
    <w:rsid w:val="00CB6A2C"/>
    <w:rsid w:val="00CB7A03"/>
    <w:rsid w:val="00CB7DC2"/>
    <w:rsid w:val="00CB7F90"/>
    <w:rsid w:val="00CC132E"/>
    <w:rsid w:val="00CC3544"/>
    <w:rsid w:val="00CC6B66"/>
    <w:rsid w:val="00CD200F"/>
    <w:rsid w:val="00CD20AB"/>
    <w:rsid w:val="00CD3019"/>
    <w:rsid w:val="00CD3EA4"/>
    <w:rsid w:val="00CD6D5E"/>
    <w:rsid w:val="00CD6E12"/>
    <w:rsid w:val="00CD7008"/>
    <w:rsid w:val="00CD7015"/>
    <w:rsid w:val="00CD7113"/>
    <w:rsid w:val="00CE050A"/>
    <w:rsid w:val="00CE1C1A"/>
    <w:rsid w:val="00CE2223"/>
    <w:rsid w:val="00CE2262"/>
    <w:rsid w:val="00CE2C78"/>
    <w:rsid w:val="00CE3877"/>
    <w:rsid w:val="00CE3B33"/>
    <w:rsid w:val="00CE53F2"/>
    <w:rsid w:val="00CE5554"/>
    <w:rsid w:val="00CE567D"/>
    <w:rsid w:val="00CE59F1"/>
    <w:rsid w:val="00CE604F"/>
    <w:rsid w:val="00CE77B2"/>
    <w:rsid w:val="00CF0BCD"/>
    <w:rsid w:val="00CF61ED"/>
    <w:rsid w:val="00CF6450"/>
    <w:rsid w:val="00CF69CA"/>
    <w:rsid w:val="00D02F9B"/>
    <w:rsid w:val="00D03DB1"/>
    <w:rsid w:val="00D03DEF"/>
    <w:rsid w:val="00D04709"/>
    <w:rsid w:val="00D06611"/>
    <w:rsid w:val="00D074BB"/>
    <w:rsid w:val="00D0787C"/>
    <w:rsid w:val="00D07F3F"/>
    <w:rsid w:val="00D12CF7"/>
    <w:rsid w:val="00D13B2A"/>
    <w:rsid w:val="00D13E1E"/>
    <w:rsid w:val="00D14A92"/>
    <w:rsid w:val="00D15F16"/>
    <w:rsid w:val="00D160C8"/>
    <w:rsid w:val="00D16155"/>
    <w:rsid w:val="00D167D9"/>
    <w:rsid w:val="00D20FCF"/>
    <w:rsid w:val="00D239BC"/>
    <w:rsid w:val="00D23B4B"/>
    <w:rsid w:val="00D23ED3"/>
    <w:rsid w:val="00D24478"/>
    <w:rsid w:val="00D244D9"/>
    <w:rsid w:val="00D24969"/>
    <w:rsid w:val="00D24D3D"/>
    <w:rsid w:val="00D254EF"/>
    <w:rsid w:val="00D27082"/>
    <w:rsid w:val="00D27CCB"/>
    <w:rsid w:val="00D318E9"/>
    <w:rsid w:val="00D326A5"/>
    <w:rsid w:val="00D3281D"/>
    <w:rsid w:val="00D332A0"/>
    <w:rsid w:val="00D332E5"/>
    <w:rsid w:val="00D33760"/>
    <w:rsid w:val="00D33C7D"/>
    <w:rsid w:val="00D3499E"/>
    <w:rsid w:val="00D36C19"/>
    <w:rsid w:val="00D3722C"/>
    <w:rsid w:val="00D40872"/>
    <w:rsid w:val="00D418B8"/>
    <w:rsid w:val="00D4230D"/>
    <w:rsid w:val="00D4296A"/>
    <w:rsid w:val="00D434B4"/>
    <w:rsid w:val="00D438E4"/>
    <w:rsid w:val="00D440AA"/>
    <w:rsid w:val="00D4492E"/>
    <w:rsid w:val="00D44A60"/>
    <w:rsid w:val="00D44ABE"/>
    <w:rsid w:val="00D44F48"/>
    <w:rsid w:val="00D46076"/>
    <w:rsid w:val="00D47886"/>
    <w:rsid w:val="00D47947"/>
    <w:rsid w:val="00D47FDB"/>
    <w:rsid w:val="00D53F11"/>
    <w:rsid w:val="00D54C0C"/>
    <w:rsid w:val="00D55816"/>
    <w:rsid w:val="00D55C5F"/>
    <w:rsid w:val="00D56765"/>
    <w:rsid w:val="00D57843"/>
    <w:rsid w:val="00D57CEA"/>
    <w:rsid w:val="00D60632"/>
    <w:rsid w:val="00D608B9"/>
    <w:rsid w:val="00D6375B"/>
    <w:rsid w:val="00D63795"/>
    <w:rsid w:val="00D64DAA"/>
    <w:rsid w:val="00D64ED9"/>
    <w:rsid w:val="00D658F2"/>
    <w:rsid w:val="00D6663A"/>
    <w:rsid w:val="00D66D90"/>
    <w:rsid w:val="00D724D6"/>
    <w:rsid w:val="00D724E6"/>
    <w:rsid w:val="00D7259D"/>
    <w:rsid w:val="00D72A0A"/>
    <w:rsid w:val="00D7305E"/>
    <w:rsid w:val="00D73082"/>
    <w:rsid w:val="00D74345"/>
    <w:rsid w:val="00D75130"/>
    <w:rsid w:val="00D77A97"/>
    <w:rsid w:val="00D80EB7"/>
    <w:rsid w:val="00D81DC4"/>
    <w:rsid w:val="00D8243B"/>
    <w:rsid w:val="00D82870"/>
    <w:rsid w:val="00D831BD"/>
    <w:rsid w:val="00D847AA"/>
    <w:rsid w:val="00D8521F"/>
    <w:rsid w:val="00D85378"/>
    <w:rsid w:val="00D909C2"/>
    <w:rsid w:val="00D92B3E"/>
    <w:rsid w:val="00D93B59"/>
    <w:rsid w:val="00D946A0"/>
    <w:rsid w:val="00D9557E"/>
    <w:rsid w:val="00D96030"/>
    <w:rsid w:val="00D9729E"/>
    <w:rsid w:val="00D97394"/>
    <w:rsid w:val="00DA2111"/>
    <w:rsid w:val="00DA3077"/>
    <w:rsid w:val="00DA4CD1"/>
    <w:rsid w:val="00DA4EA3"/>
    <w:rsid w:val="00DA6920"/>
    <w:rsid w:val="00DA6E5F"/>
    <w:rsid w:val="00DA7287"/>
    <w:rsid w:val="00DB0210"/>
    <w:rsid w:val="00DB099B"/>
    <w:rsid w:val="00DB14FE"/>
    <w:rsid w:val="00DB2163"/>
    <w:rsid w:val="00DB2AE8"/>
    <w:rsid w:val="00DB35C6"/>
    <w:rsid w:val="00DB43A2"/>
    <w:rsid w:val="00DB4DCF"/>
    <w:rsid w:val="00DB580C"/>
    <w:rsid w:val="00DB6DE9"/>
    <w:rsid w:val="00DC0203"/>
    <w:rsid w:val="00DC041B"/>
    <w:rsid w:val="00DC097D"/>
    <w:rsid w:val="00DC0DA3"/>
    <w:rsid w:val="00DC373F"/>
    <w:rsid w:val="00DC4150"/>
    <w:rsid w:val="00DC4CCE"/>
    <w:rsid w:val="00DC4F1E"/>
    <w:rsid w:val="00DC5F17"/>
    <w:rsid w:val="00DC611D"/>
    <w:rsid w:val="00DC6DCF"/>
    <w:rsid w:val="00DC777D"/>
    <w:rsid w:val="00DC779E"/>
    <w:rsid w:val="00DC7E3F"/>
    <w:rsid w:val="00DD02C4"/>
    <w:rsid w:val="00DD0936"/>
    <w:rsid w:val="00DD0AB1"/>
    <w:rsid w:val="00DD1490"/>
    <w:rsid w:val="00DD1562"/>
    <w:rsid w:val="00DD1917"/>
    <w:rsid w:val="00DD39C6"/>
    <w:rsid w:val="00DD6574"/>
    <w:rsid w:val="00DD6E21"/>
    <w:rsid w:val="00DE1DFA"/>
    <w:rsid w:val="00DE2212"/>
    <w:rsid w:val="00DE2332"/>
    <w:rsid w:val="00DE2CB0"/>
    <w:rsid w:val="00DE395C"/>
    <w:rsid w:val="00DE45DA"/>
    <w:rsid w:val="00DE5F40"/>
    <w:rsid w:val="00DE61D7"/>
    <w:rsid w:val="00DE7190"/>
    <w:rsid w:val="00DE7AAD"/>
    <w:rsid w:val="00DF0365"/>
    <w:rsid w:val="00DF03E5"/>
    <w:rsid w:val="00DF0B40"/>
    <w:rsid w:val="00DF1BE1"/>
    <w:rsid w:val="00DF2122"/>
    <w:rsid w:val="00DF3E85"/>
    <w:rsid w:val="00DF4324"/>
    <w:rsid w:val="00DF5959"/>
    <w:rsid w:val="00DF7BE3"/>
    <w:rsid w:val="00E01747"/>
    <w:rsid w:val="00E03707"/>
    <w:rsid w:val="00E03C5A"/>
    <w:rsid w:val="00E04305"/>
    <w:rsid w:val="00E04E49"/>
    <w:rsid w:val="00E07E41"/>
    <w:rsid w:val="00E10995"/>
    <w:rsid w:val="00E112D2"/>
    <w:rsid w:val="00E11FB1"/>
    <w:rsid w:val="00E12BC5"/>
    <w:rsid w:val="00E12BDC"/>
    <w:rsid w:val="00E13367"/>
    <w:rsid w:val="00E13774"/>
    <w:rsid w:val="00E1418B"/>
    <w:rsid w:val="00E14C31"/>
    <w:rsid w:val="00E15E0B"/>
    <w:rsid w:val="00E176BB"/>
    <w:rsid w:val="00E17D98"/>
    <w:rsid w:val="00E20E78"/>
    <w:rsid w:val="00E21726"/>
    <w:rsid w:val="00E22036"/>
    <w:rsid w:val="00E22600"/>
    <w:rsid w:val="00E23776"/>
    <w:rsid w:val="00E24311"/>
    <w:rsid w:val="00E256DA"/>
    <w:rsid w:val="00E27F28"/>
    <w:rsid w:val="00E30485"/>
    <w:rsid w:val="00E31CE1"/>
    <w:rsid w:val="00E34753"/>
    <w:rsid w:val="00E34815"/>
    <w:rsid w:val="00E34BA7"/>
    <w:rsid w:val="00E353F2"/>
    <w:rsid w:val="00E35D83"/>
    <w:rsid w:val="00E4130C"/>
    <w:rsid w:val="00E41C97"/>
    <w:rsid w:val="00E42DAF"/>
    <w:rsid w:val="00E4449C"/>
    <w:rsid w:val="00E45EB5"/>
    <w:rsid w:val="00E460AD"/>
    <w:rsid w:val="00E47330"/>
    <w:rsid w:val="00E51980"/>
    <w:rsid w:val="00E52305"/>
    <w:rsid w:val="00E53787"/>
    <w:rsid w:val="00E5401B"/>
    <w:rsid w:val="00E5441F"/>
    <w:rsid w:val="00E54B58"/>
    <w:rsid w:val="00E54EED"/>
    <w:rsid w:val="00E56BD0"/>
    <w:rsid w:val="00E57A61"/>
    <w:rsid w:val="00E604FC"/>
    <w:rsid w:val="00E61521"/>
    <w:rsid w:val="00E6243F"/>
    <w:rsid w:val="00E628A7"/>
    <w:rsid w:val="00E63D91"/>
    <w:rsid w:val="00E63EBA"/>
    <w:rsid w:val="00E646AB"/>
    <w:rsid w:val="00E648B7"/>
    <w:rsid w:val="00E6612E"/>
    <w:rsid w:val="00E666BE"/>
    <w:rsid w:val="00E67813"/>
    <w:rsid w:val="00E73013"/>
    <w:rsid w:val="00E731F4"/>
    <w:rsid w:val="00E73DD3"/>
    <w:rsid w:val="00E75075"/>
    <w:rsid w:val="00E764AE"/>
    <w:rsid w:val="00E769AF"/>
    <w:rsid w:val="00E76DE5"/>
    <w:rsid w:val="00E77074"/>
    <w:rsid w:val="00E77880"/>
    <w:rsid w:val="00E801C5"/>
    <w:rsid w:val="00E8084D"/>
    <w:rsid w:val="00E84562"/>
    <w:rsid w:val="00E84790"/>
    <w:rsid w:val="00E85732"/>
    <w:rsid w:val="00E85A1B"/>
    <w:rsid w:val="00E871E4"/>
    <w:rsid w:val="00E872E2"/>
    <w:rsid w:val="00E87AF1"/>
    <w:rsid w:val="00E92042"/>
    <w:rsid w:val="00E9325F"/>
    <w:rsid w:val="00E93269"/>
    <w:rsid w:val="00E93433"/>
    <w:rsid w:val="00E9422D"/>
    <w:rsid w:val="00E94AE9"/>
    <w:rsid w:val="00E962D8"/>
    <w:rsid w:val="00E963EE"/>
    <w:rsid w:val="00E9650A"/>
    <w:rsid w:val="00E96B4F"/>
    <w:rsid w:val="00E97383"/>
    <w:rsid w:val="00E97426"/>
    <w:rsid w:val="00EA0B84"/>
    <w:rsid w:val="00EA2B87"/>
    <w:rsid w:val="00EA4938"/>
    <w:rsid w:val="00EA5661"/>
    <w:rsid w:val="00EB13EC"/>
    <w:rsid w:val="00EB1E5B"/>
    <w:rsid w:val="00EB21B5"/>
    <w:rsid w:val="00EB25DC"/>
    <w:rsid w:val="00EB2F1F"/>
    <w:rsid w:val="00EB3054"/>
    <w:rsid w:val="00EB314F"/>
    <w:rsid w:val="00EB36F1"/>
    <w:rsid w:val="00EB4471"/>
    <w:rsid w:val="00EB4E08"/>
    <w:rsid w:val="00EB6591"/>
    <w:rsid w:val="00EB70A1"/>
    <w:rsid w:val="00EB79EE"/>
    <w:rsid w:val="00EC2BD4"/>
    <w:rsid w:val="00EC2D24"/>
    <w:rsid w:val="00EC307F"/>
    <w:rsid w:val="00EC338D"/>
    <w:rsid w:val="00EC4349"/>
    <w:rsid w:val="00EC5682"/>
    <w:rsid w:val="00EC59F3"/>
    <w:rsid w:val="00EC7016"/>
    <w:rsid w:val="00EC7731"/>
    <w:rsid w:val="00EC7C71"/>
    <w:rsid w:val="00ED11B6"/>
    <w:rsid w:val="00ED1240"/>
    <w:rsid w:val="00ED1D04"/>
    <w:rsid w:val="00ED2068"/>
    <w:rsid w:val="00ED2235"/>
    <w:rsid w:val="00ED47F1"/>
    <w:rsid w:val="00ED596E"/>
    <w:rsid w:val="00ED5BE1"/>
    <w:rsid w:val="00ED729C"/>
    <w:rsid w:val="00ED7A6F"/>
    <w:rsid w:val="00EE0F5F"/>
    <w:rsid w:val="00EE117A"/>
    <w:rsid w:val="00EE13F2"/>
    <w:rsid w:val="00EE2A91"/>
    <w:rsid w:val="00EE2FDC"/>
    <w:rsid w:val="00EE3534"/>
    <w:rsid w:val="00EE35C8"/>
    <w:rsid w:val="00EE3C62"/>
    <w:rsid w:val="00EE47B2"/>
    <w:rsid w:val="00EE4A44"/>
    <w:rsid w:val="00EE5A1F"/>
    <w:rsid w:val="00EE6583"/>
    <w:rsid w:val="00EF012A"/>
    <w:rsid w:val="00EF030C"/>
    <w:rsid w:val="00EF0336"/>
    <w:rsid w:val="00EF1DCD"/>
    <w:rsid w:val="00EF2141"/>
    <w:rsid w:val="00EF39B7"/>
    <w:rsid w:val="00EF454D"/>
    <w:rsid w:val="00EF4E0E"/>
    <w:rsid w:val="00EF6C53"/>
    <w:rsid w:val="00EF6DB2"/>
    <w:rsid w:val="00EF6E31"/>
    <w:rsid w:val="00F00F48"/>
    <w:rsid w:val="00F01C7E"/>
    <w:rsid w:val="00F020DD"/>
    <w:rsid w:val="00F02F6D"/>
    <w:rsid w:val="00F03887"/>
    <w:rsid w:val="00F03A53"/>
    <w:rsid w:val="00F045B4"/>
    <w:rsid w:val="00F056C8"/>
    <w:rsid w:val="00F059C5"/>
    <w:rsid w:val="00F0666E"/>
    <w:rsid w:val="00F07A63"/>
    <w:rsid w:val="00F119FB"/>
    <w:rsid w:val="00F11F21"/>
    <w:rsid w:val="00F12DFB"/>
    <w:rsid w:val="00F136C1"/>
    <w:rsid w:val="00F1395E"/>
    <w:rsid w:val="00F141D3"/>
    <w:rsid w:val="00F14327"/>
    <w:rsid w:val="00F16253"/>
    <w:rsid w:val="00F16D7F"/>
    <w:rsid w:val="00F16F30"/>
    <w:rsid w:val="00F20347"/>
    <w:rsid w:val="00F205CE"/>
    <w:rsid w:val="00F23974"/>
    <w:rsid w:val="00F250CE"/>
    <w:rsid w:val="00F25EC9"/>
    <w:rsid w:val="00F268E7"/>
    <w:rsid w:val="00F26917"/>
    <w:rsid w:val="00F26A4A"/>
    <w:rsid w:val="00F26D87"/>
    <w:rsid w:val="00F26F3A"/>
    <w:rsid w:val="00F27572"/>
    <w:rsid w:val="00F31066"/>
    <w:rsid w:val="00F316C5"/>
    <w:rsid w:val="00F32195"/>
    <w:rsid w:val="00F34B85"/>
    <w:rsid w:val="00F34E53"/>
    <w:rsid w:val="00F35C6C"/>
    <w:rsid w:val="00F36DB7"/>
    <w:rsid w:val="00F416FE"/>
    <w:rsid w:val="00F417BA"/>
    <w:rsid w:val="00F43450"/>
    <w:rsid w:val="00F437B5"/>
    <w:rsid w:val="00F45F38"/>
    <w:rsid w:val="00F45F48"/>
    <w:rsid w:val="00F4638C"/>
    <w:rsid w:val="00F46A28"/>
    <w:rsid w:val="00F46C86"/>
    <w:rsid w:val="00F46EF6"/>
    <w:rsid w:val="00F476C0"/>
    <w:rsid w:val="00F476EB"/>
    <w:rsid w:val="00F47C8C"/>
    <w:rsid w:val="00F51023"/>
    <w:rsid w:val="00F51E3A"/>
    <w:rsid w:val="00F5439F"/>
    <w:rsid w:val="00F57524"/>
    <w:rsid w:val="00F60799"/>
    <w:rsid w:val="00F63C65"/>
    <w:rsid w:val="00F66717"/>
    <w:rsid w:val="00F66901"/>
    <w:rsid w:val="00F6734E"/>
    <w:rsid w:val="00F675BC"/>
    <w:rsid w:val="00F7090E"/>
    <w:rsid w:val="00F71CCE"/>
    <w:rsid w:val="00F721B4"/>
    <w:rsid w:val="00F730C0"/>
    <w:rsid w:val="00F74035"/>
    <w:rsid w:val="00F745A2"/>
    <w:rsid w:val="00F74B2E"/>
    <w:rsid w:val="00F76CBD"/>
    <w:rsid w:val="00F778F5"/>
    <w:rsid w:val="00F77947"/>
    <w:rsid w:val="00F81662"/>
    <w:rsid w:val="00F8291E"/>
    <w:rsid w:val="00F82A8D"/>
    <w:rsid w:val="00F8426C"/>
    <w:rsid w:val="00F856E5"/>
    <w:rsid w:val="00F85A77"/>
    <w:rsid w:val="00F863AE"/>
    <w:rsid w:val="00F878B5"/>
    <w:rsid w:val="00F87EED"/>
    <w:rsid w:val="00F906F4"/>
    <w:rsid w:val="00F92C62"/>
    <w:rsid w:val="00F94A92"/>
    <w:rsid w:val="00F94C4E"/>
    <w:rsid w:val="00F95533"/>
    <w:rsid w:val="00F97157"/>
    <w:rsid w:val="00F97161"/>
    <w:rsid w:val="00FA0084"/>
    <w:rsid w:val="00FA1674"/>
    <w:rsid w:val="00FA1850"/>
    <w:rsid w:val="00FA42E1"/>
    <w:rsid w:val="00FA47F5"/>
    <w:rsid w:val="00FA508D"/>
    <w:rsid w:val="00FA670E"/>
    <w:rsid w:val="00FA7DC3"/>
    <w:rsid w:val="00FB0C1C"/>
    <w:rsid w:val="00FB2E34"/>
    <w:rsid w:val="00FB2F13"/>
    <w:rsid w:val="00FB451A"/>
    <w:rsid w:val="00FB4897"/>
    <w:rsid w:val="00FB4900"/>
    <w:rsid w:val="00FB4AC8"/>
    <w:rsid w:val="00FB5775"/>
    <w:rsid w:val="00FB7E21"/>
    <w:rsid w:val="00FB7E9E"/>
    <w:rsid w:val="00FB7FC4"/>
    <w:rsid w:val="00FB7FDA"/>
    <w:rsid w:val="00FC0B06"/>
    <w:rsid w:val="00FC1E08"/>
    <w:rsid w:val="00FC320D"/>
    <w:rsid w:val="00FC38A3"/>
    <w:rsid w:val="00FC4386"/>
    <w:rsid w:val="00FC5D90"/>
    <w:rsid w:val="00FC6121"/>
    <w:rsid w:val="00FC6AE8"/>
    <w:rsid w:val="00FC75C3"/>
    <w:rsid w:val="00FC7ABD"/>
    <w:rsid w:val="00FD0894"/>
    <w:rsid w:val="00FD2FB5"/>
    <w:rsid w:val="00FD3510"/>
    <w:rsid w:val="00FD53E9"/>
    <w:rsid w:val="00FD6B00"/>
    <w:rsid w:val="00FD6B41"/>
    <w:rsid w:val="00FD701B"/>
    <w:rsid w:val="00FD7EB5"/>
    <w:rsid w:val="00FE10FE"/>
    <w:rsid w:val="00FE1375"/>
    <w:rsid w:val="00FE2A49"/>
    <w:rsid w:val="00FE2B03"/>
    <w:rsid w:val="00FE3B38"/>
    <w:rsid w:val="00FE49CB"/>
    <w:rsid w:val="00FE6B64"/>
    <w:rsid w:val="00FE7984"/>
    <w:rsid w:val="00FF02B8"/>
    <w:rsid w:val="00FF07DC"/>
    <w:rsid w:val="00FF1F8D"/>
    <w:rsid w:val="00FF2201"/>
    <w:rsid w:val="00FF3A5A"/>
    <w:rsid w:val="00FF3FD2"/>
    <w:rsid w:val="00FF5036"/>
    <w:rsid w:val="00FF5E02"/>
    <w:rsid w:val="00FF607D"/>
    <w:rsid w:val="00FF7B4C"/>
    <w:rsid w:val="053D63B9"/>
    <w:rsid w:val="0E5560EE"/>
    <w:rsid w:val="1448DB76"/>
    <w:rsid w:val="17F885D7"/>
    <w:rsid w:val="1B61E499"/>
    <w:rsid w:val="1B91F395"/>
    <w:rsid w:val="204B51A4"/>
    <w:rsid w:val="232CE02B"/>
    <w:rsid w:val="285E067F"/>
    <w:rsid w:val="28E4075F"/>
    <w:rsid w:val="310BD79E"/>
    <w:rsid w:val="3A0EE024"/>
    <w:rsid w:val="41E8D1D9"/>
    <w:rsid w:val="4298CCCD"/>
    <w:rsid w:val="561130FB"/>
    <w:rsid w:val="58F7D23F"/>
    <w:rsid w:val="5918A4BF"/>
    <w:rsid w:val="5ECC3DD4"/>
    <w:rsid w:val="6846ED16"/>
    <w:rsid w:val="70276331"/>
    <w:rsid w:val="7FF41FD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A2E2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annotation text" w:qFormat="1"/>
    <w:lsdException w:name="header" w:uiPriority="99"/>
    <w:lsdException w:name="footer" w:uiPriority="99"/>
    <w:lsdException w:name="caption" w:semiHidden="1" w:unhideWhenUsed="1" w:qFormat="1"/>
    <w:lsdException w:name="annotation reference" w:qFormat="1"/>
    <w:lsdException w:name="Title" w:qFormat="1"/>
    <w:lsdException w:name="Subtitle" w:qFormat="1"/>
    <w:lsdException w:name="Body Text 2" w:uiPriority="99"/>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8243B"/>
    <w:pPr>
      <w:spacing w:before="60"/>
      <w:ind w:firstLine="142"/>
      <w:jc w:val="both"/>
    </w:pPr>
    <w:rPr>
      <w:rFonts w:ascii="Arial" w:hAnsi="Arial"/>
      <w:sz w:val="22"/>
    </w:rPr>
  </w:style>
  <w:style w:type="paragraph" w:styleId="Nadpis1">
    <w:name w:val="heading 1"/>
    <w:basedOn w:val="Normln"/>
    <w:next w:val="Nadpis2"/>
    <w:link w:val="Nadpis1Char"/>
    <w:uiPriority w:val="9"/>
    <w:qFormat/>
    <w:rsid w:val="00F1395E"/>
    <w:pPr>
      <w:widowControl w:val="0"/>
      <w:numPr>
        <w:numId w:val="1"/>
      </w:numPr>
      <w:spacing w:before="240" w:after="240"/>
      <w:outlineLvl w:val="0"/>
    </w:pPr>
    <w:rPr>
      <w:rFonts w:ascii="Calibri" w:hAnsi="Calibri" w:cs="Calibri"/>
      <w:b/>
      <w:caps/>
      <w:kern w:val="28"/>
      <w:sz w:val="24"/>
      <w:szCs w:val="24"/>
      <w:lang w:eastAsia="en-US"/>
    </w:rPr>
  </w:style>
  <w:style w:type="paragraph" w:styleId="Nadpis2">
    <w:name w:val="heading 2"/>
    <w:basedOn w:val="Normln"/>
    <w:link w:val="Nadpis2Char"/>
    <w:autoRedefine/>
    <w:uiPriority w:val="9"/>
    <w:qFormat/>
    <w:rsid w:val="00EC2BD4"/>
    <w:pPr>
      <w:keepNext/>
      <w:keepLines/>
      <w:spacing w:before="0" w:after="120"/>
      <w:ind w:firstLine="0"/>
      <w:jc w:val="left"/>
      <w:outlineLvl w:val="1"/>
    </w:pPr>
    <w:rPr>
      <w:rFonts w:ascii="Calibri" w:hAnsi="Calibri" w:cs="Calibri"/>
      <w:b/>
      <w:sz w:val="24"/>
      <w:szCs w:val="24"/>
      <w:lang w:eastAsia="en-US"/>
    </w:rPr>
  </w:style>
  <w:style w:type="paragraph" w:styleId="Nadpis3">
    <w:name w:val="heading 3"/>
    <w:basedOn w:val="Normln"/>
    <w:link w:val="Nadpis3Char"/>
    <w:uiPriority w:val="9"/>
    <w:qFormat/>
    <w:rsid w:val="00F1395E"/>
    <w:pPr>
      <w:keepNext/>
      <w:numPr>
        <w:ilvl w:val="2"/>
        <w:numId w:val="1"/>
      </w:numPr>
      <w:spacing w:before="120" w:after="120"/>
      <w:outlineLvl w:val="2"/>
    </w:pPr>
    <w:rPr>
      <w:rFonts w:ascii="Calibri" w:hAnsi="Calibri" w:cs="Calibri"/>
      <w:sz w:val="24"/>
      <w:lang w:eastAsia="en-US"/>
    </w:rPr>
  </w:style>
  <w:style w:type="paragraph" w:styleId="Nadpis4">
    <w:name w:val="heading 4"/>
    <w:basedOn w:val="Normln"/>
    <w:link w:val="Nadpis4Char"/>
    <w:uiPriority w:val="9"/>
    <w:qFormat/>
    <w:rsid w:val="00F1395E"/>
    <w:pPr>
      <w:keepNext/>
      <w:numPr>
        <w:ilvl w:val="3"/>
        <w:numId w:val="1"/>
      </w:numPr>
      <w:spacing w:before="120" w:after="120"/>
      <w:outlineLvl w:val="3"/>
    </w:pPr>
    <w:rPr>
      <w:rFonts w:ascii="Calibri" w:hAnsi="Calibri" w:cs="Calibri"/>
      <w:lang w:eastAsia="en-US"/>
    </w:rPr>
  </w:style>
  <w:style w:type="paragraph" w:styleId="Nadpis5">
    <w:name w:val="heading 5"/>
    <w:basedOn w:val="Normln"/>
    <w:next w:val="Normln"/>
    <w:link w:val="Nadpis5Char"/>
    <w:uiPriority w:val="9"/>
    <w:qFormat/>
    <w:rsid w:val="00F1395E"/>
    <w:pPr>
      <w:numPr>
        <w:ilvl w:val="4"/>
        <w:numId w:val="1"/>
      </w:numPr>
      <w:spacing w:after="60"/>
      <w:outlineLvl w:val="4"/>
    </w:pPr>
    <w:rPr>
      <w:rFonts w:ascii="Calibri" w:hAnsi="Calibri" w:cs="Calibri"/>
      <w:lang w:eastAsia="en-US"/>
    </w:rPr>
  </w:style>
  <w:style w:type="paragraph" w:styleId="Nadpis6">
    <w:name w:val="heading 6"/>
    <w:aliases w:val=" nein"/>
    <w:basedOn w:val="Normln"/>
    <w:next w:val="Normln"/>
    <w:link w:val="Nadpis6Char"/>
    <w:uiPriority w:val="9"/>
    <w:qFormat/>
    <w:rsid w:val="00F1395E"/>
    <w:pPr>
      <w:numPr>
        <w:ilvl w:val="5"/>
        <w:numId w:val="1"/>
      </w:numPr>
      <w:spacing w:before="120" w:after="120"/>
      <w:outlineLvl w:val="5"/>
    </w:pPr>
    <w:rPr>
      <w:rFonts w:ascii="Calibri" w:hAnsi="Calibri" w:cs="Calibri"/>
      <w:szCs w:val="22"/>
      <w:lang w:eastAsia="en-US"/>
    </w:rPr>
  </w:style>
  <w:style w:type="paragraph" w:styleId="Nadpis7">
    <w:name w:val="heading 7"/>
    <w:basedOn w:val="Normln"/>
    <w:next w:val="Normln"/>
    <w:link w:val="Nadpis7Char"/>
    <w:uiPriority w:val="9"/>
    <w:qFormat/>
    <w:rsid w:val="00F1395E"/>
    <w:pPr>
      <w:numPr>
        <w:ilvl w:val="6"/>
        <w:numId w:val="1"/>
      </w:numPr>
      <w:spacing w:before="240" w:after="60"/>
      <w:outlineLvl w:val="6"/>
    </w:pPr>
    <w:rPr>
      <w:rFonts w:cs="Calibri"/>
      <w:sz w:val="20"/>
      <w:lang w:eastAsia="en-US"/>
    </w:rPr>
  </w:style>
  <w:style w:type="paragraph" w:styleId="Nadpis8">
    <w:name w:val="heading 8"/>
    <w:basedOn w:val="Normln"/>
    <w:next w:val="Normln"/>
    <w:link w:val="Nadpis8Char"/>
    <w:uiPriority w:val="9"/>
    <w:qFormat/>
    <w:rsid w:val="00F1395E"/>
    <w:pPr>
      <w:numPr>
        <w:ilvl w:val="7"/>
        <w:numId w:val="1"/>
      </w:numPr>
      <w:spacing w:before="240" w:after="60"/>
      <w:outlineLvl w:val="7"/>
    </w:pPr>
    <w:rPr>
      <w:rFonts w:cs="Calibri"/>
      <w:i/>
      <w:sz w:val="20"/>
      <w:lang w:eastAsia="en-US"/>
    </w:rPr>
  </w:style>
  <w:style w:type="paragraph" w:styleId="Nadpis9">
    <w:name w:val="heading 9"/>
    <w:basedOn w:val="Normln"/>
    <w:next w:val="Normln"/>
    <w:link w:val="Nadpis9Char"/>
    <w:uiPriority w:val="9"/>
    <w:qFormat/>
    <w:rsid w:val="00F1395E"/>
    <w:pPr>
      <w:numPr>
        <w:ilvl w:val="8"/>
        <w:numId w:val="1"/>
      </w:numPr>
      <w:spacing w:before="240" w:after="60"/>
      <w:outlineLvl w:val="8"/>
    </w:pPr>
    <w:rPr>
      <w:rFonts w:cs="Calibri"/>
      <w:b/>
      <w:i/>
      <w:sz w:val="18"/>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ZZEsster">
    <w:name w:val="ZZZEsster"/>
    <w:rsid w:val="003331A9"/>
    <w:pPr>
      <w:suppressAutoHyphens/>
      <w:jc w:val="both"/>
    </w:pPr>
    <w:rPr>
      <w:sz w:val="24"/>
    </w:rPr>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customStyle="1" w:styleId="ZZZEssTerA11">
    <w:name w:val="ZZZEssTer_A11"/>
    <w:basedOn w:val="ZZZEsster"/>
    <w:rsid w:val="00A5572D"/>
    <w:rPr>
      <w:rFonts w:ascii="Arial" w:hAnsi="Arial"/>
      <w:sz w:val="22"/>
    </w:rPr>
  </w:style>
  <w:style w:type="paragraph" w:customStyle="1" w:styleId="ZZZEssTerA16BProl2b">
    <w:name w:val="ZZZEssTer_A16B_Prol2b"/>
    <w:basedOn w:val="ZZZEsster"/>
    <w:rsid w:val="00DE45DA"/>
    <w:pPr>
      <w:suppressAutoHyphens w:val="0"/>
      <w:ind w:firstLine="567"/>
      <w:jc w:val="left"/>
    </w:pPr>
    <w:rPr>
      <w:rFonts w:ascii="Arial" w:hAnsi="Arial"/>
      <w:b/>
      <w:caps/>
      <w:spacing w:val="40"/>
      <w:sz w:val="32"/>
      <w:szCs w:val="32"/>
    </w:rPr>
  </w:style>
  <w:style w:type="paragraph" w:customStyle="1" w:styleId="ZZZEssTer12">
    <w:name w:val="ZZZEssTer12"/>
    <w:basedOn w:val="ZZZEsster"/>
    <w:rsid w:val="00A5572D"/>
  </w:style>
  <w:style w:type="paragraph" w:customStyle="1" w:styleId="ZZZEssTer12B">
    <w:name w:val="ZZZEssTer12B"/>
    <w:basedOn w:val="ZZZEsster"/>
    <w:rsid w:val="00D13E1E"/>
    <w:rPr>
      <w:b/>
    </w:rPr>
  </w:style>
  <w:style w:type="paragraph" w:customStyle="1" w:styleId="ZZZEssTerA11BProl05b">
    <w:name w:val="ZZZEssTer_A11B_Prol0.5b"/>
    <w:basedOn w:val="ZZZEssTerA16BProl2b"/>
    <w:rsid w:val="001E2960"/>
    <w:rPr>
      <w:bCs/>
      <w:spacing w:val="10"/>
      <w:sz w:val="22"/>
    </w:rPr>
  </w:style>
  <w:style w:type="paragraph" w:customStyle="1" w:styleId="ZZZEssTer16BnastedPodtren">
    <w:name w:val="ZZZEssTer16B na střed + Podtržení"/>
    <w:basedOn w:val="ZZZEsster"/>
    <w:rsid w:val="009B2D08"/>
    <w:pPr>
      <w:jc w:val="center"/>
    </w:pPr>
    <w:rPr>
      <w:b/>
      <w:bCs/>
      <w:sz w:val="32"/>
      <w:u w:val="single"/>
    </w:rPr>
  </w:style>
  <w:style w:type="paragraph" w:customStyle="1" w:styleId="ZZZEsster15b">
    <w:name w:val="ZZZEsster15b"/>
    <w:basedOn w:val="ZZZEsster"/>
    <w:rsid w:val="00FD2FB5"/>
    <w:pPr>
      <w:tabs>
        <w:tab w:val="left" w:pos="4962"/>
      </w:tabs>
      <w:overflowPunct w:val="0"/>
      <w:autoSpaceDE w:val="0"/>
      <w:autoSpaceDN w:val="0"/>
      <w:adjustRightInd w:val="0"/>
    </w:pPr>
    <w:rPr>
      <w:b/>
      <w:smallCaps/>
      <w:sz w:val="30"/>
    </w:rPr>
  </w:style>
  <w:style w:type="paragraph" w:customStyle="1" w:styleId="ZZZEsster26b">
    <w:name w:val="ZZZEsster26b"/>
    <w:basedOn w:val="ZZZEsster"/>
    <w:rsid w:val="00FD2FB5"/>
    <w:pPr>
      <w:tabs>
        <w:tab w:val="left" w:pos="4962"/>
      </w:tabs>
      <w:overflowPunct w:val="0"/>
      <w:autoSpaceDE w:val="0"/>
      <w:autoSpaceDN w:val="0"/>
      <w:adjustRightInd w:val="0"/>
      <w:jc w:val="center"/>
    </w:pPr>
    <w:rPr>
      <w:b/>
      <w:sz w:val="52"/>
    </w:rPr>
  </w:style>
  <w:style w:type="paragraph" w:customStyle="1" w:styleId="ZZZEssTer12111cm">
    <w:name w:val="ZZZEssTer12 + 1. ř.  11 cm"/>
    <w:basedOn w:val="ZZZEsster"/>
    <w:rsid w:val="00BA3998"/>
    <w:pPr>
      <w:ind w:firstLine="6237"/>
    </w:pPr>
    <w:rPr>
      <w:szCs w:val="24"/>
    </w:rPr>
  </w:style>
  <w:style w:type="paragraph" w:customStyle="1" w:styleId="ZZZEssTer12Ped6b">
    <w:name w:val="ZZZEssTer12 + Před:  6 b."/>
    <w:basedOn w:val="ZZZEssTer12"/>
    <w:rsid w:val="007E4E69"/>
    <w:pPr>
      <w:spacing w:before="120"/>
    </w:pPr>
  </w:style>
  <w:style w:type="paragraph" w:customStyle="1" w:styleId="ZZZEsster10105cm">
    <w:name w:val="ZZZEsster10 + 1.ř.:  0.5 cm"/>
    <w:basedOn w:val="Normln"/>
    <w:rsid w:val="001E2960"/>
    <w:pPr>
      <w:tabs>
        <w:tab w:val="left" w:pos="4962"/>
      </w:tabs>
      <w:overflowPunct w:val="0"/>
      <w:autoSpaceDE w:val="0"/>
      <w:autoSpaceDN w:val="0"/>
      <w:adjustRightInd w:val="0"/>
      <w:ind w:firstLine="284"/>
    </w:pPr>
    <w:rPr>
      <w:sz w:val="20"/>
    </w:rPr>
  </w:style>
  <w:style w:type="paragraph" w:customStyle="1" w:styleId="ZZZEsster10Doprava">
    <w:name w:val="ZZZEsster10 + Doprava"/>
    <w:basedOn w:val="Normln"/>
    <w:rsid w:val="001E2960"/>
    <w:pPr>
      <w:tabs>
        <w:tab w:val="left" w:pos="4962"/>
      </w:tabs>
      <w:overflowPunct w:val="0"/>
      <w:autoSpaceDE w:val="0"/>
      <w:autoSpaceDN w:val="0"/>
      <w:adjustRightInd w:val="0"/>
      <w:jc w:val="right"/>
    </w:pPr>
    <w:rPr>
      <w:sz w:val="20"/>
    </w:rPr>
  </w:style>
  <w:style w:type="paragraph" w:customStyle="1" w:styleId="ZZZEsster10B">
    <w:name w:val="ZZZEsster10B"/>
    <w:basedOn w:val="ZZZEsster"/>
    <w:rsid w:val="00F63C65"/>
    <w:rPr>
      <w:b/>
      <w:bCs/>
      <w:sz w:val="20"/>
    </w:rPr>
  </w:style>
  <w:style w:type="paragraph" w:customStyle="1" w:styleId="ZZZEssTerTech3bVpravo-003cm">
    <w:name w:val="ZZZEssTer Tech 3 b. Vpravo:  -0.03 cm"/>
    <w:basedOn w:val="ZZZEsster"/>
    <w:rsid w:val="004860C2"/>
    <w:pPr>
      <w:ind w:right="-19"/>
    </w:pPr>
    <w:rPr>
      <w:sz w:val="6"/>
    </w:rPr>
  </w:style>
  <w:style w:type="paragraph" w:customStyle="1" w:styleId="MDSR">
    <w:name w:val="MDS ČR"/>
    <w:rsid w:val="006742AD"/>
    <w:pPr>
      <w:suppressAutoHyphens/>
      <w:overflowPunct w:val="0"/>
      <w:autoSpaceDE w:val="0"/>
      <w:autoSpaceDN w:val="0"/>
      <w:adjustRightInd w:val="0"/>
      <w:spacing w:before="120"/>
      <w:ind w:firstLine="567"/>
      <w:jc w:val="both"/>
      <w:textAlignment w:val="baseline"/>
    </w:pPr>
    <w:rPr>
      <w:sz w:val="24"/>
    </w:rPr>
  </w:style>
  <w:style w:type="paragraph" w:customStyle="1" w:styleId="ZZZEssTer12BVlevo1cm">
    <w:name w:val="ZZZEssTer12B + Vlevo:  1 cm"/>
    <w:basedOn w:val="ZZZEssTer12"/>
    <w:next w:val="Normln"/>
    <w:rsid w:val="00A5572D"/>
    <w:pPr>
      <w:spacing w:before="120"/>
      <w:ind w:left="567"/>
    </w:pPr>
    <w:rPr>
      <w:b/>
      <w:bCs/>
    </w:rPr>
  </w:style>
  <w:style w:type="paragraph" w:customStyle="1" w:styleId="MDSRosobn">
    <w:name w:val="MDS ČR osobní"/>
    <w:basedOn w:val="MDSR"/>
    <w:rsid w:val="006742AD"/>
    <w:pPr>
      <w:spacing w:before="240" w:line="360" w:lineRule="auto"/>
    </w:pPr>
  </w:style>
  <w:style w:type="paragraph" w:customStyle="1" w:styleId="ZZZEssTer12Vlevo1cm">
    <w:name w:val="ZZZEssTer12 + Vlevo:  1 cm"/>
    <w:basedOn w:val="ZZZEssTer12"/>
    <w:rsid w:val="00A5572D"/>
    <w:pPr>
      <w:ind w:left="567"/>
    </w:pPr>
    <w:rPr>
      <w:bCs/>
    </w:rPr>
  </w:style>
  <w:style w:type="paragraph" w:customStyle="1" w:styleId="MDSRosobnPrvndek0cmPed6b">
    <w:name w:val="MDS ČR osobní + První řádek:  0 cm Před:  6 b."/>
    <w:basedOn w:val="MDSRosobn"/>
    <w:next w:val="MDSRosobn"/>
    <w:rsid w:val="00AE6446"/>
    <w:pPr>
      <w:spacing w:before="120"/>
      <w:ind w:firstLine="0"/>
    </w:pPr>
  </w:style>
  <w:style w:type="paragraph" w:customStyle="1" w:styleId="MDSRosobnAdresa">
    <w:name w:val="MDS ČR osobní Adresa"/>
    <w:basedOn w:val="MDSRosobn"/>
    <w:rsid w:val="006742AD"/>
    <w:pPr>
      <w:spacing w:before="0" w:line="240" w:lineRule="auto"/>
      <w:ind w:firstLine="0"/>
      <w:jc w:val="left"/>
    </w:pPr>
  </w:style>
  <w:style w:type="paragraph" w:customStyle="1" w:styleId="ZZZEssTer9B">
    <w:name w:val="ZZZEssTer9B"/>
    <w:basedOn w:val="ZZZEsster"/>
    <w:rsid w:val="008E55A8"/>
    <w:rPr>
      <w:b/>
      <w:color w:val="FFFFFF"/>
      <w:sz w:val="18"/>
      <w:szCs w:val="18"/>
    </w:rPr>
  </w:style>
  <w:style w:type="paragraph" w:customStyle="1" w:styleId="ZZZEssTer12DopravaPed6b">
    <w:name w:val="ZZZEssTer12 + Doprava Před:  6 b."/>
    <w:basedOn w:val="ZZZEssTer12"/>
    <w:rsid w:val="00AF47D9"/>
    <w:pPr>
      <w:spacing w:before="120"/>
      <w:jc w:val="right"/>
    </w:pPr>
  </w:style>
  <w:style w:type="paragraph" w:customStyle="1" w:styleId="ZZZEssTer12Bnasted">
    <w:name w:val="ZZZEssTer12B + na střed"/>
    <w:basedOn w:val="ZZZEssTer12B"/>
    <w:rsid w:val="00894A7C"/>
    <w:pPr>
      <w:jc w:val="center"/>
    </w:pPr>
    <w:rPr>
      <w:bCs/>
    </w:rPr>
  </w:style>
  <w:style w:type="paragraph" w:customStyle="1" w:styleId="ZZZEssTer12nasted">
    <w:name w:val="ZZZEssTer12 + na střed"/>
    <w:basedOn w:val="ZZZEssTer12"/>
    <w:rsid w:val="00994745"/>
    <w:pPr>
      <w:jc w:val="center"/>
    </w:pPr>
  </w:style>
  <w:style w:type="paragraph" w:customStyle="1" w:styleId="ZZZEssTer11">
    <w:name w:val="ZZZEssTer11"/>
    <w:basedOn w:val="ZZZEssTer12"/>
    <w:rsid w:val="00BD4E33"/>
    <w:rPr>
      <w:sz w:val="22"/>
    </w:rPr>
  </w:style>
  <w:style w:type="paragraph" w:customStyle="1" w:styleId="ZZZEssTerA11Vle0cmPedsaz49cmTab49">
    <w:name w:val="ZZZEssTer_A11 + Vle 0 cm + Předsaz 4.9 cm + Tab 4.9"/>
    <w:basedOn w:val="ZZZEsster"/>
    <w:rsid w:val="008C7287"/>
    <w:pPr>
      <w:tabs>
        <w:tab w:val="left" w:pos="2778"/>
      </w:tabs>
      <w:suppressAutoHyphens w:val="0"/>
      <w:ind w:left="2778" w:hanging="2778"/>
      <w:jc w:val="left"/>
    </w:pPr>
    <w:rPr>
      <w:rFonts w:ascii="Arial" w:hAnsi="Arial"/>
      <w:spacing w:val="10"/>
      <w:w w:val="113"/>
      <w:sz w:val="22"/>
    </w:rPr>
  </w:style>
  <w:style w:type="paragraph" w:customStyle="1" w:styleId="MDSRPrvndek0cm">
    <w:name w:val="MDS ČR + První řádek:  0 cm"/>
    <w:basedOn w:val="MDSR"/>
    <w:rsid w:val="006742AD"/>
    <w:pPr>
      <w:ind w:firstLine="0"/>
    </w:pPr>
  </w:style>
  <w:style w:type="paragraph" w:customStyle="1" w:styleId="ZZZEssTer12Podtren">
    <w:name w:val="ZZZEssTer12 + Podtržení"/>
    <w:basedOn w:val="ZZZEssTer12"/>
    <w:rsid w:val="00DA4EA3"/>
    <w:pPr>
      <w:suppressAutoHyphens w:val="0"/>
      <w:jc w:val="left"/>
    </w:pPr>
    <w:rPr>
      <w:u w:val="single"/>
    </w:rPr>
  </w:style>
  <w:style w:type="paragraph" w:customStyle="1" w:styleId="ZZZEssTer16Bnasted">
    <w:name w:val="ZZZEssTer16B na střed"/>
    <w:basedOn w:val="ZZZEssTer12B"/>
    <w:rsid w:val="00D47FDB"/>
    <w:pPr>
      <w:jc w:val="center"/>
    </w:pPr>
    <w:rPr>
      <w:bCs/>
      <w:sz w:val="32"/>
    </w:rPr>
  </w:style>
  <w:style w:type="paragraph" w:customStyle="1" w:styleId="ZZZEsster12B0">
    <w:name w:val="ZZZEsster12B"/>
    <w:basedOn w:val="ZZZEsster"/>
    <w:rsid w:val="003331A9"/>
    <w:rPr>
      <w:b/>
      <w:bCs/>
    </w:rPr>
  </w:style>
  <w:style w:type="paragraph" w:customStyle="1" w:styleId="ZZZEssTer11podtr">
    <w:name w:val="ZZZEssTer11 + podtrž"/>
    <w:basedOn w:val="ZZZEssTer11"/>
    <w:rsid w:val="001E2960"/>
    <w:pPr>
      <w:pBdr>
        <w:bottom w:val="single" w:sz="4" w:space="1" w:color="auto"/>
      </w:pBdr>
    </w:pPr>
  </w:style>
  <w:style w:type="paragraph" w:customStyle="1" w:styleId="ZZZEssTer11Ped0b">
    <w:name w:val="ZZZEssTer11 + Před:  0 b."/>
    <w:basedOn w:val="ZZZEssTer11"/>
    <w:rsid w:val="001E2960"/>
  </w:style>
  <w:style w:type="paragraph" w:customStyle="1" w:styleId="ZZZEsster10">
    <w:name w:val="ZZZEsster10 +"/>
    <w:basedOn w:val="Normln"/>
    <w:rsid w:val="001E2960"/>
    <w:pPr>
      <w:tabs>
        <w:tab w:val="left" w:pos="4962"/>
      </w:tabs>
      <w:overflowPunct w:val="0"/>
      <w:autoSpaceDE w:val="0"/>
      <w:autoSpaceDN w:val="0"/>
      <w:adjustRightInd w:val="0"/>
    </w:pPr>
    <w:rPr>
      <w:sz w:val="20"/>
    </w:rPr>
  </w:style>
  <w:style w:type="paragraph" w:customStyle="1" w:styleId="ZZZEssTer100">
    <w:name w:val="ZZZEssTer10"/>
    <w:basedOn w:val="ZZZEssTer11"/>
    <w:rsid w:val="001E2960"/>
    <w:pPr>
      <w:spacing w:before="120"/>
    </w:pPr>
    <w:rPr>
      <w:sz w:val="20"/>
    </w:rPr>
  </w:style>
  <w:style w:type="paragraph" w:customStyle="1" w:styleId="ZZZEsster12podtr">
    <w:name w:val="ZZZEsster12 + podtrž"/>
    <w:basedOn w:val="ZZZEsster"/>
    <w:rsid w:val="006665D6"/>
    <w:rPr>
      <w:u w:val="single"/>
    </w:rPr>
  </w:style>
  <w:style w:type="paragraph" w:customStyle="1" w:styleId="ZZZEssTer12Ped2bZa2b">
    <w:name w:val="ZZZEssTer12 + Před:  2 b. Za:  2 b."/>
    <w:basedOn w:val="ZZZEssTer12"/>
    <w:rsid w:val="00BD4E33"/>
    <w:pPr>
      <w:spacing w:before="40" w:after="40"/>
    </w:pPr>
  </w:style>
  <w:style w:type="paragraph" w:customStyle="1" w:styleId="ZZZEssTer12Doleva">
    <w:name w:val="ZZZEssTer12 + Doleva"/>
    <w:basedOn w:val="ZZZEssTer12"/>
    <w:rsid w:val="00BD4E33"/>
    <w:pPr>
      <w:jc w:val="left"/>
    </w:pPr>
  </w:style>
  <w:style w:type="paragraph" w:customStyle="1" w:styleId="ZZZEssTer12Doprava">
    <w:name w:val="ZZZEssTer12 + Doprava"/>
    <w:basedOn w:val="ZZZEssTer12"/>
    <w:rsid w:val="00BD4E33"/>
    <w:pPr>
      <w:jc w:val="right"/>
    </w:pPr>
  </w:style>
  <w:style w:type="paragraph" w:customStyle="1" w:styleId="ZZZEsster10nasted">
    <w:name w:val="ZZZEsster10 + na střed"/>
    <w:basedOn w:val="ZZZEsster10"/>
    <w:rsid w:val="00BD4E33"/>
    <w:pPr>
      <w:jc w:val="center"/>
    </w:pPr>
  </w:style>
  <w:style w:type="paragraph" w:customStyle="1" w:styleId="ZZZEsster8">
    <w:name w:val="ZZZEsster8"/>
    <w:basedOn w:val="ZZZEsster101"/>
    <w:rsid w:val="00566897"/>
    <w:rPr>
      <w:sz w:val="16"/>
    </w:rPr>
  </w:style>
  <w:style w:type="paragraph" w:customStyle="1" w:styleId="ZZZEssTer12dobloku">
    <w:name w:val="ZZZEssTer12 + do bloku"/>
    <w:basedOn w:val="ZZZEssTer12"/>
    <w:rsid w:val="00BD4E33"/>
  </w:style>
  <w:style w:type="paragraph" w:customStyle="1" w:styleId="ZZZEsster9">
    <w:name w:val="ZZZEsster9"/>
    <w:basedOn w:val="ZZZEsster8"/>
    <w:rsid w:val="00BD4E33"/>
    <w:rPr>
      <w:sz w:val="18"/>
    </w:rPr>
  </w:style>
  <w:style w:type="paragraph" w:customStyle="1" w:styleId="ZZZEsster9Podtren">
    <w:name w:val="ZZZEsster9 + Podtržení"/>
    <w:basedOn w:val="ZZZEsster9"/>
    <w:rsid w:val="00BD4E33"/>
    <w:rPr>
      <w:u w:val="single"/>
    </w:rPr>
  </w:style>
  <w:style w:type="paragraph" w:customStyle="1" w:styleId="ZZZEsster10Podtren">
    <w:name w:val="ZZZEsster10 + Podtržení"/>
    <w:basedOn w:val="ZZZEsster10"/>
    <w:rsid w:val="00BD4E33"/>
    <w:rPr>
      <w:u w:val="single"/>
    </w:rPr>
  </w:style>
  <w:style w:type="paragraph" w:customStyle="1" w:styleId="ZZZEssTer1211cm">
    <w:name w:val="ZZZEssTer12 + 1.ř. 1 cm"/>
    <w:basedOn w:val="ZZZEssTer12"/>
    <w:rsid w:val="00A5572D"/>
    <w:pPr>
      <w:ind w:firstLine="567"/>
    </w:pPr>
  </w:style>
  <w:style w:type="paragraph" w:customStyle="1" w:styleId="ZZZEsster101">
    <w:name w:val="ZZZEsster10"/>
    <w:basedOn w:val="ZZZEsster"/>
    <w:rsid w:val="003331A9"/>
    <w:rPr>
      <w:sz w:val="20"/>
    </w:rPr>
  </w:style>
  <w:style w:type="paragraph" w:customStyle="1" w:styleId="ZZZEssTerA12B">
    <w:name w:val="ZZZEssTer_A12B"/>
    <w:basedOn w:val="ZZZEssTerA11"/>
    <w:rsid w:val="00A5572D"/>
    <w:rPr>
      <w:b/>
      <w:bCs/>
      <w:sz w:val="24"/>
    </w:rPr>
  </w:style>
  <w:style w:type="paragraph" w:customStyle="1" w:styleId="ZZZEssTerA12BZa3b">
    <w:name w:val="ZZZEssTer_A12B + Za:  3 b."/>
    <w:basedOn w:val="ZZZEssTerA12B"/>
    <w:rsid w:val="00A5572D"/>
    <w:pPr>
      <w:spacing w:after="60"/>
    </w:pPr>
  </w:style>
  <w:style w:type="paragraph" w:customStyle="1" w:styleId="ZZZEssterA10">
    <w:name w:val="ZZZEsster_A10"/>
    <w:basedOn w:val="ZZZEsster"/>
    <w:rsid w:val="00A5572D"/>
    <w:rPr>
      <w:rFonts w:ascii="Arial" w:hAnsi="Arial"/>
      <w:sz w:val="20"/>
    </w:rPr>
  </w:style>
  <w:style w:type="paragraph" w:customStyle="1" w:styleId="ZZZEssterA10B">
    <w:name w:val="ZZZEsster_A10B"/>
    <w:basedOn w:val="ZZZEssterA10"/>
    <w:rsid w:val="00A5572D"/>
    <w:rPr>
      <w:b/>
      <w:bCs/>
    </w:rPr>
  </w:style>
  <w:style w:type="paragraph" w:customStyle="1" w:styleId="ZZZEssterA10bloku">
    <w:name w:val="ZZZEsster_A10 + bloku"/>
    <w:basedOn w:val="ZZZEssterA10"/>
    <w:rsid w:val="00F16D7F"/>
  </w:style>
  <w:style w:type="paragraph" w:customStyle="1" w:styleId="ZZZEssterA10Bbloku">
    <w:name w:val="ZZZEsster_A10B + bloku"/>
    <w:basedOn w:val="ZZZEssterA10bloku"/>
    <w:rsid w:val="00F16D7F"/>
    <w:pPr>
      <w:spacing w:before="60"/>
    </w:pPr>
    <w:rPr>
      <w:b/>
      <w:bCs/>
    </w:rPr>
  </w:style>
  <w:style w:type="paragraph" w:customStyle="1" w:styleId="ZZZEssTerA1111cm">
    <w:name w:val="ZZZEssTer_A11 + 1.ř.:  1cm"/>
    <w:basedOn w:val="ZZZEssTerA11"/>
    <w:rsid w:val="00070A4B"/>
    <w:pPr>
      <w:ind w:firstLine="567"/>
    </w:pPr>
  </w:style>
  <w:style w:type="paragraph" w:customStyle="1" w:styleId="ZZZEssTerA1111cmPed6b">
    <w:name w:val="ZZZEssTer_A11 + 1.ř.:  1cm + Před:  6 b."/>
    <w:basedOn w:val="ZZZEssTerA1111cm"/>
    <w:rsid w:val="00F63C65"/>
    <w:pPr>
      <w:spacing w:before="120"/>
    </w:pPr>
  </w:style>
  <w:style w:type="paragraph" w:customStyle="1" w:styleId="ZZZEsster10BTab">
    <w:name w:val="ZZZEsster10B Tab"/>
    <w:basedOn w:val="ZZZEsster"/>
    <w:rsid w:val="00AA7C4A"/>
    <w:pPr>
      <w:spacing w:before="20" w:after="60"/>
    </w:pPr>
    <w:rPr>
      <w:b/>
      <w:bCs/>
      <w:sz w:val="20"/>
    </w:rPr>
  </w:style>
  <w:style w:type="paragraph" w:customStyle="1" w:styleId="ZZZEsster10BTabnasted">
    <w:name w:val="ZZZEsster10B Tab + na střed"/>
    <w:basedOn w:val="ZZZEsster"/>
    <w:rsid w:val="00AA7C4A"/>
    <w:pPr>
      <w:spacing w:before="20" w:after="60"/>
      <w:jc w:val="center"/>
    </w:pPr>
    <w:rPr>
      <w:b/>
      <w:sz w:val="20"/>
    </w:rPr>
  </w:style>
  <w:style w:type="paragraph" w:customStyle="1" w:styleId="ZZZEssternasted">
    <w:name w:val="ZZZEsster + na střed"/>
    <w:basedOn w:val="ZZZEsster"/>
    <w:rsid w:val="00F63C65"/>
    <w:pPr>
      <w:jc w:val="center"/>
    </w:pPr>
  </w:style>
  <w:style w:type="paragraph" w:customStyle="1" w:styleId="ZZZEsster12nasted0">
    <w:name w:val="ZZZEsster12 + na střed"/>
    <w:basedOn w:val="ZZZEsster"/>
    <w:rsid w:val="00350939"/>
    <w:pPr>
      <w:overflowPunct w:val="0"/>
      <w:autoSpaceDE w:val="0"/>
      <w:autoSpaceDN w:val="0"/>
      <w:adjustRightInd w:val="0"/>
      <w:jc w:val="center"/>
    </w:pPr>
  </w:style>
  <w:style w:type="paragraph" w:customStyle="1" w:styleId="ZZZEsster1">
    <w:name w:val="ZZZEsster1"/>
    <w:basedOn w:val="ZZZEsster"/>
    <w:rsid w:val="006665D6"/>
    <w:rPr>
      <w:sz w:val="2"/>
    </w:rPr>
  </w:style>
  <w:style w:type="paragraph" w:customStyle="1" w:styleId="ZZZEssTer1219cm">
    <w:name w:val="ZZZEssTer12 + 1. ř.  9 cm"/>
    <w:basedOn w:val="ZZZEsster"/>
    <w:rsid w:val="00DE45DA"/>
    <w:pPr>
      <w:ind w:firstLine="5103"/>
      <w:jc w:val="left"/>
    </w:pPr>
  </w:style>
  <w:style w:type="paragraph" w:customStyle="1" w:styleId="ZZZEssTer12Vlevo9cmPedsaz227cm">
    <w:name w:val="ZZZEssTer12 + Vlevo:  9cm Předsaz:  2.27cm"/>
    <w:basedOn w:val="ZZZEssTer1219cm"/>
    <w:rsid w:val="00DE45DA"/>
    <w:pPr>
      <w:ind w:left="6390" w:right="-261" w:hanging="1287"/>
    </w:pPr>
  </w:style>
  <w:style w:type="paragraph" w:customStyle="1" w:styleId="ZZZEsster101063cm">
    <w:name w:val="ZZZEsster10 + 1.ř.:  0.63cm"/>
    <w:basedOn w:val="ZZZEsster101"/>
    <w:rsid w:val="00994745"/>
    <w:pPr>
      <w:ind w:firstLine="357"/>
    </w:pPr>
  </w:style>
  <w:style w:type="paragraph" w:customStyle="1" w:styleId="ZZZEsster12B1063cmd15">
    <w:name w:val="ZZZEsster12B + 1.ř.:  0.63cm Řád:  1.5ř."/>
    <w:basedOn w:val="ZZZEsster12B0"/>
    <w:rsid w:val="003331A9"/>
    <w:pPr>
      <w:spacing w:line="360" w:lineRule="auto"/>
      <w:ind w:firstLine="357"/>
    </w:pPr>
  </w:style>
  <w:style w:type="paragraph" w:customStyle="1" w:styleId="ZZZEsster12B1063cm">
    <w:name w:val="ZZZEsster12B + 1.ř.:  0.63cm"/>
    <w:basedOn w:val="ZZZEsster12B0"/>
    <w:rsid w:val="003331A9"/>
    <w:pPr>
      <w:ind w:firstLine="357"/>
    </w:pPr>
  </w:style>
  <w:style w:type="paragraph" w:customStyle="1" w:styleId="ZZZEsster1063cm">
    <w:name w:val="ZZZEsster + 1.ř.:  0.63cm"/>
    <w:basedOn w:val="ZZZEsster"/>
    <w:rsid w:val="003331A9"/>
    <w:pPr>
      <w:ind w:firstLine="357"/>
    </w:pPr>
  </w:style>
  <w:style w:type="paragraph" w:customStyle="1" w:styleId="ZZZEssterB1063cm">
    <w:name w:val="ZZZEssterB + 1.ř.:  0.63cm"/>
    <w:basedOn w:val="ZZZEsster1063cm"/>
    <w:rsid w:val="003331A9"/>
    <w:rPr>
      <w:b/>
      <w:bCs/>
    </w:rPr>
  </w:style>
  <w:style w:type="paragraph" w:customStyle="1" w:styleId="ZZZEssterBVlevo063cmPedsazen127">
    <w:name w:val="ZZZEssterB + Vlevo:  0.63cm Předsazení:  1.27"/>
    <w:basedOn w:val="ZZZEssterB1063cm"/>
    <w:rsid w:val="003331A9"/>
    <w:pPr>
      <w:ind w:left="1077" w:hanging="720"/>
    </w:pPr>
  </w:style>
  <w:style w:type="paragraph" w:customStyle="1" w:styleId="ZZZEssterBVlevo063cmPedsaz127">
    <w:name w:val="ZZZEssterB + Vlevo:  0.63cm Předsaz:  1.27"/>
    <w:basedOn w:val="ZZZEssterB1063cm"/>
    <w:rsid w:val="003331A9"/>
    <w:pPr>
      <w:ind w:left="1077" w:hanging="720"/>
    </w:pPr>
  </w:style>
  <w:style w:type="paragraph" w:customStyle="1" w:styleId="ZZZEssTer12111cmDoleva">
    <w:name w:val="ZZZEssTer12 + 1. ř.  11 cm + Doleva"/>
    <w:basedOn w:val="ZZZEssTer12111cm"/>
    <w:rsid w:val="00355906"/>
    <w:pPr>
      <w:jc w:val="left"/>
    </w:pPr>
    <w:rPr>
      <w:szCs w:val="20"/>
    </w:rPr>
  </w:style>
  <w:style w:type="paragraph" w:customStyle="1" w:styleId="ZZZEssTer12110cmVlevoPedsazen349">
    <w:name w:val="ZZZEssTer12 + 1. ř.  10 cm + Vlevo:  Předsazení:  349..."/>
    <w:basedOn w:val="ZZZEssTer12111cm"/>
    <w:rsid w:val="00355906"/>
    <w:pPr>
      <w:ind w:left="7649" w:right="-442" w:hanging="1979"/>
      <w:jc w:val="left"/>
    </w:pPr>
    <w:rPr>
      <w:szCs w:val="20"/>
    </w:rPr>
  </w:style>
  <w:style w:type="paragraph" w:customStyle="1" w:styleId="ZZZEssTer12110cmVlevo">
    <w:name w:val="ZZZEssTer12 + 1. ř.  10 cm + Vlevo"/>
    <w:basedOn w:val="ZZZEssTer12111cm"/>
    <w:rsid w:val="00355906"/>
    <w:pPr>
      <w:ind w:firstLine="5670"/>
      <w:jc w:val="left"/>
    </w:pPr>
    <w:rPr>
      <w:szCs w:val="20"/>
    </w:rPr>
  </w:style>
  <w:style w:type="paragraph" w:customStyle="1" w:styleId="ZZZEssterDolevaVlevo0cmPedsazen346cm">
    <w:name w:val="ZZZEsster + Doleva Vlevo:  0 cm Předsazení:  3.46 cm"/>
    <w:basedOn w:val="ZZZEsster"/>
    <w:rsid w:val="0010617F"/>
    <w:pPr>
      <w:ind w:left="1964" w:hanging="1964"/>
      <w:jc w:val="left"/>
    </w:pPr>
  </w:style>
  <w:style w:type="paragraph" w:customStyle="1" w:styleId="ZZZEsster10DolevaTab">
    <w:name w:val="ZZZEsster10 + Doleva Tab"/>
    <w:basedOn w:val="ZZZEsster101"/>
    <w:rsid w:val="00AA7C4A"/>
    <w:pPr>
      <w:jc w:val="left"/>
    </w:pPr>
  </w:style>
  <w:style w:type="paragraph" w:customStyle="1" w:styleId="ZZZEssTer16B">
    <w:name w:val="ZZZEssTer16B"/>
    <w:basedOn w:val="ZZZEssTer16BnastedPodtren"/>
    <w:rsid w:val="00DA4EA3"/>
    <w:pPr>
      <w:jc w:val="left"/>
    </w:pPr>
    <w:rPr>
      <w:u w:val="none"/>
    </w:rPr>
  </w:style>
  <w:style w:type="paragraph" w:customStyle="1" w:styleId="ZZZEssTer12B11cm">
    <w:name w:val="ZZZEssTer12B + 1.ř:  1 cm"/>
    <w:basedOn w:val="ZZZEssTer12B"/>
    <w:rsid w:val="00DA4EA3"/>
    <w:pPr>
      <w:suppressAutoHyphens w:val="0"/>
      <w:ind w:firstLine="567"/>
      <w:jc w:val="left"/>
    </w:pPr>
    <w:rPr>
      <w:bCs/>
    </w:rPr>
  </w:style>
  <w:style w:type="paragraph" w:styleId="Zkladntext">
    <w:name w:val="Body Text"/>
    <w:basedOn w:val="Normln"/>
    <w:link w:val="ZkladntextChar"/>
    <w:unhideWhenUsed/>
    <w:rsid w:val="000B75F4"/>
    <w:pPr>
      <w:autoSpaceDE w:val="0"/>
      <w:autoSpaceDN w:val="0"/>
      <w:spacing w:after="120"/>
      <w:ind w:firstLine="0"/>
    </w:pPr>
    <w:rPr>
      <w:rFonts w:ascii="Times New Roman" w:hAnsi="Times New Roman"/>
      <w:sz w:val="24"/>
      <w:szCs w:val="24"/>
    </w:rPr>
  </w:style>
  <w:style w:type="character" w:customStyle="1" w:styleId="ZkladntextChar">
    <w:name w:val="Základní text Char"/>
    <w:link w:val="Zkladntext"/>
    <w:rsid w:val="000B75F4"/>
    <w:rPr>
      <w:sz w:val="24"/>
      <w:szCs w:val="24"/>
    </w:rPr>
  </w:style>
  <w:style w:type="paragraph" w:styleId="Bezmezer">
    <w:name w:val="No Spacing"/>
    <w:uiPriority w:val="1"/>
    <w:qFormat/>
    <w:rsid w:val="000B75F4"/>
    <w:rPr>
      <w:rFonts w:ascii="Calibri" w:eastAsia="Calibri" w:hAnsi="Calibri"/>
      <w:sz w:val="22"/>
      <w:szCs w:val="22"/>
      <w:lang w:eastAsia="en-US"/>
    </w:rPr>
  </w:style>
  <w:style w:type="paragraph" w:styleId="Odstavecseseznamem">
    <w:name w:val="List Paragraph"/>
    <w:basedOn w:val="Normln"/>
    <w:link w:val="OdstavecseseznamemChar"/>
    <w:qFormat/>
    <w:rsid w:val="000B75F4"/>
    <w:pPr>
      <w:spacing w:before="0" w:line="260" w:lineRule="atLeast"/>
      <w:ind w:left="720" w:firstLine="0"/>
      <w:contextualSpacing/>
      <w:jc w:val="left"/>
    </w:pPr>
    <w:rPr>
      <w:rFonts w:ascii="Calibri" w:eastAsia="Calibri" w:hAnsi="Calibri"/>
      <w:spacing w:val="4"/>
      <w:sz w:val="20"/>
      <w:szCs w:val="22"/>
      <w:lang w:eastAsia="en-US"/>
    </w:rPr>
  </w:style>
  <w:style w:type="table" w:styleId="Mkatabulky">
    <w:name w:val="Table Grid"/>
    <w:basedOn w:val="Normlntabulka"/>
    <w:uiPriority w:val="39"/>
    <w:rsid w:val="000B75F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link w:val="Nadpis1"/>
    <w:uiPriority w:val="9"/>
    <w:rsid w:val="00F1395E"/>
    <w:rPr>
      <w:rFonts w:ascii="Calibri" w:hAnsi="Calibri" w:cs="Calibri"/>
      <w:b/>
      <w:caps/>
      <w:kern w:val="28"/>
      <w:sz w:val="24"/>
      <w:szCs w:val="24"/>
      <w:lang w:eastAsia="en-US"/>
    </w:rPr>
  </w:style>
  <w:style w:type="character" w:customStyle="1" w:styleId="Nadpis2Char">
    <w:name w:val="Nadpis 2 Char"/>
    <w:link w:val="Nadpis2"/>
    <w:uiPriority w:val="9"/>
    <w:rsid w:val="00EC2BD4"/>
    <w:rPr>
      <w:rFonts w:ascii="Calibri" w:hAnsi="Calibri" w:cs="Calibri"/>
      <w:b/>
      <w:sz w:val="24"/>
      <w:szCs w:val="24"/>
      <w:lang w:eastAsia="en-US"/>
    </w:rPr>
  </w:style>
  <w:style w:type="character" w:customStyle="1" w:styleId="Nadpis3Char">
    <w:name w:val="Nadpis 3 Char"/>
    <w:link w:val="Nadpis3"/>
    <w:uiPriority w:val="9"/>
    <w:rsid w:val="00F1395E"/>
    <w:rPr>
      <w:rFonts w:ascii="Calibri" w:hAnsi="Calibri" w:cs="Calibri"/>
      <w:sz w:val="24"/>
      <w:lang w:eastAsia="en-US"/>
    </w:rPr>
  </w:style>
  <w:style w:type="character" w:customStyle="1" w:styleId="Nadpis4Char">
    <w:name w:val="Nadpis 4 Char"/>
    <w:link w:val="Nadpis4"/>
    <w:uiPriority w:val="9"/>
    <w:rsid w:val="00F1395E"/>
    <w:rPr>
      <w:rFonts w:ascii="Calibri" w:hAnsi="Calibri" w:cs="Calibri"/>
      <w:sz w:val="22"/>
      <w:lang w:eastAsia="en-US"/>
    </w:rPr>
  </w:style>
  <w:style w:type="character" w:customStyle="1" w:styleId="Nadpis5Char">
    <w:name w:val="Nadpis 5 Char"/>
    <w:link w:val="Nadpis5"/>
    <w:uiPriority w:val="9"/>
    <w:rsid w:val="00F1395E"/>
    <w:rPr>
      <w:rFonts w:ascii="Calibri" w:hAnsi="Calibri" w:cs="Calibri"/>
      <w:sz w:val="22"/>
      <w:lang w:eastAsia="en-US"/>
    </w:rPr>
  </w:style>
  <w:style w:type="character" w:customStyle="1" w:styleId="Nadpis6Char">
    <w:name w:val="Nadpis 6 Char"/>
    <w:aliases w:val=" nein Char"/>
    <w:link w:val="Nadpis6"/>
    <w:uiPriority w:val="9"/>
    <w:rsid w:val="00F1395E"/>
    <w:rPr>
      <w:rFonts w:ascii="Calibri" w:hAnsi="Calibri" w:cs="Calibri"/>
      <w:sz w:val="22"/>
      <w:szCs w:val="22"/>
      <w:lang w:eastAsia="en-US"/>
    </w:rPr>
  </w:style>
  <w:style w:type="character" w:customStyle="1" w:styleId="Nadpis7Char">
    <w:name w:val="Nadpis 7 Char"/>
    <w:link w:val="Nadpis7"/>
    <w:uiPriority w:val="9"/>
    <w:rsid w:val="00F1395E"/>
    <w:rPr>
      <w:rFonts w:ascii="Arial" w:hAnsi="Arial" w:cs="Calibri"/>
      <w:lang w:eastAsia="en-US"/>
    </w:rPr>
  </w:style>
  <w:style w:type="character" w:customStyle="1" w:styleId="Nadpis8Char">
    <w:name w:val="Nadpis 8 Char"/>
    <w:link w:val="Nadpis8"/>
    <w:uiPriority w:val="9"/>
    <w:rsid w:val="00F1395E"/>
    <w:rPr>
      <w:rFonts w:ascii="Arial" w:hAnsi="Arial" w:cs="Calibri"/>
      <w:i/>
      <w:lang w:eastAsia="en-US"/>
    </w:rPr>
  </w:style>
  <w:style w:type="character" w:customStyle="1" w:styleId="Nadpis9Char">
    <w:name w:val="Nadpis 9 Char"/>
    <w:link w:val="Nadpis9"/>
    <w:uiPriority w:val="9"/>
    <w:rsid w:val="00F1395E"/>
    <w:rPr>
      <w:rFonts w:ascii="Arial" w:hAnsi="Arial" w:cs="Calibri"/>
      <w:b/>
      <w:i/>
      <w:sz w:val="18"/>
      <w:lang w:eastAsia="en-US"/>
    </w:rPr>
  </w:style>
  <w:style w:type="character" w:styleId="Odkaznakoment">
    <w:name w:val="annotation reference"/>
    <w:qFormat/>
    <w:rsid w:val="00C014E8"/>
    <w:rPr>
      <w:sz w:val="16"/>
      <w:szCs w:val="16"/>
    </w:rPr>
  </w:style>
  <w:style w:type="paragraph" w:styleId="Textkomente">
    <w:name w:val="annotation text"/>
    <w:basedOn w:val="Normln"/>
    <w:link w:val="TextkomenteChar"/>
    <w:qFormat/>
    <w:rsid w:val="00C014E8"/>
    <w:rPr>
      <w:sz w:val="20"/>
    </w:rPr>
  </w:style>
  <w:style w:type="character" w:customStyle="1" w:styleId="TextkomenteChar">
    <w:name w:val="Text komentáře Char"/>
    <w:link w:val="Textkomente"/>
    <w:rsid w:val="00C014E8"/>
    <w:rPr>
      <w:rFonts w:ascii="Arial" w:hAnsi="Arial"/>
    </w:rPr>
  </w:style>
  <w:style w:type="paragraph" w:styleId="Pedmtkomente">
    <w:name w:val="annotation subject"/>
    <w:basedOn w:val="Textkomente"/>
    <w:next w:val="Textkomente"/>
    <w:link w:val="PedmtkomenteChar"/>
    <w:uiPriority w:val="99"/>
    <w:rsid w:val="00C014E8"/>
    <w:rPr>
      <w:b/>
      <w:bCs/>
    </w:rPr>
  </w:style>
  <w:style w:type="character" w:customStyle="1" w:styleId="PedmtkomenteChar">
    <w:name w:val="Předmět komentáře Char"/>
    <w:link w:val="Pedmtkomente"/>
    <w:uiPriority w:val="99"/>
    <w:rsid w:val="00C014E8"/>
    <w:rPr>
      <w:rFonts w:ascii="Arial" w:hAnsi="Arial"/>
      <w:b/>
      <w:bCs/>
    </w:rPr>
  </w:style>
  <w:style w:type="paragraph" w:styleId="Textbubliny">
    <w:name w:val="Balloon Text"/>
    <w:basedOn w:val="Normln"/>
    <w:link w:val="TextbublinyChar"/>
    <w:qFormat/>
    <w:rsid w:val="00C014E8"/>
    <w:pPr>
      <w:spacing w:before="0"/>
    </w:pPr>
    <w:rPr>
      <w:rFonts w:ascii="Tahoma" w:hAnsi="Tahoma" w:cs="Tahoma"/>
      <w:sz w:val="16"/>
      <w:szCs w:val="16"/>
    </w:rPr>
  </w:style>
  <w:style w:type="character" w:customStyle="1" w:styleId="TextbublinyChar">
    <w:name w:val="Text bubliny Char"/>
    <w:link w:val="Textbubliny"/>
    <w:rsid w:val="00C014E8"/>
    <w:rPr>
      <w:rFonts w:ascii="Tahoma" w:hAnsi="Tahoma" w:cs="Tahoma"/>
      <w:sz w:val="16"/>
      <w:szCs w:val="16"/>
    </w:rPr>
  </w:style>
  <w:style w:type="character" w:customStyle="1" w:styleId="OdstavecseseznamemChar">
    <w:name w:val="Odstavec se seznamem Char"/>
    <w:link w:val="Odstavecseseznamem"/>
    <w:uiPriority w:val="34"/>
    <w:locked/>
    <w:rsid w:val="00856EBF"/>
    <w:rPr>
      <w:rFonts w:ascii="Calibri" w:eastAsia="Calibri" w:hAnsi="Calibri"/>
      <w:spacing w:val="4"/>
      <w:szCs w:val="22"/>
      <w:lang w:eastAsia="en-US"/>
    </w:rPr>
  </w:style>
  <w:style w:type="paragraph" w:customStyle="1" w:styleId="ACpZkladntext">
    <w:name w:val="ACp Základní text"/>
    <w:basedOn w:val="Normln"/>
    <w:qFormat/>
    <w:rsid w:val="00856EBF"/>
    <w:pPr>
      <w:suppressAutoHyphens/>
      <w:spacing w:before="0" w:after="120"/>
      <w:ind w:firstLine="0"/>
    </w:pPr>
    <w:rPr>
      <w:rFonts w:ascii="Calibri" w:hAnsi="Calibri"/>
      <w:sz w:val="24"/>
      <w:szCs w:val="24"/>
    </w:rPr>
  </w:style>
  <w:style w:type="paragraph" w:styleId="Revize">
    <w:name w:val="Revision"/>
    <w:hidden/>
    <w:uiPriority w:val="99"/>
    <w:semiHidden/>
    <w:rsid w:val="003007EF"/>
    <w:rPr>
      <w:rFonts w:ascii="Arial" w:hAnsi="Arial"/>
      <w:sz w:val="22"/>
    </w:rPr>
  </w:style>
  <w:style w:type="paragraph" w:styleId="Textpoznpodarou">
    <w:name w:val="footnote text"/>
    <w:basedOn w:val="Normln"/>
    <w:link w:val="TextpoznpodarouChar"/>
    <w:rsid w:val="00CD3019"/>
    <w:rPr>
      <w:sz w:val="20"/>
    </w:rPr>
  </w:style>
  <w:style w:type="character" w:customStyle="1" w:styleId="TextpoznpodarouChar">
    <w:name w:val="Text pozn. pod čarou Char"/>
    <w:link w:val="Textpoznpodarou"/>
    <w:rsid w:val="00CD3019"/>
    <w:rPr>
      <w:rFonts w:ascii="Arial" w:hAnsi="Arial"/>
    </w:rPr>
  </w:style>
  <w:style w:type="character" w:styleId="Znakapoznpodarou">
    <w:name w:val="footnote reference"/>
    <w:rsid w:val="00CD3019"/>
    <w:rPr>
      <w:vertAlign w:val="superscript"/>
    </w:rPr>
  </w:style>
  <w:style w:type="paragraph" w:customStyle="1" w:styleId="pf0">
    <w:name w:val="pf0"/>
    <w:basedOn w:val="Normln"/>
    <w:rsid w:val="00B40F5B"/>
    <w:pPr>
      <w:spacing w:before="100" w:beforeAutospacing="1" w:after="100" w:afterAutospacing="1"/>
      <w:ind w:firstLine="0"/>
      <w:jc w:val="left"/>
    </w:pPr>
    <w:rPr>
      <w:rFonts w:ascii="Times New Roman" w:hAnsi="Times New Roman"/>
      <w:sz w:val="24"/>
      <w:szCs w:val="24"/>
    </w:rPr>
  </w:style>
  <w:style w:type="character" w:customStyle="1" w:styleId="cf01">
    <w:name w:val="cf01"/>
    <w:rsid w:val="00B40F5B"/>
    <w:rPr>
      <w:rFonts w:ascii="Segoe UI" w:hAnsi="Segoe UI" w:cs="Segoe UI" w:hint="default"/>
      <w:sz w:val="18"/>
      <w:szCs w:val="18"/>
    </w:rPr>
  </w:style>
  <w:style w:type="paragraph" w:customStyle="1" w:styleId="paragraph">
    <w:name w:val="paragraph"/>
    <w:basedOn w:val="Normln"/>
    <w:rsid w:val="00C336EB"/>
    <w:pPr>
      <w:spacing w:before="100" w:beforeAutospacing="1" w:after="100" w:afterAutospacing="1"/>
      <w:ind w:firstLine="0"/>
      <w:jc w:val="left"/>
    </w:pPr>
    <w:rPr>
      <w:rFonts w:ascii="Times New Roman" w:hAnsi="Times New Roman"/>
      <w:sz w:val="24"/>
      <w:szCs w:val="24"/>
    </w:rPr>
  </w:style>
  <w:style w:type="character" w:customStyle="1" w:styleId="normaltextrun">
    <w:name w:val="normaltextrun"/>
    <w:basedOn w:val="Standardnpsmoodstavce"/>
    <w:qFormat/>
    <w:rsid w:val="00C336EB"/>
  </w:style>
  <w:style w:type="character" w:customStyle="1" w:styleId="eop">
    <w:name w:val="eop"/>
    <w:basedOn w:val="Standardnpsmoodstavce"/>
    <w:rsid w:val="00C336EB"/>
  </w:style>
  <w:style w:type="character" w:customStyle="1" w:styleId="spellingerror">
    <w:name w:val="spellingerror"/>
    <w:basedOn w:val="Standardnpsmoodstavce"/>
    <w:rsid w:val="00C336EB"/>
  </w:style>
  <w:style w:type="character" w:styleId="Hypertextovodkaz">
    <w:name w:val="Hyperlink"/>
    <w:basedOn w:val="Standardnpsmoodstavce"/>
    <w:uiPriority w:val="99"/>
    <w:unhideWhenUsed/>
    <w:rsid w:val="00477F0F"/>
    <w:rPr>
      <w:color w:val="0000FF"/>
      <w:u w:val="single"/>
    </w:rPr>
  </w:style>
  <w:style w:type="character" w:customStyle="1" w:styleId="ZhlavChar">
    <w:name w:val="Záhlaví Char"/>
    <w:basedOn w:val="Standardnpsmoodstavce"/>
    <w:link w:val="Zhlav"/>
    <w:uiPriority w:val="99"/>
    <w:rsid w:val="00477F0F"/>
    <w:rPr>
      <w:rFonts w:ascii="Arial" w:hAnsi="Arial"/>
      <w:sz w:val="22"/>
    </w:rPr>
  </w:style>
  <w:style w:type="character" w:customStyle="1" w:styleId="ZpatChar">
    <w:name w:val="Zápatí Char"/>
    <w:basedOn w:val="Standardnpsmoodstavce"/>
    <w:link w:val="Zpat"/>
    <w:uiPriority w:val="99"/>
    <w:rsid w:val="00477F0F"/>
    <w:rPr>
      <w:rFonts w:ascii="Arial" w:hAnsi="Arial"/>
      <w:sz w:val="22"/>
    </w:rPr>
  </w:style>
  <w:style w:type="paragraph" w:styleId="Zkladntextodsazen">
    <w:name w:val="Body Text Indent"/>
    <w:basedOn w:val="Normln"/>
    <w:link w:val="ZkladntextodsazenChar"/>
    <w:rsid w:val="00477F0F"/>
    <w:pPr>
      <w:tabs>
        <w:tab w:val="left" w:pos="360"/>
        <w:tab w:val="left" w:pos="720"/>
        <w:tab w:val="right" w:pos="7920"/>
      </w:tabs>
      <w:spacing w:before="0" w:line="240" w:lineRule="atLeast"/>
      <w:ind w:left="360" w:hanging="360"/>
    </w:pPr>
    <w:rPr>
      <w:rFonts w:ascii="LegacSanItcTEE" w:hAnsi="LegacSanItcTEE"/>
      <w:lang w:val="en-GB"/>
    </w:rPr>
  </w:style>
  <w:style w:type="character" w:customStyle="1" w:styleId="ZkladntextodsazenChar">
    <w:name w:val="Základní text odsazený Char"/>
    <w:basedOn w:val="Standardnpsmoodstavce"/>
    <w:link w:val="Zkladntextodsazen"/>
    <w:rsid w:val="00477F0F"/>
    <w:rPr>
      <w:rFonts w:ascii="LegacSanItcTEE" w:hAnsi="LegacSanItcTEE"/>
      <w:sz w:val="22"/>
      <w:lang w:val="en-GB"/>
    </w:rPr>
  </w:style>
  <w:style w:type="character" w:customStyle="1" w:styleId="Zkladntext2">
    <w:name w:val="Základní text (2)_"/>
    <w:basedOn w:val="Standardnpsmoodstavce"/>
    <w:link w:val="Zkladntext20"/>
    <w:rsid w:val="00477F0F"/>
    <w:rPr>
      <w:shd w:val="clear" w:color="auto" w:fill="FFFFFF"/>
    </w:rPr>
  </w:style>
  <w:style w:type="character" w:customStyle="1" w:styleId="Nadpis20">
    <w:name w:val="Nadpis #2_"/>
    <w:basedOn w:val="Standardnpsmoodstavce"/>
    <w:link w:val="Nadpis21"/>
    <w:rsid w:val="00477F0F"/>
    <w:rPr>
      <w:b/>
      <w:bCs/>
      <w:shd w:val="clear" w:color="auto" w:fill="FFFFFF"/>
    </w:rPr>
  </w:style>
  <w:style w:type="character" w:customStyle="1" w:styleId="Zkladntext5">
    <w:name w:val="Základní text (5)_"/>
    <w:basedOn w:val="Standardnpsmoodstavce"/>
    <w:link w:val="Zkladntext50"/>
    <w:rsid w:val="00477F0F"/>
    <w:rPr>
      <w:b/>
      <w:bCs/>
      <w:shd w:val="clear" w:color="auto" w:fill="FFFFFF"/>
    </w:rPr>
  </w:style>
  <w:style w:type="character" w:customStyle="1" w:styleId="Zkladntext5Netun">
    <w:name w:val="Základní text (5) + Ne tučné"/>
    <w:basedOn w:val="Zkladntext5"/>
    <w:rsid w:val="00477F0F"/>
    <w:rPr>
      <w:b/>
      <w:bCs/>
      <w:color w:val="000000"/>
      <w:spacing w:val="0"/>
      <w:w w:val="100"/>
      <w:position w:val="0"/>
      <w:sz w:val="24"/>
      <w:szCs w:val="24"/>
      <w:shd w:val="clear" w:color="auto" w:fill="FFFFFF"/>
      <w:lang w:val="cs-CZ" w:eastAsia="cs-CZ" w:bidi="cs-CZ"/>
    </w:rPr>
  </w:style>
  <w:style w:type="character" w:customStyle="1" w:styleId="Zkladntext2115pt">
    <w:name w:val="Základní text (2) + 11;5 pt"/>
    <w:basedOn w:val="Zkladntext2"/>
    <w:rsid w:val="00477F0F"/>
    <w:rPr>
      <w:color w:val="000000"/>
      <w:spacing w:val="0"/>
      <w:w w:val="100"/>
      <w:position w:val="0"/>
      <w:sz w:val="23"/>
      <w:szCs w:val="23"/>
      <w:shd w:val="clear" w:color="auto" w:fill="FFFFFF"/>
      <w:lang w:val="cs-CZ" w:eastAsia="cs-CZ" w:bidi="cs-CZ"/>
    </w:rPr>
  </w:style>
  <w:style w:type="paragraph" w:customStyle="1" w:styleId="Zkladntext20">
    <w:name w:val="Základní text (2)"/>
    <w:basedOn w:val="Normln"/>
    <w:link w:val="Zkladntext2"/>
    <w:rsid w:val="00477F0F"/>
    <w:pPr>
      <w:widowControl w:val="0"/>
      <w:shd w:val="clear" w:color="auto" w:fill="FFFFFF"/>
      <w:spacing w:before="0" w:after="420" w:line="0" w:lineRule="atLeast"/>
      <w:ind w:hanging="420"/>
      <w:jc w:val="right"/>
    </w:pPr>
    <w:rPr>
      <w:rFonts w:ascii="Times New Roman" w:hAnsi="Times New Roman"/>
      <w:sz w:val="20"/>
    </w:rPr>
  </w:style>
  <w:style w:type="paragraph" w:customStyle="1" w:styleId="Nadpis21">
    <w:name w:val="Nadpis #2"/>
    <w:basedOn w:val="Normln"/>
    <w:link w:val="Nadpis20"/>
    <w:rsid w:val="00477F0F"/>
    <w:pPr>
      <w:widowControl w:val="0"/>
      <w:shd w:val="clear" w:color="auto" w:fill="FFFFFF"/>
      <w:spacing w:before="420" w:line="317" w:lineRule="exact"/>
      <w:ind w:hanging="360"/>
      <w:jc w:val="center"/>
      <w:outlineLvl w:val="1"/>
    </w:pPr>
    <w:rPr>
      <w:rFonts w:ascii="Times New Roman" w:hAnsi="Times New Roman"/>
      <w:b/>
      <w:bCs/>
      <w:sz w:val="20"/>
    </w:rPr>
  </w:style>
  <w:style w:type="paragraph" w:customStyle="1" w:styleId="Zkladntext50">
    <w:name w:val="Základní text (5)"/>
    <w:basedOn w:val="Normln"/>
    <w:link w:val="Zkladntext5"/>
    <w:rsid w:val="00477F0F"/>
    <w:pPr>
      <w:widowControl w:val="0"/>
      <w:shd w:val="clear" w:color="auto" w:fill="FFFFFF"/>
      <w:spacing w:before="0" w:line="317" w:lineRule="exact"/>
      <w:ind w:firstLine="0"/>
      <w:jc w:val="center"/>
    </w:pPr>
    <w:rPr>
      <w:rFonts w:ascii="Times New Roman" w:hAnsi="Times New Roman"/>
      <w:b/>
      <w:bCs/>
      <w:sz w:val="20"/>
    </w:rPr>
  </w:style>
  <w:style w:type="paragraph" w:styleId="Zkladntext21">
    <w:name w:val="Body Text 2"/>
    <w:basedOn w:val="Normln"/>
    <w:link w:val="Zkladntext2Char"/>
    <w:uiPriority w:val="99"/>
    <w:unhideWhenUsed/>
    <w:rsid w:val="00477F0F"/>
    <w:pPr>
      <w:spacing w:before="0" w:after="120" w:line="480" w:lineRule="auto"/>
      <w:ind w:firstLine="0"/>
      <w:jc w:val="left"/>
    </w:pPr>
    <w:rPr>
      <w:rFonts w:asciiTheme="minorHAnsi" w:eastAsiaTheme="minorHAnsi" w:hAnsiTheme="minorHAnsi" w:cstheme="minorBidi"/>
      <w:szCs w:val="22"/>
      <w:lang w:eastAsia="en-US"/>
    </w:rPr>
  </w:style>
  <w:style w:type="character" w:customStyle="1" w:styleId="Zkladntext2Char">
    <w:name w:val="Základní text 2 Char"/>
    <w:basedOn w:val="Standardnpsmoodstavce"/>
    <w:link w:val="Zkladntext21"/>
    <w:uiPriority w:val="99"/>
    <w:rsid w:val="00477F0F"/>
    <w:rPr>
      <w:rFonts w:asciiTheme="minorHAnsi" w:eastAsiaTheme="minorHAnsi" w:hAnsiTheme="minorHAnsi" w:cstheme="minorBidi"/>
      <w:sz w:val="22"/>
      <w:szCs w:val="22"/>
      <w:lang w:eastAsia="en-US"/>
    </w:rPr>
  </w:style>
  <w:style w:type="paragraph" w:customStyle="1" w:styleId="Nzevlnku">
    <w:name w:val="Název článku"/>
    <w:basedOn w:val="Zkladntext"/>
    <w:next w:val="Znnlnk"/>
    <w:rsid w:val="00477F0F"/>
    <w:pPr>
      <w:widowControl w:val="0"/>
      <w:autoSpaceDE/>
      <w:autoSpaceDN/>
      <w:spacing w:before="0"/>
      <w:jc w:val="center"/>
    </w:pPr>
    <w:rPr>
      <w:rFonts w:eastAsia="Calibri"/>
      <w:b/>
      <w:bCs/>
      <w:szCs w:val="20"/>
    </w:rPr>
  </w:style>
  <w:style w:type="paragraph" w:customStyle="1" w:styleId="lnek">
    <w:name w:val="Článek"/>
    <w:basedOn w:val="Normln"/>
    <w:next w:val="Nzevlnku"/>
    <w:rsid w:val="00477F0F"/>
    <w:pPr>
      <w:widowControl w:val="0"/>
      <w:spacing w:before="600"/>
      <w:ind w:firstLine="0"/>
      <w:jc w:val="center"/>
    </w:pPr>
    <w:rPr>
      <w:rFonts w:ascii="Times New Roman" w:eastAsia="Calibri" w:hAnsi="Times New Roman"/>
      <w:sz w:val="24"/>
    </w:rPr>
  </w:style>
  <w:style w:type="paragraph" w:customStyle="1" w:styleId="Znnlnk">
    <w:name w:val="Znění článků"/>
    <w:basedOn w:val="Normln"/>
    <w:uiPriority w:val="99"/>
    <w:rsid w:val="00477F0F"/>
    <w:pPr>
      <w:widowControl w:val="0"/>
      <w:spacing w:before="0"/>
      <w:ind w:left="709" w:hanging="709"/>
    </w:pPr>
    <w:rPr>
      <w:rFonts w:ascii="Times New Roman" w:eastAsia="Calibri" w:hAnsi="Times New Roman"/>
      <w:sz w:val="24"/>
    </w:rPr>
  </w:style>
  <w:style w:type="paragraph" w:customStyle="1" w:styleId="StylTimesNewRomanZarovnatdoblokuVlevo0cmPedsazen">
    <w:name w:val="Styl Times New Roman Zarovnat do bloku Vlevo:  0 cm Předsazení:..."/>
    <w:basedOn w:val="Normln"/>
    <w:rsid w:val="00477F0F"/>
    <w:pPr>
      <w:spacing w:before="0" w:line="240" w:lineRule="atLeast"/>
      <w:ind w:left="680" w:hanging="680"/>
    </w:pPr>
    <w:rPr>
      <w:rFonts w:ascii="Times New Roman" w:eastAsia="Calibri" w:hAnsi="Times New Roman"/>
      <w:color w:val="000000"/>
      <w:sz w:val="24"/>
      <w:lang w:val="en-US"/>
    </w:rPr>
  </w:style>
  <w:style w:type="paragraph" w:customStyle="1" w:styleId="ZKLADN">
    <w:name w:val="ZÁKLADNÍ"/>
    <w:basedOn w:val="Zkladntext"/>
    <w:rsid w:val="00477F0F"/>
    <w:pPr>
      <w:widowControl w:val="0"/>
      <w:autoSpaceDE/>
      <w:autoSpaceDN/>
      <w:spacing w:before="120" w:line="280" w:lineRule="atLeast"/>
    </w:pPr>
    <w:rPr>
      <w:rFonts w:ascii="Garamond" w:eastAsia="Calibri" w:hAnsi="Garamond"/>
      <w:szCs w:val="20"/>
    </w:rPr>
  </w:style>
  <w:style w:type="character" w:customStyle="1" w:styleId="FontStyle13">
    <w:name w:val="Font Style13"/>
    <w:basedOn w:val="Standardnpsmoodstavce"/>
    <w:rsid w:val="00477F0F"/>
    <w:rPr>
      <w:rFonts w:ascii="Times New Roman" w:hAnsi="Times New Roman" w:cs="Times New Roman"/>
      <w:sz w:val="18"/>
      <w:szCs w:val="18"/>
    </w:rPr>
  </w:style>
  <w:style w:type="paragraph" w:styleId="Normlnweb">
    <w:name w:val="Normal (Web)"/>
    <w:basedOn w:val="Normln"/>
    <w:rsid w:val="00477F0F"/>
    <w:pPr>
      <w:spacing w:before="100" w:beforeAutospacing="1" w:after="100" w:afterAutospacing="1"/>
      <w:ind w:firstLine="0"/>
      <w:jc w:val="left"/>
    </w:pPr>
    <w:rPr>
      <w:rFonts w:ascii="Times New Roman" w:hAnsi="Times New Roman"/>
      <w:sz w:val="24"/>
      <w:szCs w:val="24"/>
    </w:rPr>
  </w:style>
  <w:style w:type="paragraph" w:styleId="slovanseznam">
    <w:name w:val="List Number"/>
    <w:basedOn w:val="Normln"/>
    <w:rsid w:val="00477F0F"/>
    <w:pPr>
      <w:spacing w:before="0" w:after="40"/>
      <w:ind w:firstLine="0"/>
    </w:pPr>
    <w:rPr>
      <w:rFonts w:ascii="Times New Roman" w:hAnsi="Times New Roman"/>
    </w:rPr>
  </w:style>
  <w:style w:type="paragraph" w:customStyle="1" w:styleId="Odstavec">
    <w:name w:val="Odstavec"/>
    <w:basedOn w:val="Zkladntext"/>
    <w:rsid w:val="00477F0F"/>
    <w:pPr>
      <w:widowControl w:val="0"/>
      <w:tabs>
        <w:tab w:val="left" w:pos="360"/>
      </w:tabs>
      <w:suppressAutoHyphens/>
      <w:autoSpaceDE/>
      <w:autoSpaceDN/>
      <w:spacing w:before="360" w:after="0"/>
    </w:pPr>
    <w:rPr>
      <w:rFonts w:eastAsia="Calibri"/>
      <w:kern w:val="2"/>
    </w:rPr>
  </w:style>
  <w:style w:type="character" w:styleId="Siln">
    <w:name w:val="Strong"/>
    <w:basedOn w:val="Standardnpsmoodstavce"/>
    <w:uiPriority w:val="22"/>
    <w:qFormat/>
    <w:rsid w:val="00477F0F"/>
    <w:rPr>
      <w:b/>
      <w:bCs/>
    </w:rPr>
  </w:style>
  <w:style w:type="character" w:customStyle="1" w:styleId="Nevyeenzmnka1">
    <w:name w:val="Nevyřešená zmínka1"/>
    <w:basedOn w:val="Standardnpsmoodstavce"/>
    <w:uiPriority w:val="99"/>
    <w:semiHidden/>
    <w:unhideWhenUsed/>
    <w:rsid w:val="00477F0F"/>
    <w:rPr>
      <w:color w:val="605E5C"/>
      <w:shd w:val="clear" w:color="auto" w:fill="E1DFDD"/>
    </w:rPr>
  </w:style>
  <w:style w:type="character" w:styleId="Zstupntext">
    <w:name w:val="Placeholder Text"/>
    <w:basedOn w:val="Standardnpsmoodstavce"/>
    <w:uiPriority w:val="99"/>
    <w:semiHidden/>
    <w:rsid w:val="00477F0F"/>
    <w:rPr>
      <w:color w:val="808080"/>
    </w:rPr>
  </w:style>
  <w:style w:type="paragraph" w:styleId="Nadpisobsahu">
    <w:name w:val="TOC Heading"/>
    <w:basedOn w:val="Nadpis1"/>
    <w:next w:val="Normln"/>
    <w:uiPriority w:val="39"/>
    <w:unhideWhenUsed/>
    <w:qFormat/>
    <w:rsid w:val="00477F0F"/>
    <w:pPr>
      <w:keepNext/>
      <w:keepLines/>
      <w:widowControl/>
      <w:numPr>
        <w:numId w:val="0"/>
      </w:numPr>
      <w:spacing w:after="0" w:line="259" w:lineRule="auto"/>
      <w:jc w:val="left"/>
      <w:outlineLvl w:val="9"/>
    </w:pPr>
    <w:rPr>
      <w:rFonts w:asciiTheme="majorHAnsi" w:eastAsiaTheme="majorEastAsia" w:hAnsiTheme="majorHAnsi" w:cstheme="majorBidi"/>
      <w:b w:val="0"/>
      <w:caps w:val="0"/>
      <w:color w:val="2E74B5" w:themeColor="accent1" w:themeShade="BF"/>
      <w:kern w:val="0"/>
      <w:sz w:val="32"/>
      <w:szCs w:val="32"/>
      <w:lang w:eastAsia="cs-CZ"/>
    </w:rPr>
  </w:style>
  <w:style w:type="paragraph" w:styleId="Obsah1">
    <w:name w:val="toc 1"/>
    <w:basedOn w:val="Normln"/>
    <w:next w:val="Normln"/>
    <w:autoRedefine/>
    <w:uiPriority w:val="39"/>
    <w:unhideWhenUsed/>
    <w:rsid w:val="00477F0F"/>
    <w:pPr>
      <w:spacing w:before="0" w:after="100"/>
      <w:ind w:firstLine="0"/>
      <w:jc w:val="left"/>
    </w:pPr>
    <w:rPr>
      <w:rFonts w:asciiTheme="minorHAnsi" w:eastAsiaTheme="minorHAnsi" w:hAnsiTheme="minorHAnsi" w:cstheme="minorBidi"/>
      <w:szCs w:val="22"/>
      <w:lang w:eastAsia="en-US"/>
    </w:rPr>
  </w:style>
  <w:style w:type="paragraph" w:styleId="Obsah2">
    <w:name w:val="toc 2"/>
    <w:basedOn w:val="Normln"/>
    <w:next w:val="Normln"/>
    <w:autoRedefine/>
    <w:uiPriority w:val="39"/>
    <w:unhideWhenUsed/>
    <w:rsid w:val="008E7495"/>
    <w:pPr>
      <w:tabs>
        <w:tab w:val="right" w:leader="dot" w:pos="9628"/>
      </w:tabs>
      <w:spacing w:before="0" w:after="100"/>
      <w:ind w:left="220" w:firstLine="0"/>
      <w:jc w:val="left"/>
    </w:pPr>
    <w:rPr>
      <w:rFonts w:asciiTheme="minorHAnsi" w:eastAsiaTheme="minorHAnsi" w:hAnsiTheme="minorHAnsi" w:cstheme="minorBidi"/>
      <w:szCs w:val="22"/>
      <w:lang w:eastAsia="en-US"/>
    </w:rPr>
  </w:style>
  <w:style w:type="character" w:customStyle="1" w:styleId="Nevyeenzmnka2">
    <w:name w:val="Nevyřešená zmínka2"/>
    <w:basedOn w:val="Standardnpsmoodstavce"/>
    <w:uiPriority w:val="99"/>
    <w:semiHidden/>
    <w:unhideWhenUsed/>
    <w:rsid w:val="00477F0F"/>
    <w:rPr>
      <w:color w:val="605E5C"/>
      <w:shd w:val="clear" w:color="auto" w:fill="E1DFDD"/>
    </w:rPr>
  </w:style>
  <w:style w:type="paragraph" w:styleId="Obsah3">
    <w:name w:val="toc 3"/>
    <w:basedOn w:val="Normln"/>
    <w:next w:val="Normln"/>
    <w:autoRedefine/>
    <w:uiPriority w:val="39"/>
    <w:unhideWhenUsed/>
    <w:rsid w:val="00EB79EE"/>
    <w:pPr>
      <w:tabs>
        <w:tab w:val="right" w:leader="dot" w:pos="9628"/>
      </w:tabs>
      <w:spacing w:before="0" w:after="100"/>
      <w:ind w:left="708" w:firstLine="0"/>
      <w:jc w:val="left"/>
    </w:pPr>
    <w:rPr>
      <w:rFonts w:asciiTheme="minorHAnsi" w:eastAsiaTheme="minorHAnsi" w:hAnsiTheme="minorHAnsi" w:cstheme="minorBidi"/>
      <w:szCs w:val="22"/>
      <w:lang w:eastAsia="en-US"/>
    </w:rPr>
  </w:style>
  <w:style w:type="character" w:customStyle="1" w:styleId="Zmnka1">
    <w:name w:val="Zmínka1"/>
    <w:basedOn w:val="Standardnpsmoodstavce"/>
    <w:uiPriority w:val="99"/>
    <w:unhideWhenUsed/>
    <w:rsid w:val="00960037"/>
    <w:rPr>
      <w:color w:val="2B579A"/>
      <w:shd w:val="clear" w:color="auto" w:fill="E1DFDD"/>
    </w:rPr>
  </w:style>
  <w:style w:type="character" w:styleId="Sledovanodkaz">
    <w:name w:val="FollowedHyperlink"/>
    <w:basedOn w:val="Standardnpsmoodstavce"/>
    <w:rsid w:val="00AA067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02350">
      <w:bodyDiv w:val="1"/>
      <w:marLeft w:val="0"/>
      <w:marRight w:val="0"/>
      <w:marTop w:val="0"/>
      <w:marBottom w:val="0"/>
      <w:divBdr>
        <w:top w:val="none" w:sz="0" w:space="0" w:color="auto"/>
        <w:left w:val="none" w:sz="0" w:space="0" w:color="auto"/>
        <w:bottom w:val="none" w:sz="0" w:space="0" w:color="auto"/>
        <w:right w:val="none" w:sz="0" w:space="0" w:color="auto"/>
      </w:divBdr>
    </w:div>
    <w:div w:id="146943577">
      <w:bodyDiv w:val="1"/>
      <w:marLeft w:val="0"/>
      <w:marRight w:val="0"/>
      <w:marTop w:val="0"/>
      <w:marBottom w:val="0"/>
      <w:divBdr>
        <w:top w:val="none" w:sz="0" w:space="0" w:color="auto"/>
        <w:left w:val="none" w:sz="0" w:space="0" w:color="auto"/>
        <w:bottom w:val="none" w:sz="0" w:space="0" w:color="auto"/>
        <w:right w:val="none" w:sz="0" w:space="0" w:color="auto"/>
      </w:divBdr>
    </w:div>
    <w:div w:id="160202025">
      <w:bodyDiv w:val="1"/>
      <w:marLeft w:val="0"/>
      <w:marRight w:val="0"/>
      <w:marTop w:val="0"/>
      <w:marBottom w:val="0"/>
      <w:divBdr>
        <w:top w:val="none" w:sz="0" w:space="0" w:color="auto"/>
        <w:left w:val="none" w:sz="0" w:space="0" w:color="auto"/>
        <w:bottom w:val="none" w:sz="0" w:space="0" w:color="auto"/>
        <w:right w:val="none" w:sz="0" w:space="0" w:color="auto"/>
      </w:divBdr>
    </w:div>
    <w:div w:id="296187538">
      <w:bodyDiv w:val="1"/>
      <w:marLeft w:val="0"/>
      <w:marRight w:val="0"/>
      <w:marTop w:val="0"/>
      <w:marBottom w:val="0"/>
      <w:divBdr>
        <w:top w:val="none" w:sz="0" w:space="0" w:color="auto"/>
        <w:left w:val="none" w:sz="0" w:space="0" w:color="auto"/>
        <w:bottom w:val="none" w:sz="0" w:space="0" w:color="auto"/>
        <w:right w:val="none" w:sz="0" w:space="0" w:color="auto"/>
      </w:divBdr>
    </w:div>
    <w:div w:id="479274071">
      <w:bodyDiv w:val="1"/>
      <w:marLeft w:val="0"/>
      <w:marRight w:val="0"/>
      <w:marTop w:val="0"/>
      <w:marBottom w:val="0"/>
      <w:divBdr>
        <w:top w:val="none" w:sz="0" w:space="0" w:color="auto"/>
        <w:left w:val="none" w:sz="0" w:space="0" w:color="auto"/>
        <w:bottom w:val="none" w:sz="0" w:space="0" w:color="auto"/>
        <w:right w:val="none" w:sz="0" w:space="0" w:color="auto"/>
      </w:divBdr>
    </w:div>
    <w:div w:id="620575440">
      <w:bodyDiv w:val="1"/>
      <w:marLeft w:val="0"/>
      <w:marRight w:val="0"/>
      <w:marTop w:val="0"/>
      <w:marBottom w:val="0"/>
      <w:divBdr>
        <w:top w:val="none" w:sz="0" w:space="0" w:color="auto"/>
        <w:left w:val="none" w:sz="0" w:space="0" w:color="auto"/>
        <w:bottom w:val="none" w:sz="0" w:space="0" w:color="auto"/>
        <w:right w:val="none" w:sz="0" w:space="0" w:color="auto"/>
      </w:divBdr>
    </w:div>
    <w:div w:id="779643910">
      <w:bodyDiv w:val="1"/>
      <w:marLeft w:val="0"/>
      <w:marRight w:val="0"/>
      <w:marTop w:val="0"/>
      <w:marBottom w:val="0"/>
      <w:divBdr>
        <w:top w:val="none" w:sz="0" w:space="0" w:color="auto"/>
        <w:left w:val="none" w:sz="0" w:space="0" w:color="auto"/>
        <w:bottom w:val="none" w:sz="0" w:space="0" w:color="auto"/>
        <w:right w:val="none" w:sz="0" w:space="0" w:color="auto"/>
      </w:divBdr>
    </w:div>
    <w:div w:id="829174300">
      <w:bodyDiv w:val="1"/>
      <w:marLeft w:val="0"/>
      <w:marRight w:val="0"/>
      <w:marTop w:val="0"/>
      <w:marBottom w:val="0"/>
      <w:divBdr>
        <w:top w:val="none" w:sz="0" w:space="0" w:color="auto"/>
        <w:left w:val="none" w:sz="0" w:space="0" w:color="auto"/>
        <w:bottom w:val="none" w:sz="0" w:space="0" w:color="auto"/>
        <w:right w:val="none" w:sz="0" w:space="0" w:color="auto"/>
      </w:divBdr>
    </w:div>
    <w:div w:id="887453515">
      <w:bodyDiv w:val="1"/>
      <w:marLeft w:val="0"/>
      <w:marRight w:val="0"/>
      <w:marTop w:val="0"/>
      <w:marBottom w:val="0"/>
      <w:divBdr>
        <w:top w:val="none" w:sz="0" w:space="0" w:color="auto"/>
        <w:left w:val="none" w:sz="0" w:space="0" w:color="auto"/>
        <w:bottom w:val="none" w:sz="0" w:space="0" w:color="auto"/>
        <w:right w:val="none" w:sz="0" w:space="0" w:color="auto"/>
      </w:divBdr>
    </w:div>
    <w:div w:id="953708487">
      <w:bodyDiv w:val="1"/>
      <w:marLeft w:val="0"/>
      <w:marRight w:val="0"/>
      <w:marTop w:val="0"/>
      <w:marBottom w:val="0"/>
      <w:divBdr>
        <w:top w:val="none" w:sz="0" w:space="0" w:color="auto"/>
        <w:left w:val="none" w:sz="0" w:space="0" w:color="auto"/>
        <w:bottom w:val="none" w:sz="0" w:space="0" w:color="auto"/>
        <w:right w:val="none" w:sz="0" w:space="0" w:color="auto"/>
      </w:divBdr>
    </w:div>
    <w:div w:id="1057162526">
      <w:bodyDiv w:val="1"/>
      <w:marLeft w:val="0"/>
      <w:marRight w:val="0"/>
      <w:marTop w:val="0"/>
      <w:marBottom w:val="0"/>
      <w:divBdr>
        <w:top w:val="none" w:sz="0" w:space="0" w:color="auto"/>
        <w:left w:val="none" w:sz="0" w:space="0" w:color="auto"/>
        <w:bottom w:val="none" w:sz="0" w:space="0" w:color="auto"/>
        <w:right w:val="none" w:sz="0" w:space="0" w:color="auto"/>
      </w:divBdr>
    </w:div>
    <w:div w:id="1124077303">
      <w:bodyDiv w:val="1"/>
      <w:marLeft w:val="0"/>
      <w:marRight w:val="0"/>
      <w:marTop w:val="0"/>
      <w:marBottom w:val="0"/>
      <w:divBdr>
        <w:top w:val="none" w:sz="0" w:space="0" w:color="auto"/>
        <w:left w:val="none" w:sz="0" w:space="0" w:color="auto"/>
        <w:bottom w:val="none" w:sz="0" w:space="0" w:color="auto"/>
        <w:right w:val="none" w:sz="0" w:space="0" w:color="auto"/>
      </w:divBdr>
    </w:div>
    <w:div w:id="1136679336">
      <w:bodyDiv w:val="1"/>
      <w:marLeft w:val="0"/>
      <w:marRight w:val="0"/>
      <w:marTop w:val="0"/>
      <w:marBottom w:val="0"/>
      <w:divBdr>
        <w:top w:val="none" w:sz="0" w:space="0" w:color="auto"/>
        <w:left w:val="none" w:sz="0" w:space="0" w:color="auto"/>
        <w:bottom w:val="none" w:sz="0" w:space="0" w:color="auto"/>
        <w:right w:val="none" w:sz="0" w:space="0" w:color="auto"/>
      </w:divBdr>
    </w:div>
    <w:div w:id="1218542671">
      <w:bodyDiv w:val="1"/>
      <w:marLeft w:val="0"/>
      <w:marRight w:val="0"/>
      <w:marTop w:val="0"/>
      <w:marBottom w:val="0"/>
      <w:divBdr>
        <w:top w:val="none" w:sz="0" w:space="0" w:color="auto"/>
        <w:left w:val="none" w:sz="0" w:space="0" w:color="auto"/>
        <w:bottom w:val="none" w:sz="0" w:space="0" w:color="auto"/>
        <w:right w:val="none" w:sz="0" w:space="0" w:color="auto"/>
      </w:divBdr>
    </w:div>
    <w:div w:id="1308510091">
      <w:bodyDiv w:val="1"/>
      <w:marLeft w:val="0"/>
      <w:marRight w:val="0"/>
      <w:marTop w:val="0"/>
      <w:marBottom w:val="0"/>
      <w:divBdr>
        <w:top w:val="none" w:sz="0" w:space="0" w:color="auto"/>
        <w:left w:val="none" w:sz="0" w:space="0" w:color="auto"/>
        <w:bottom w:val="none" w:sz="0" w:space="0" w:color="auto"/>
        <w:right w:val="none" w:sz="0" w:space="0" w:color="auto"/>
      </w:divBdr>
    </w:div>
    <w:div w:id="1504972483">
      <w:bodyDiv w:val="1"/>
      <w:marLeft w:val="0"/>
      <w:marRight w:val="0"/>
      <w:marTop w:val="0"/>
      <w:marBottom w:val="0"/>
      <w:divBdr>
        <w:top w:val="none" w:sz="0" w:space="0" w:color="auto"/>
        <w:left w:val="none" w:sz="0" w:space="0" w:color="auto"/>
        <w:bottom w:val="none" w:sz="0" w:space="0" w:color="auto"/>
        <w:right w:val="none" w:sz="0" w:space="0" w:color="auto"/>
      </w:divBdr>
    </w:div>
    <w:div w:id="1592078873">
      <w:bodyDiv w:val="1"/>
      <w:marLeft w:val="0"/>
      <w:marRight w:val="0"/>
      <w:marTop w:val="0"/>
      <w:marBottom w:val="0"/>
      <w:divBdr>
        <w:top w:val="none" w:sz="0" w:space="0" w:color="auto"/>
        <w:left w:val="none" w:sz="0" w:space="0" w:color="auto"/>
        <w:bottom w:val="none" w:sz="0" w:space="0" w:color="auto"/>
        <w:right w:val="none" w:sz="0" w:space="0" w:color="auto"/>
      </w:divBdr>
    </w:div>
    <w:div w:id="1596522805">
      <w:bodyDiv w:val="1"/>
      <w:marLeft w:val="0"/>
      <w:marRight w:val="0"/>
      <w:marTop w:val="0"/>
      <w:marBottom w:val="0"/>
      <w:divBdr>
        <w:top w:val="none" w:sz="0" w:space="0" w:color="auto"/>
        <w:left w:val="none" w:sz="0" w:space="0" w:color="auto"/>
        <w:bottom w:val="none" w:sz="0" w:space="0" w:color="auto"/>
        <w:right w:val="none" w:sz="0" w:space="0" w:color="auto"/>
      </w:divBdr>
      <w:divsChild>
        <w:div w:id="27806272">
          <w:marLeft w:val="0"/>
          <w:marRight w:val="0"/>
          <w:marTop w:val="0"/>
          <w:marBottom w:val="0"/>
          <w:divBdr>
            <w:top w:val="none" w:sz="0" w:space="0" w:color="auto"/>
            <w:left w:val="none" w:sz="0" w:space="0" w:color="auto"/>
            <w:bottom w:val="none" w:sz="0" w:space="0" w:color="auto"/>
            <w:right w:val="none" w:sz="0" w:space="0" w:color="auto"/>
          </w:divBdr>
        </w:div>
        <w:div w:id="94324541">
          <w:marLeft w:val="0"/>
          <w:marRight w:val="0"/>
          <w:marTop w:val="0"/>
          <w:marBottom w:val="0"/>
          <w:divBdr>
            <w:top w:val="none" w:sz="0" w:space="0" w:color="auto"/>
            <w:left w:val="none" w:sz="0" w:space="0" w:color="auto"/>
            <w:bottom w:val="none" w:sz="0" w:space="0" w:color="auto"/>
            <w:right w:val="none" w:sz="0" w:space="0" w:color="auto"/>
          </w:divBdr>
        </w:div>
        <w:div w:id="129204197">
          <w:marLeft w:val="0"/>
          <w:marRight w:val="0"/>
          <w:marTop w:val="0"/>
          <w:marBottom w:val="0"/>
          <w:divBdr>
            <w:top w:val="none" w:sz="0" w:space="0" w:color="auto"/>
            <w:left w:val="none" w:sz="0" w:space="0" w:color="auto"/>
            <w:bottom w:val="none" w:sz="0" w:space="0" w:color="auto"/>
            <w:right w:val="none" w:sz="0" w:space="0" w:color="auto"/>
          </w:divBdr>
        </w:div>
        <w:div w:id="140078138">
          <w:marLeft w:val="0"/>
          <w:marRight w:val="0"/>
          <w:marTop w:val="0"/>
          <w:marBottom w:val="0"/>
          <w:divBdr>
            <w:top w:val="none" w:sz="0" w:space="0" w:color="auto"/>
            <w:left w:val="none" w:sz="0" w:space="0" w:color="auto"/>
            <w:bottom w:val="none" w:sz="0" w:space="0" w:color="auto"/>
            <w:right w:val="none" w:sz="0" w:space="0" w:color="auto"/>
          </w:divBdr>
        </w:div>
        <w:div w:id="163786283">
          <w:marLeft w:val="0"/>
          <w:marRight w:val="0"/>
          <w:marTop w:val="0"/>
          <w:marBottom w:val="0"/>
          <w:divBdr>
            <w:top w:val="none" w:sz="0" w:space="0" w:color="auto"/>
            <w:left w:val="none" w:sz="0" w:space="0" w:color="auto"/>
            <w:bottom w:val="none" w:sz="0" w:space="0" w:color="auto"/>
            <w:right w:val="none" w:sz="0" w:space="0" w:color="auto"/>
          </w:divBdr>
        </w:div>
        <w:div w:id="329649425">
          <w:marLeft w:val="0"/>
          <w:marRight w:val="0"/>
          <w:marTop w:val="0"/>
          <w:marBottom w:val="0"/>
          <w:divBdr>
            <w:top w:val="none" w:sz="0" w:space="0" w:color="auto"/>
            <w:left w:val="none" w:sz="0" w:space="0" w:color="auto"/>
            <w:bottom w:val="none" w:sz="0" w:space="0" w:color="auto"/>
            <w:right w:val="none" w:sz="0" w:space="0" w:color="auto"/>
          </w:divBdr>
        </w:div>
        <w:div w:id="361439228">
          <w:marLeft w:val="0"/>
          <w:marRight w:val="0"/>
          <w:marTop w:val="0"/>
          <w:marBottom w:val="0"/>
          <w:divBdr>
            <w:top w:val="none" w:sz="0" w:space="0" w:color="auto"/>
            <w:left w:val="none" w:sz="0" w:space="0" w:color="auto"/>
            <w:bottom w:val="none" w:sz="0" w:space="0" w:color="auto"/>
            <w:right w:val="none" w:sz="0" w:space="0" w:color="auto"/>
          </w:divBdr>
        </w:div>
        <w:div w:id="435752638">
          <w:marLeft w:val="0"/>
          <w:marRight w:val="0"/>
          <w:marTop w:val="0"/>
          <w:marBottom w:val="0"/>
          <w:divBdr>
            <w:top w:val="none" w:sz="0" w:space="0" w:color="auto"/>
            <w:left w:val="none" w:sz="0" w:space="0" w:color="auto"/>
            <w:bottom w:val="none" w:sz="0" w:space="0" w:color="auto"/>
            <w:right w:val="none" w:sz="0" w:space="0" w:color="auto"/>
          </w:divBdr>
        </w:div>
        <w:div w:id="479661596">
          <w:marLeft w:val="0"/>
          <w:marRight w:val="0"/>
          <w:marTop w:val="0"/>
          <w:marBottom w:val="0"/>
          <w:divBdr>
            <w:top w:val="none" w:sz="0" w:space="0" w:color="auto"/>
            <w:left w:val="none" w:sz="0" w:space="0" w:color="auto"/>
            <w:bottom w:val="none" w:sz="0" w:space="0" w:color="auto"/>
            <w:right w:val="none" w:sz="0" w:space="0" w:color="auto"/>
          </w:divBdr>
        </w:div>
        <w:div w:id="489758118">
          <w:marLeft w:val="0"/>
          <w:marRight w:val="0"/>
          <w:marTop w:val="0"/>
          <w:marBottom w:val="0"/>
          <w:divBdr>
            <w:top w:val="none" w:sz="0" w:space="0" w:color="auto"/>
            <w:left w:val="none" w:sz="0" w:space="0" w:color="auto"/>
            <w:bottom w:val="none" w:sz="0" w:space="0" w:color="auto"/>
            <w:right w:val="none" w:sz="0" w:space="0" w:color="auto"/>
          </w:divBdr>
        </w:div>
        <w:div w:id="531966411">
          <w:marLeft w:val="0"/>
          <w:marRight w:val="0"/>
          <w:marTop w:val="0"/>
          <w:marBottom w:val="0"/>
          <w:divBdr>
            <w:top w:val="none" w:sz="0" w:space="0" w:color="auto"/>
            <w:left w:val="none" w:sz="0" w:space="0" w:color="auto"/>
            <w:bottom w:val="none" w:sz="0" w:space="0" w:color="auto"/>
            <w:right w:val="none" w:sz="0" w:space="0" w:color="auto"/>
          </w:divBdr>
        </w:div>
        <w:div w:id="552622547">
          <w:marLeft w:val="0"/>
          <w:marRight w:val="0"/>
          <w:marTop w:val="0"/>
          <w:marBottom w:val="0"/>
          <w:divBdr>
            <w:top w:val="none" w:sz="0" w:space="0" w:color="auto"/>
            <w:left w:val="none" w:sz="0" w:space="0" w:color="auto"/>
            <w:bottom w:val="none" w:sz="0" w:space="0" w:color="auto"/>
            <w:right w:val="none" w:sz="0" w:space="0" w:color="auto"/>
          </w:divBdr>
        </w:div>
        <w:div w:id="640429042">
          <w:marLeft w:val="0"/>
          <w:marRight w:val="0"/>
          <w:marTop w:val="0"/>
          <w:marBottom w:val="0"/>
          <w:divBdr>
            <w:top w:val="none" w:sz="0" w:space="0" w:color="auto"/>
            <w:left w:val="none" w:sz="0" w:space="0" w:color="auto"/>
            <w:bottom w:val="none" w:sz="0" w:space="0" w:color="auto"/>
            <w:right w:val="none" w:sz="0" w:space="0" w:color="auto"/>
          </w:divBdr>
        </w:div>
        <w:div w:id="657198505">
          <w:marLeft w:val="0"/>
          <w:marRight w:val="0"/>
          <w:marTop w:val="0"/>
          <w:marBottom w:val="0"/>
          <w:divBdr>
            <w:top w:val="none" w:sz="0" w:space="0" w:color="auto"/>
            <w:left w:val="none" w:sz="0" w:space="0" w:color="auto"/>
            <w:bottom w:val="none" w:sz="0" w:space="0" w:color="auto"/>
            <w:right w:val="none" w:sz="0" w:space="0" w:color="auto"/>
          </w:divBdr>
        </w:div>
        <w:div w:id="727386222">
          <w:marLeft w:val="0"/>
          <w:marRight w:val="0"/>
          <w:marTop w:val="0"/>
          <w:marBottom w:val="0"/>
          <w:divBdr>
            <w:top w:val="none" w:sz="0" w:space="0" w:color="auto"/>
            <w:left w:val="none" w:sz="0" w:space="0" w:color="auto"/>
            <w:bottom w:val="none" w:sz="0" w:space="0" w:color="auto"/>
            <w:right w:val="none" w:sz="0" w:space="0" w:color="auto"/>
          </w:divBdr>
        </w:div>
        <w:div w:id="875502429">
          <w:marLeft w:val="0"/>
          <w:marRight w:val="0"/>
          <w:marTop w:val="0"/>
          <w:marBottom w:val="0"/>
          <w:divBdr>
            <w:top w:val="none" w:sz="0" w:space="0" w:color="auto"/>
            <w:left w:val="none" w:sz="0" w:space="0" w:color="auto"/>
            <w:bottom w:val="none" w:sz="0" w:space="0" w:color="auto"/>
            <w:right w:val="none" w:sz="0" w:space="0" w:color="auto"/>
          </w:divBdr>
        </w:div>
        <w:div w:id="902255001">
          <w:marLeft w:val="0"/>
          <w:marRight w:val="0"/>
          <w:marTop w:val="0"/>
          <w:marBottom w:val="0"/>
          <w:divBdr>
            <w:top w:val="none" w:sz="0" w:space="0" w:color="auto"/>
            <w:left w:val="none" w:sz="0" w:space="0" w:color="auto"/>
            <w:bottom w:val="none" w:sz="0" w:space="0" w:color="auto"/>
            <w:right w:val="none" w:sz="0" w:space="0" w:color="auto"/>
          </w:divBdr>
        </w:div>
        <w:div w:id="983120999">
          <w:marLeft w:val="0"/>
          <w:marRight w:val="0"/>
          <w:marTop w:val="0"/>
          <w:marBottom w:val="0"/>
          <w:divBdr>
            <w:top w:val="none" w:sz="0" w:space="0" w:color="auto"/>
            <w:left w:val="none" w:sz="0" w:space="0" w:color="auto"/>
            <w:bottom w:val="none" w:sz="0" w:space="0" w:color="auto"/>
            <w:right w:val="none" w:sz="0" w:space="0" w:color="auto"/>
          </w:divBdr>
        </w:div>
        <w:div w:id="1082406514">
          <w:marLeft w:val="0"/>
          <w:marRight w:val="0"/>
          <w:marTop w:val="0"/>
          <w:marBottom w:val="0"/>
          <w:divBdr>
            <w:top w:val="none" w:sz="0" w:space="0" w:color="auto"/>
            <w:left w:val="none" w:sz="0" w:space="0" w:color="auto"/>
            <w:bottom w:val="none" w:sz="0" w:space="0" w:color="auto"/>
            <w:right w:val="none" w:sz="0" w:space="0" w:color="auto"/>
          </w:divBdr>
        </w:div>
        <w:div w:id="1085494563">
          <w:marLeft w:val="0"/>
          <w:marRight w:val="0"/>
          <w:marTop w:val="0"/>
          <w:marBottom w:val="0"/>
          <w:divBdr>
            <w:top w:val="none" w:sz="0" w:space="0" w:color="auto"/>
            <w:left w:val="none" w:sz="0" w:space="0" w:color="auto"/>
            <w:bottom w:val="none" w:sz="0" w:space="0" w:color="auto"/>
            <w:right w:val="none" w:sz="0" w:space="0" w:color="auto"/>
          </w:divBdr>
        </w:div>
        <w:div w:id="1144275959">
          <w:marLeft w:val="0"/>
          <w:marRight w:val="0"/>
          <w:marTop w:val="0"/>
          <w:marBottom w:val="0"/>
          <w:divBdr>
            <w:top w:val="none" w:sz="0" w:space="0" w:color="auto"/>
            <w:left w:val="none" w:sz="0" w:space="0" w:color="auto"/>
            <w:bottom w:val="none" w:sz="0" w:space="0" w:color="auto"/>
            <w:right w:val="none" w:sz="0" w:space="0" w:color="auto"/>
          </w:divBdr>
        </w:div>
        <w:div w:id="1156457359">
          <w:marLeft w:val="0"/>
          <w:marRight w:val="0"/>
          <w:marTop w:val="0"/>
          <w:marBottom w:val="0"/>
          <w:divBdr>
            <w:top w:val="none" w:sz="0" w:space="0" w:color="auto"/>
            <w:left w:val="none" w:sz="0" w:space="0" w:color="auto"/>
            <w:bottom w:val="none" w:sz="0" w:space="0" w:color="auto"/>
            <w:right w:val="none" w:sz="0" w:space="0" w:color="auto"/>
          </w:divBdr>
        </w:div>
        <w:div w:id="1166633126">
          <w:marLeft w:val="0"/>
          <w:marRight w:val="0"/>
          <w:marTop w:val="0"/>
          <w:marBottom w:val="0"/>
          <w:divBdr>
            <w:top w:val="none" w:sz="0" w:space="0" w:color="auto"/>
            <w:left w:val="none" w:sz="0" w:space="0" w:color="auto"/>
            <w:bottom w:val="none" w:sz="0" w:space="0" w:color="auto"/>
            <w:right w:val="none" w:sz="0" w:space="0" w:color="auto"/>
          </w:divBdr>
        </w:div>
        <w:div w:id="1225485262">
          <w:marLeft w:val="0"/>
          <w:marRight w:val="0"/>
          <w:marTop w:val="0"/>
          <w:marBottom w:val="0"/>
          <w:divBdr>
            <w:top w:val="none" w:sz="0" w:space="0" w:color="auto"/>
            <w:left w:val="none" w:sz="0" w:space="0" w:color="auto"/>
            <w:bottom w:val="none" w:sz="0" w:space="0" w:color="auto"/>
            <w:right w:val="none" w:sz="0" w:space="0" w:color="auto"/>
          </w:divBdr>
        </w:div>
        <w:div w:id="1408915320">
          <w:marLeft w:val="0"/>
          <w:marRight w:val="0"/>
          <w:marTop w:val="0"/>
          <w:marBottom w:val="0"/>
          <w:divBdr>
            <w:top w:val="none" w:sz="0" w:space="0" w:color="auto"/>
            <w:left w:val="none" w:sz="0" w:space="0" w:color="auto"/>
            <w:bottom w:val="none" w:sz="0" w:space="0" w:color="auto"/>
            <w:right w:val="none" w:sz="0" w:space="0" w:color="auto"/>
          </w:divBdr>
        </w:div>
        <w:div w:id="1411852579">
          <w:marLeft w:val="0"/>
          <w:marRight w:val="0"/>
          <w:marTop w:val="0"/>
          <w:marBottom w:val="0"/>
          <w:divBdr>
            <w:top w:val="none" w:sz="0" w:space="0" w:color="auto"/>
            <w:left w:val="none" w:sz="0" w:space="0" w:color="auto"/>
            <w:bottom w:val="none" w:sz="0" w:space="0" w:color="auto"/>
            <w:right w:val="none" w:sz="0" w:space="0" w:color="auto"/>
          </w:divBdr>
        </w:div>
        <w:div w:id="1731684605">
          <w:marLeft w:val="0"/>
          <w:marRight w:val="0"/>
          <w:marTop w:val="0"/>
          <w:marBottom w:val="0"/>
          <w:divBdr>
            <w:top w:val="none" w:sz="0" w:space="0" w:color="auto"/>
            <w:left w:val="none" w:sz="0" w:space="0" w:color="auto"/>
            <w:bottom w:val="none" w:sz="0" w:space="0" w:color="auto"/>
            <w:right w:val="none" w:sz="0" w:space="0" w:color="auto"/>
          </w:divBdr>
        </w:div>
        <w:div w:id="1751808079">
          <w:marLeft w:val="0"/>
          <w:marRight w:val="0"/>
          <w:marTop w:val="0"/>
          <w:marBottom w:val="0"/>
          <w:divBdr>
            <w:top w:val="none" w:sz="0" w:space="0" w:color="auto"/>
            <w:left w:val="none" w:sz="0" w:space="0" w:color="auto"/>
            <w:bottom w:val="none" w:sz="0" w:space="0" w:color="auto"/>
            <w:right w:val="none" w:sz="0" w:space="0" w:color="auto"/>
          </w:divBdr>
        </w:div>
        <w:div w:id="1753232623">
          <w:marLeft w:val="0"/>
          <w:marRight w:val="0"/>
          <w:marTop w:val="0"/>
          <w:marBottom w:val="0"/>
          <w:divBdr>
            <w:top w:val="none" w:sz="0" w:space="0" w:color="auto"/>
            <w:left w:val="none" w:sz="0" w:space="0" w:color="auto"/>
            <w:bottom w:val="none" w:sz="0" w:space="0" w:color="auto"/>
            <w:right w:val="none" w:sz="0" w:space="0" w:color="auto"/>
          </w:divBdr>
        </w:div>
        <w:div w:id="1887256985">
          <w:marLeft w:val="0"/>
          <w:marRight w:val="0"/>
          <w:marTop w:val="0"/>
          <w:marBottom w:val="0"/>
          <w:divBdr>
            <w:top w:val="none" w:sz="0" w:space="0" w:color="auto"/>
            <w:left w:val="none" w:sz="0" w:space="0" w:color="auto"/>
            <w:bottom w:val="none" w:sz="0" w:space="0" w:color="auto"/>
            <w:right w:val="none" w:sz="0" w:space="0" w:color="auto"/>
          </w:divBdr>
        </w:div>
        <w:div w:id="1890453071">
          <w:marLeft w:val="0"/>
          <w:marRight w:val="0"/>
          <w:marTop w:val="0"/>
          <w:marBottom w:val="0"/>
          <w:divBdr>
            <w:top w:val="none" w:sz="0" w:space="0" w:color="auto"/>
            <w:left w:val="none" w:sz="0" w:space="0" w:color="auto"/>
            <w:bottom w:val="none" w:sz="0" w:space="0" w:color="auto"/>
            <w:right w:val="none" w:sz="0" w:space="0" w:color="auto"/>
          </w:divBdr>
        </w:div>
        <w:div w:id="2093968601">
          <w:marLeft w:val="0"/>
          <w:marRight w:val="0"/>
          <w:marTop w:val="0"/>
          <w:marBottom w:val="0"/>
          <w:divBdr>
            <w:top w:val="none" w:sz="0" w:space="0" w:color="auto"/>
            <w:left w:val="none" w:sz="0" w:space="0" w:color="auto"/>
            <w:bottom w:val="none" w:sz="0" w:space="0" w:color="auto"/>
            <w:right w:val="none" w:sz="0" w:space="0" w:color="auto"/>
          </w:divBdr>
        </w:div>
        <w:div w:id="2133204207">
          <w:marLeft w:val="0"/>
          <w:marRight w:val="0"/>
          <w:marTop w:val="0"/>
          <w:marBottom w:val="0"/>
          <w:divBdr>
            <w:top w:val="none" w:sz="0" w:space="0" w:color="auto"/>
            <w:left w:val="none" w:sz="0" w:space="0" w:color="auto"/>
            <w:bottom w:val="none" w:sz="0" w:space="0" w:color="auto"/>
            <w:right w:val="none" w:sz="0" w:space="0" w:color="auto"/>
          </w:divBdr>
        </w:div>
      </w:divsChild>
    </w:div>
    <w:div w:id="2022001387">
      <w:bodyDiv w:val="1"/>
      <w:marLeft w:val="0"/>
      <w:marRight w:val="0"/>
      <w:marTop w:val="0"/>
      <w:marBottom w:val="0"/>
      <w:divBdr>
        <w:top w:val="none" w:sz="0" w:space="0" w:color="auto"/>
        <w:left w:val="none" w:sz="0" w:space="0" w:color="auto"/>
        <w:bottom w:val="none" w:sz="0" w:space="0" w:color="auto"/>
        <w:right w:val="none" w:sz="0" w:space="0" w:color="auto"/>
      </w:divBdr>
    </w:div>
    <w:div w:id="2145808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fs.servis@cendis.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taxation_customs/vies/services/checkVatServic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fs.servis@cendis.cz" TargetMode="External"/><Relationship Id="rId4" Type="http://schemas.openxmlformats.org/officeDocument/2006/relationships/settings" Target="settings.xml"/><Relationship Id="rId9" Type="http://schemas.openxmlformats.org/officeDocument/2006/relationships/hyperlink" Target="mailto:ifs.servis@cendis.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E4FE4-3960-4A4E-BBC7-1DDE8E88A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9658</Words>
  <Characters>56988</Characters>
  <Application>Microsoft Office Word</Application>
  <DocSecurity>0</DocSecurity>
  <Lines>474</Lines>
  <Paragraphs>133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2024-02-09T11:25:00Z</dcterms:created>
  <dcterms:modified xsi:type="dcterms:W3CDTF">2024-03-15T08:52:00Z</dcterms:modified>
  <cp:category/>
</cp:coreProperties>
</file>